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478A0" w14:textId="77777777" w:rsidR="00990EF5" w:rsidRDefault="00990EF5" w:rsidP="00990EF5">
      <w:pPr>
        <w:jc w:val="center"/>
        <w:rPr>
          <w:rFonts w:cs="Arial"/>
          <w:b/>
          <w:bCs/>
          <w:szCs w:val="20"/>
          <w:u w:val="single"/>
        </w:rPr>
      </w:pPr>
      <w:r w:rsidRPr="00FF5F02">
        <w:rPr>
          <w:rFonts w:cs="Arial"/>
          <w:b/>
          <w:szCs w:val="20"/>
          <w:u w:val="single"/>
        </w:rPr>
        <w:t>TERMO DE REFERÊNCIA</w:t>
      </w:r>
    </w:p>
    <w:p w14:paraId="2915FBF4" w14:textId="1C1E02F7" w:rsidR="00990EF5" w:rsidRPr="00FF5F02" w:rsidRDefault="00990EF5" w:rsidP="00990EF5">
      <w:pPr>
        <w:jc w:val="center"/>
        <w:rPr>
          <w:rFonts w:cs="Arial"/>
          <w:b/>
          <w:bCs/>
          <w:szCs w:val="20"/>
          <w:u w:val="single"/>
        </w:rPr>
      </w:pPr>
      <w:r w:rsidRPr="00FF5F02">
        <w:rPr>
          <w:rFonts w:cs="Arial"/>
          <w:b/>
          <w:bCs/>
          <w:szCs w:val="20"/>
          <w:u w:val="single"/>
        </w:rPr>
        <w:t>AGÊNCIA NACIONAL DE TRANSPORTES AQUAVIÁRIOS</w:t>
      </w:r>
    </w:p>
    <w:p w14:paraId="3AAEC24F" w14:textId="54CBD89E" w:rsidR="00DB206B" w:rsidRPr="00552315" w:rsidRDefault="00990EF5" w:rsidP="00990EF5">
      <w:pPr>
        <w:jc w:val="center"/>
        <w:rPr>
          <w:rFonts w:cs="Arial"/>
          <w:bCs/>
          <w:color w:val="000000"/>
          <w:szCs w:val="20"/>
        </w:rPr>
      </w:pPr>
      <w:r w:rsidRPr="00552315" w:rsidDel="0061281E">
        <w:rPr>
          <w:rFonts w:cs="Arial"/>
          <w:bCs/>
          <w:color w:val="000000"/>
          <w:szCs w:val="20"/>
        </w:rPr>
        <w:t xml:space="preserve"> </w:t>
      </w:r>
      <w:r w:rsidRPr="00552315">
        <w:rPr>
          <w:rFonts w:cs="Arial"/>
          <w:bCs/>
          <w:color w:val="000000"/>
          <w:szCs w:val="20"/>
        </w:rPr>
        <w:t>(Processo Administrativo n°</w:t>
      </w:r>
      <w:r w:rsidRPr="000345D6">
        <w:t xml:space="preserve"> </w:t>
      </w:r>
      <w:r w:rsidR="00BE021D" w:rsidRPr="00BE021D">
        <w:rPr>
          <w:rFonts w:cs="Arial"/>
          <w:bCs/>
          <w:color w:val="000000"/>
          <w:szCs w:val="20"/>
        </w:rPr>
        <w:t>50300.011983/2022-17</w:t>
      </w:r>
      <w:r w:rsidRPr="00552315">
        <w:rPr>
          <w:rFonts w:cs="Arial"/>
          <w:bCs/>
          <w:color w:val="000000"/>
          <w:szCs w:val="20"/>
        </w:rPr>
        <w:t>)</w:t>
      </w:r>
    </w:p>
    <w:p w14:paraId="3334C875" w14:textId="77777777" w:rsidR="00DB206B" w:rsidRPr="00552315" w:rsidRDefault="00DB206B" w:rsidP="000D390A">
      <w:pPr>
        <w:pStyle w:val="Nivel1"/>
        <w:rPr>
          <w:rFonts w:cs="Arial"/>
        </w:rPr>
      </w:pPr>
      <w:r w:rsidRPr="00552315">
        <w:rPr>
          <w:rFonts w:cs="Arial"/>
        </w:rPr>
        <w:t>DO OBJETO</w:t>
      </w:r>
    </w:p>
    <w:p w14:paraId="1655E21F" w14:textId="69A6B409" w:rsidR="00DD3603" w:rsidRPr="00552315" w:rsidDel="008B63B9" w:rsidRDefault="00DB206B" w:rsidP="00EE198A">
      <w:pPr>
        <w:numPr>
          <w:ilvl w:val="1"/>
          <w:numId w:val="1"/>
        </w:numPr>
        <w:spacing w:before="120" w:after="120" w:line="276" w:lineRule="auto"/>
        <w:ind w:left="425" w:firstLine="0"/>
        <w:jc w:val="both"/>
        <w:rPr>
          <w:del w:id="0" w:author="Lucas Yasuyuki Koroku" w:date="2022-06-27T11:32:00Z"/>
          <w:rFonts w:cs="Arial"/>
          <w:i/>
          <w:color w:val="FF0000"/>
          <w:szCs w:val="20"/>
        </w:rPr>
      </w:pPr>
      <w:del w:id="1" w:author="Lucas Yasuyuki Koroku" w:date="2022-06-27T11:32:00Z">
        <w:r w:rsidRPr="00552315" w:rsidDel="008B63B9">
          <w:rPr>
            <w:rFonts w:cs="Arial"/>
            <w:i/>
            <w:color w:val="FF0000"/>
            <w:szCs w:val="20"/>
          </w:rPr>
          <w:delText>Contratação de..........................................................., conforme condições, quantidades e exigências estabelecidas neste instrumento:</w:delText>
        </w:r>
      </w:del>
    </w:p>
    <w:p w14:paraId="2081EA73" w14:textId="77777777" w:rsidR="008B63B9" w:rsidRPr="00D81084" w:rsidRDefault="008B63B9">
      <w:pPr>
        <w:numPr>
          <w:ilvl w:val="1"/>
          <w:numId w:val="1"/>
        </w:numPr>
        <w:spacing w:before="120" w:after="120" w:line="276" w:lineRule="auto"/>
        <w:ind w:left="425" w:firstLine="0"/>
        <w:jc w:val="both"/>
        <w:rPr>
          <w:ins w:id="2" w:author="Lucas Yasuyuki Koroku" w:date="2022-06-27T11:32:00Z"/>
          <w:rFonts w:cs="Arial"/>
          <w:szCs w:val="20"/>
        </w:rPr>
        <w:pPrChange w:id="3" w:author="Lucas Yasuyuki Koroku" w:date="2022-06-27T14:57:00Z">
          <w:pPr>
            <w:numPr>
              <w:ilvl w:val="1"/>
              <w:numId w:val="1"/>
            </w:numPr>
            <w:spacing w:before="120" w:after="120" w:line="276" w:lineRule="auto"/>
            <w:ind w:left="716" w:hanging="432"/>
            <w:jc w:val="both"/>
          </w:pPr>
        </w:pPrChange>
      </w:pPr>
      <w:ins w:id="4" w:author="Lucas Yasuyuki Koroku" w:date="2022-06-27T11:32:00Z">
        <w:r w:rsidRPr="005F2081">
          <w:rPr>
            <w:rFonts w:cs="Arial"/>
            <w:szCs w:val="20"/>
          </w:rPr>
          <w:t>Contratação de Seguro Obrigatório de Responsabilidade Civil do Explorador ou Transportador Aéreo (RETA)</w:t>
        </w:r>
        <w:r>
          <w:rPr>
            <w:rFonts w:cs="Arial"/>
            <w:szCs w:val="20"/>
          </w:rPr>
          <w:t xml:space="preserve"> para aeronaves remotamente pilotadas (RPA), ou </w:t>
        </w:r>
        <w:r>
          <w:rPr>
            <w:rFonts w:cs="Arial"/>
            <w:i/>
            <w:szCs w:val="20"/>
          </w:rPr>
          <w:t>drone</w:t>
        </w:r>
        <w:r>
          <w:rPr>
            <w:rFonts w:cs="Arial"/>
            <w:szCs w:val="20"/>
          </w:rPr>
          <w:t>, Classe 3</w:t>
        </w:r>
        <w:r w:rsidRPr="005F2081">
          <w:rPr>
            <w:rFonts w:cs="Arial"/>
            <w:szCs w:val="20"/>
          </w:rPr>
          <w:t>, conforme</w:t>
        </w:r>
        <w:r w:rsidRPr="00D81084">
          <w:rPr>
            <w:rFonts w:cs="Arial"/>
            <w:szCs w:val="20"/>
          </w:rPr>
          <w:t xml:space="preserve"> condições, quantidades e exigências estabelecidas neste instrumento e seus anexos: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Change w:id="5" w:author="Lucas Yasuyuki Koroku" w:date="2022-06-27T11:32:00Z">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PrChange>
      </w:tblPr>
      <w:tblGrid>
        <w:gridCol w:w="694"/>
        <w:gridCol w:w="3303"/>
        <w:gridCol w:w="1028"/>
        <w:gridCol w:w="962"/>
        <w:gridCol w:w="1251"/>
        <w:gridCol w:w="906"/>
        <w:gridCol w:w="917"/>
        <w:tblGridChange w:id="6">
          <w:tblGrid>
            <w:gridCol w:w="694"/>
            <w:gridCol w:w="3303"/>
            <w:gridCol w:w="1028"/>
            <w:gridCol w:w="962"/>
            <w:gridCol w:w="1251"/>
            <w:gridCol w:w="906"/>
            <w:gridCol w:w="917"/>
          </w:tblGrid>
        </w:tblGridChange>
      </w:tblGrid>
      <w:tr w:rsidR="008B63B9" w:rsidRPr="00552315" w14:paraId="3C9627C2" w14:textId="77777777" w:rsidTr="008B63B9">
        <w:trPr>
          <w:ins w:id="7" w:author="Lucas Yasuyuki Koroku" w:date="2022-06-27T11:32:00Z"/>
        </w:trPr>
        <w:tc>
          <w:tcPr>
            <w:tcW w:w="383" w:type="pct"/>
            <w:tcBorders>
              <w:top w:val="single" w:sz="4" w:space="0" w:color="000000"/>
              <w:left w:val="single" w:sz="4" w:space="0" w:color="000000"/>
              <w:bottom w:val="single" w:sz="4" w:space="0" w:color="000000"/>
              <w:right w:val="single" w:sz="4" w:space="0" w:color="000000"/>
            </w:tcBorders>
            <w:tcPrChange w:id="8" w:author="Lucas Yasuyuki Koroku" w:date="2022-06-27T11:32:00Z">
              <w:tcPr>
                <w:tcW w:w="383" w:type="pct"/>
                <w:tcBorders>
                  <w:top w:val="single" w:sz="4" w:space="0" w:color="000000"/>
                  <w:left w:val="single" w:sz="4" w:space="0" w:color="000000"/>
                  <w:bottom w:val="single" w:sz="4" w:space="0" w:color="000000"/>
                  <w:right w:val="single" w:sz="4" w:space="0" w:color="000000"/>
                </w:tcBorders>
              </w:tcPr>
            </w:tcPrChange>
          </w:tcPr>
          <w:p w14:paraId="330C070F" w14:textId="77777777" w:rsidR="008B63B9" w:rsidRPr="00FF5F02" w:rsidRDefault="008B63B9" w:rsidP="000C2D17">
            <w:pPr>
              <w:widowControl w:val="0"/>
              <w:suppressAutoHyphens/>
              <w:jc w:val="center"/>
              <w:rPr>
                <w:ins w:id="9" w:author="Lucas Yasuyuki Koroku" w:date="2022-06-27T11:32:00Z"/>
                <w:rFonts w:cs="Arial"/>
                <w:bCs/>
                <w:szCs w:val="20"/>
              </w:rPr>
            </w:pPr>
            <w:ins w:id="10" w:author="Lucas Yasuyuki Koroku" w:date="2022-06-27T11:32:00Z">
              <w:r w:rsidRPr="00FF5F02">
                <w:rPr>
                  <w:rFonts w:cs="Arial"/>
                  <w:bCs/>
                  <w:szCs w:val="20"/>
                </w:rPr>
                <w:t>ITEM</w:t>
              </w:r>
            </w:ins>
          </w:p>
          <w:p w14:paraId="6F7796A6" w14:textId="77777777" w:rsidR="008B63B9" w:rsidRPr="00FF5F02" w:rsidRDefault="008B63B9" w:rsidP="000C2D17">
            <w:pPr>
              <w:widowControl w:val="0"/>
              <w:suppressAutoHyphens/>
              <w:jc w:val="center"/>
              <w:rPr>
                <w:ins w:id="11" w:author="Lucas Yasuyuki Koroku" w:date="2022-06-27T11:32:00Z"/>
                <w:rFonts w:cs="Arial"/>
                <w:szCs w:val="20"/>
              </w:rPr>
            </w:pPr>
          </w:p>
        </w:tc>
        <w:tc>
          <w:tcPr>
            <w:tcW w:w="1823" w:type="pct"/>
            <w:tcBorders>
              <w:top w:val="single" w:sz="4" w:space="0" w:color="000000"/>
              <w:left w:val="single" w:sz="4" w:space="0" w:color="000000"/>
              <w:bottom w:val="single" w:sz="4" w:space="0" w:color="000000"/>
              <w:right w:val="single" w:sz="4" w:space="0" w:color="000000"/>
            </w:tcBorders>
            <w:hideMark/>
            <w:tcPrChange w:id="12" w:author="Lucas Yasuyuki Koroku" w:date="2022-06-27T11:32:00Z">
              <w:tcPr>
                <w:tcW w:w="2140" w:type="pct"/>
                <w:tcBorders>
                  <w:top w:val="single" w:sz="4" w:space="0" w:color="000000"/>
                  <w:left w:val="single" w:sz="4" w:space="0" w:color="000000"/>
                  <w:bottom w:val="single" w:sz="4" w:space="0" w:color="000000"/>
                  <w:right w:val="single" w:sz="4" w:space="0" w:color="000000"/>
                </w:tcBorders>
                <w:hideMark/>
              </w:tcPr>
            </w:tcPrChange>
          </w:tcPr>
          <w:p w14:paraId="59DB5417" w14:textId="77777777" w:rsidR="008B63B9" w:rsidRPr="00FF5F02" w:rsidRDefault="008B63B9" w:rsidP="000C2D17">
            <w:pPr>
              <w:jc w:val="center"/>
              <w:rPr>
                <w:ins w:id="13" w:author="Lucas Yasuyuki Koroku" w:date="2022-06-27T11:32:00Z"/>
                <w:rFonts w:cs="Arial"/>
                <w:bCs/>
                <w:szCs w:val="20"/>
              </w:rPr>
            </w:pPr>
            <w:ins w:id="14" w:author="Lucas Yasuyuki Koroku" w:date="2022-06-27T11:32:00Z">
              <w:r w:rsidRPr="00FF5F02">
                <w:rPr>
                  <w:rFonts w:cs="Arial"/>
                  <w:bCs/>
                  <w:szCs w:val="20"/>
                </w:rPr>
                <w:t>DESCRIÇÃO/</w:t>
              </w:r>
            </w:ins>
          </w:p>
          <w:p w14:paraId="4E35E4E0" w14:textId="77777777" w:rsidR="008B63B9" w:rsidRPr="00FF5F02" w:rsidRDefault="008B63B9" w:rsidP="000C2D17">
            <w:pPr>
              <w:widowControl w:val="0"/>
              <w:suppressAutoHyphens/>
              <w:jc w:val="center"/>
              <w:rPr>
                <w:ins w:id="15" w:author="Lucas Yasuyuki Koroku" w:date="2022-06-27T11:32:00Z"/>
                <w:rFonts w:cs="Arial"/>
                <w:szCs w:val="20"/>
              </w:rPr>
            </w:pPr>
            <w:ins w:id="16" w:author="Lucas Yasuyuki Koroku" w:date="2022-06-27T11:32:00Z">
              <w:r w:rsidRPr="00FF5F02">
                <w:rPr>
                  <w:rFonts w:cs="Arial"/>
                  <w:bCs/>
                  <w:szCs w:val="20"/>
                </w:rPr>
                <w:t>ESPECIFICAÇÃO</w:t>
              </w:r>
            </w:ins>
          </w:p>
        </w:tc>
        <w:tc>
          <w:tcPr>
            <w:tcW w:w="567" w:type="pct"/>
            <w:tcBorders>
              <w:top w:val="single" w:sz="4" w:space="0" w:color="000000"/>
              <w:left w:val="single" w:sz="4" w:space="0" w:color="000000"/>
              <w:bottom w:val="single" w:sz="4" w:space="0" w:color="000000"/>
              <w:right w:val="single" w:sz="4" w:space="0" w:color="000000"/>
            </w:tcBorders>
            <w:tcPrChange w:id="17" w:author="Lucas Yasuyuki Koroku" w:date="2022-06-27T11:32:00Z">
              <w:tcPr>
                <w:tcW w:w="379" w:type="pct"/>
                <w:tcBorders>
                  <w:top w:val="single" w:sz="4" w:space="0" w:color="000000"/>
                  <w:left w:val="single" w:sz="4" w:space="0" w:color="000000"/>
                  <w:bottom w:val="single" w:sz="4" w:space="0" w:color="000000"/>
                  <w:right w:val="single" w:sz="4" w:space="0" w:color="000000"/>
                </w:tcBorders>
              </w:tcPr>
            </w:tcPrChange>
          </w:tcPr>
          <w:p w14:paraId="049A3C25" w14:textId="77777777" w:rsidR="008B63B9" w:rsidRPr="0061281E" w:rsidRDefault="008B63B9" w:rsidP="000C2D17">
            <w:pPr>
              <w:widowControl w:val="0"/>
              <w:suppressAutoHyphens/>
              <w:jc w:val="center"/>
              <w:rPr>
                <w:ins w:id="18" w:author="Lucas Yasuyuki Koroku" w:date="2022-06-27T11:32:00Z"/>
                <w:rFonts w:cs="Arial"/>
                <w:bCs/>
                <w:szCs w:val="20"/>
              </w:rPr>
            </w:pPr>
            <w:ins w:id="19" w:author="Lucas Yasuyuki Koroku" w:date="2022-06-27T11:32:00Z">
              <w:r>
                <w:rPr>
                  <w:rFonts w:cs="Arial"/>
                  <w:bCs/>
                  <w:szCs w:val="20"/>
                </w:rPr>
                <w:t>CATSER</w:t>
              </w:r>
            </w:ins>
          </w:p>
        </w:tc>
        <w:tc>
          <w:tcPr>
            <w:tcW w:w="531" w:type="pct"/>
            <w:tcBorders>
              <w:top w:val="single" w:sz="4" w:space="0" w:color="000000"/>
              <w:left w:val="single" w:sz="4" w:space="0" w:color="000000"/>
              <w:bottom w:val="single" w:sz="4" w:space="0" w:color="000000"/>
              <w:right w:val="single" w:sz="4" w:space="0" w:color="000000"/>
            </w:tcBorders>
            <w:hideMark/>
            <w:tcPrChange w:id="20" w:author="Lucas Yasuyuki Koroku" w:date="2022-06-27T11:32:00Z">
              <w:tcPr>
                <w:tcW w:w="531" w:type="pct"/>
                <w:tcBorders>
                  <w:top w:val="single" w:sz="4" w:space="0" w:color="000000"/>
                  <w:left w:val="single" w:sz="4" w:space="0" w:color="000000"/>
                  <w:bottom w:val="single" w:sz="4" w:space="0" w:color="000000"/>
                  <w:right w:val="single" w:sz="4" w:space="0" w:color="000000"/>
                </w:tcBorders>
                <w:hideMark/>
              </w:tcPr>
            </w:tcPrChange>
          </w:tcPr>
          <w:p w14:paraId="2C0217F5" w14:textId="77777777" w:rsidR="008B63B9" w:rsidRPr="00FF5F02" w:rsidRDefault="008B63B9" w:rsidP="000C2D17">
            <w:pPr>
              <w:widowControl w:val="0"/>
              <w:suppressAutoHyphens/>
              <w:jc w:val="center"/>
              <w:rPr>
                <w:ins w:id="21" w:author="Lucas Yasuyuki Koroku" w:date="2022-06-27T11:32:00Z"/>
                <w:rFonts w:cs="Arial"/>
                <w:bCs/>
                <w:szCs w:val="20"/>
              </w:rPr>
            </w:pPr>
            <w:ins w:id="22" w:author="Lucas Yasuyuki Koroku" w:date="2022-06-27T11:32:00Z">
              <w:r w:rsidRPr="00FF5F02">
                <w:rPr>
                  <w:rFonts w:cs="Arial"/>
                  <w:bCs/>
                  <w:szCs w:val="20"/>
                </w:rPr>
                <w:t>Unidade de Medida</w:t>
              </w:r>
            </w:ins>
          </w:p>
        </w:tc>
        <w:tc>
          <w:tcPr>
            <w:tcW w:w="690" w:type="pct"/>
            <w:tcBorders>
              <w:top w:val="single" w:sz="4" w:space="0" w:color="000000"/>
              <w:left w:val="single" w:sz="4" w:space="0" w:color="000000"/>
              <w:bottom w:val="single" w:sz="4" w:space="0" w:color="000000"/>
              <w:right w:val="single" w:sz="4" w:space="0" w:color="000000"/>
            </w:tcBorders>
            <w:hideMark/>
            <w:tcPrChange w:id="23" w:author="Lucas Yasuyuki Koroku" w:date="2022-06-27T11:32:00Z">
              <w:tcPr>
                <w:tcW w:w="690" w:type="pct"/>
                <w:tcBorders>
                  <w:top w:val="single" w:sz="4" w:space="0" w:color="000000"/>
                  <w:left w:val="single" w:sz="4" w:space="0" w:color="000000"/>
                  <w:bottom w:val="single" w:sz="4" w:space="0" w:color="000000"/>
                  <w:right w:val="single" w:sz="4" w:space="0" w:color="000000"/>
                </w:tcBorders>
                <w:hideMark/>
              </w:tcPr>
            </w:tcPrChange>
          </w:tcPr>
          <w:p w14:paraId="675DD48A" w14:textId="77777777" w:rsidR="008B63B9" w:rsidRPr="00FF5F02" w:rsidRDefault="008B63B9" w:rsidP="000C2D17">
            <w:pPr>
              <w:widowControl w:val="0"/>
              <w:suppressAutoHyphens/>
              <w:jc w:val="center"/>
              <w:rPr>
                <w:ins w:id="24" w:author="Lucas Yasuyuki Koroku" w:date="2022-06-27T11:32:00Z"/>
                <w:rFonts w:cs="Arial"/>
                <w:bCs/>
                <w:szCs w:val="20"/>
              </w:rPr>
            </w:pPr>
            <w:ins w:id="25" w:author="Lucas Yasuyuki Koroku" w:date="2022-06-27T11:32:00Z">
              <w:r w:rsidRPr="00FF5F02">
                <w:rPr>
                  <w:rFonts w:cs="Arial"/>
                  <w:bCs/>
                  <w:szCs w:val="20"/>
                </w:rPr>
                <w:t>Quantidade</w:t>
              </w:r>
            </w:ins>
          </w:p>
        </w:tc>
        <w:tc>
          <w:tcPr>
            <w:tcW w:w="500" w:type="pct"/>
            <w:tcBorders>
              <w:top w:val="single" w:sz="4" w:space="0" w:color="000000"/>
              <w:left w:val="single" w:sz="4" w:space="0" w:color="000000"/>
              <w:bottom w:val="single" w:sz="4" w:space="0" w:color="000000"/>
              <w:right w:val="single" w:sz="4" w:space="0" w:color="000000"/>
            </w:tcBorders>
            <w:tcPrChange w:id="26" w:author="Lucas Yasuyuki Koroku" w:date="2022-06-27T11:32:00Z">
              <w:tcPr>
                <w:tcW w:w="500" w:type="pct"/>
                <w:tcBorders>
                  <w:top w:val="single" w:sz="4" w:space="0" w:color="000000"/>
                  <w:left w:val="single" w:sz="4" w:space="0" w:color="000000"/>
                  <w:bottom w:val="single" w:sz="4" w:space="0" w:color="000000"/>
                  <w:right w:val="single" w:sz="4" w:space="0" w:color="000000"/>
                </w:tcBorders>
              </w:tcPr>
            </w:tcPrChange>
          </w:tcPr>
          <w:p w14:paraId="15AF975D" w14:textId="77777777" w:rsidR="008B63B9" w:rsidRPr="00FF5F02" w:rsidRDefault="008B63B9" w:rsidP="000C2D17">
            <w:pPr>
              <w:widowControl w:val="0"/>
              <w:suppressAutoHyphens/>
              <w:jc w:val="center"/>
              <w:rPr>
                <w:ins w:id="27" w:author="Lucas Yasuyuki Koroku" w:date="2022-06-27T11:32:00Z"/>
                <w:rFonts w:cs="Arial"/>
                <w:bCs/>
                <w:szCs w:val="20"/>
              </w:rPr>
            </w:pPr>
            <w:ins w:id="28" w:author="Lucas Yasuyuki Koroku" w:date="2022-06-27T11:32:00Z">
              <w:r w:rsidRPr="00FF5F02">
                <w:rPr>
                  <w:rFonts w:cs="Arial"/>
                  <w:bCs/>
                  <w:szCs w:val="20"/>
                </w:rPr>
                <w:t>Valor Unitário</w:t>
              </w:r>
            </w:ins>
          </w:p>
        </w:tc>
        <w:tc>
          <w:tcPr>
            <w:tcW w:w="506" w:type="pct"/>
            <w:tcBorders>
              <w:top w:val="single" w:sz="4" w:space="0" w:color="000000"/>
              <w:left w:val="single" w:sz="4" w:space="0" w:color="000000"/>
              <w:bottom w:val="single" w:sz="4" w:space="0" w:color="000000"/>
              <w:right w:val="single" w:sz="4" w:space="0" w:color="000000"/>
            </w:tcBorders>
            <w:tcPrChange w:id="29" w:author="Lucas Yasuyuki Koroku" w:date="2022-06-27T11:32:00Z">
              <w:tcPr>
                <w:tcW w:w="377" w:type="pct"/>
                <w:tcBorders>
                  <w:top w:val="single" w:sz="4" w:space="0" w:color="000000"/>
                  <w:left w:val="single" w:sz="4" w:space="0" w:color="000000"/>
                  <w:bottom w:val="single" w:sz="4" w:space="0" w:color="000000"/>
                  <w:right w:val="single" w:sz="4" w:space="0" w:color="000000"/>
                </w:tcBorders>
              </w:tcPr>
            </w:tcPrChange>
          </w:tcPr>
          <w:p w14:paraId="0C4E8D7A" w14:textId="77777777" w:rsidR="008B63B9" w:rsidRPr="00FF5F02" w:rsidRDefault="008B63B9" w:rsidP="000C2D17">
            <w:pPr>
              <w:widowControl w:val="0"/>
              <w:suppressAutoHyphens/>
              <w:jc w:val="center"/>
              <w:rPr>
                <w:ins w:id="30" w:author="Lucas Yasuyuki Koroku" w:date="2022-06-27T11:32:00Z"/>
                <w:rFonts w:cs="Arial"/>
                <w:bCs/>
                <w:szCs w:val="20"/>
              </w:rPr>
            </w:pPr>
            <w:ins w:id="31" w:author="Lucas Yasuyuki Koroku" w:date="2022-06-27T11:32:00Z">
              <w:r w:rsidRPr="00FF5F02">
                <w:rPr>
                  <w:rFonts w:cs="Arial"/>
                  <w:bCs/>
                  <w:szCs w:val="20"/>
                </w:rPr>
                <w:t>Valor Total</w:t>
              </w:r>
            </w:ins>
          </w:p>
        </w:tc>
      </w:tr>
      <w:tr w:rsidR="008B63B9" w:rsidRPr="00552315" w14:paraId="44D5E80D" w14:textId="77777777" w:rsidTr="008B63B9">
        <w:trPr>
          <w:ins w:id="32" w:author="Lucas Yasuyuki Koroku" w:date="2022-06-27T11:32:00Z"/>
        </w:trPr>
        <w:tc>
          <w:tcPr>
            <w:tcW w:w="383" w:type="pct"/>
            <w:tcBorders>
              <w:top w:val="single" w:sz="4" w:space="0" w:color="000000"/>
              <w:left w:val="single" w:sz="4" w:space="0" w:color="000000"/>
              <w:bottom w:val="single" w:sz="4" w:space="0" w:color="000000"/>
              <w:right w:val="single" w:sz="4" w:space="0" w:color="000000"/>
            </w:tcBorders>
            <w:hideMark/>
            <w:tcPrChange w:id="33" w:author="Lucas Yasuyuki Koroku" w:date="2022-06-27T11:32:00Z">
              <w:tcPr>
                <w:tcW w:w="383" w:type="pct"/>
                <w:tcBorders>
                  <w:top w:val="single" w:sz="4" w:space="0" w:color="000000"/>
                  <w:left w:val="single" w:sz="4" w:space="0" w:color="000000"/>
                  <w:bottom w:val="single" w:sz="4" w:space="0" w:color="000000"/>
                  <w:right w:val="single" w:sz="4" w:space="0" w:color="000000"/>
                </w:tcBorders>
                <w:hideMark/>
              </w:tcPr>
            </w:tcPrChange>
          </w:tcPr>
          <w:p w14:paraId="67801E48" w14:textId="77777777" w:rsidR="008B63B9" w:rsidRPr="00FF5F02" w:rsidRDefault="008B63B9" w:rsidP="000C2D17">
            <w:pPr>
              <w:widowControl w:val="0"/>
              <w:suppressAutoHyphens/>
              <w:spacing w:after="120" w:line="276" w:lineRule="auto"/>
              <w:jc w:val="center"/>
              <w:rPr>
                <w:ins w:id="34" w:author="Lucas Yasuyuki Koroku" w:date="2022-06-27T11:32:00Z"/>
                <w:rFonts w:cs="Arial"/>
                <w:szCs w:val="20"/>
              </w:rPr>
            </w:pPr>
            <w:ins w:id="35" w:author="Lucas Yasuyuki Koroku" w:date="2022-06-27T11:32:00Z">
              <w:r w:rsidRPr="00FF5F02">
                <w:rPr>
                  <w:rFonts w:cs="Arial"/>
                  <w:sz w:val="18"/>
                  <w:szCs w:val="20"/>
                </w:rPr>
                <w:t>1</w:t>
              </w:r>
            </w:ins>
          </w:p>
        </w:tc>
        <w:tc>
          <w:tcPr>
            <w:tcW w:w="1823" w:type="pct"/>
            <w:tcBorders>
              <w:top w:val="single" w:sz="4" w:space="0" w:color="000000"/>
              <w:left w:val="single" w:sz="4" w:space="0" w:color="000000"/>
              <w:bottom w:val="single" w:sz="4" w:space="0" w:color="000000"/>
              <w:right w:val="single" w:sz="4" w:space="0" w:color="000000"/>
            </w:tcBorders>
            <w:tcPrChange w:id="36" w:author="Lucas Yasuyuki Koroku" w:date="2022-06-27T11:32:00Z">
              <w:tcPr>
                <w:tcW w:w="2140" w:type="pct"/>
                <w:tcBorders>
                  <w:top w:val="single" w:sz="4" w:space="0" w:color="000000"/>
                  <w:left w:val="single" w:sz="4" w:space="0" w:color="000000"/>
                  <w:bottom w:val="single" w:sz="4" w:space="0" w:color="000000"/>
                  <w:right w:val="single" w:sz="4" w:space="0" w:color="000000"/>
                </w:tcBorders>
              </w:tcPr>
            </w:tcPrChange>
          </w:tcPr>
          <w:p w14:paraId="3916A412" w14:textId="00C84B97" w:rsidR="008B63B9" w:rsidRPr="00FF5F02" w:rsidRDefault="008B63B9">
            <w:pPr>
              <w:widowControl w:val="0"/>
              <w:suppressAutoHyphens/>
              <w:spacing w:after="120" w:line="276" w:lineRule="auto"/>
              <w:rPr>
                <w:ins w:id="37" w:author="Lucas Yasuyuki Koroku" w:date="2022-06-27T11:32:00Z"/>
                <w:rFonts w:cs="Arial"/>
                <w:sz w:val="18"/>
                <w:szCs w:val="20"/>
              </w:rPr>
            </w:pPr>
            <w:ins w:id="38" w:author="Lucas Yasuyuki Koroku" w:date="2022-06-27T11:32:00Z">
              <w:r w:rsidRPr="00FF5F02">
                <w:rPr>
                  <w:rFonts w:cs="Arial"/>
                  <w:sz w:val="18"/>
                  <w:szCs w:val="20"/>
                </w:rPr>
                <w:t xml:space="preserve">Seguro de Responsabilidade Civil do Explorador ou Transportador Aéreo (RETA), com vigência de 12 meses, podendo ser prorrogado por igual período, até o limite de 60 meses, </w:t>
              </w:r>
            </w:ins>
            <w:ins w:id="39" w:author="Lucas Yasuyuki Koroku" w:date="2022-06-28T16:18:00Z">
              <w:r w:rsidR="00E57D2D">
                <w:rPr>
                  <w:rFonts w:cs="Arial"/>
                  <w:sz w:val="18"/>
                  <w:szCs w:val="20"/>
                </w:rPr>
                <w:t>para aeronaves remotamente pilotadas, com</w:t>
              </w:r>
            </w:ins>
            <w:ins w:id="40" w:author="Lucas Yasuyuki Koroku" w:date="2022-06-27T11:32:00Z">
              <w:r w:rsidRPr="00FF5F02">
                <w:rPr>
                  <w:rFonts w:cs="Arial"/>
                  <w:sz w:val="18"/>
                  <w:szCs w:val="20"/>
                </w:rPr>
                <w:t xml:space="preserve"> as coberturas</w:t>
              </w:r>
              <w:r>
                <w:rPr>
                  <w:rFonts w:cs="Arial"/>
                  <w:sz w:val="18"/>
                  <w:szCs w:val="20"/>
                </w:rPr>
                <w:t>, em todo território nacional,</w:t>
              </w:r>
              <w:r w:rsidRPr="00FF5F02">
                <w:rPr>
                  <w:rFonts w:cs="Arial"/>
                  <w:sz w:val="18"/>
                  <w:szCs w:val="20"/>
                </w:rPr>
                <w:t xml:space="preserve"> de danos </w:t>
              </w:r>
            </w:ins>
            <w:ins w:id="41" w:author="Lucas Yasuyuki Koroku" w:date="2022-07-06T09:34:00Z">
              <w:r w:rsidR="008C45B4">
                <w:rPr>
                  <w:rFonts w:cs="Arial"/>
                  <w:sz w:val="18"/>
                  <w:szCs w:val="20"/>
                </w:rPr>
                <w:t>a</w:t>
              </w:r>
            </w:ins>
            <w:ins w:id="42" w:author="Lucas Yasuyuki Koroku" w:date="2022-06-27T11:32:00Z">
              <w:r w:rsidRPr="00FF5F02">
                <w:rPr>
                  <w:rFonts w:cs="Arial"/>
                  <w:sz w:val="18"/>
                  <w:szCs w:val="20"/>
                </w:rPr>
                <w:t xml:space="preserve"> pessoas e bens no solo </w:t>
              </w:r>
            </w:ins>
            <w:ins w:id="43" w:author="Lucas Yasuyuki Koroku" w:date="2022-06-28T16:18:00Z">
              <w:r w:rsidR="00E57D2D">
                <w:rPr>
                  <w:rFonts w:cs="Arial"/>
                  <w:sz w:val="18"/>
                  <w:szCs w:val="20"/>
                </w:rPr>
                <w:t xml:space="preserve">e por abalroamento </w:t>
              </w:r>
            </w:ins>
            <w:ins w:id="44" w:author="Lucas Yasuyuki Koroku" w:date="2022-06-27T11:32:00Z">
              <w:r w:rsidRPr="00FF5F02">
                <w:rPr>
                  <w:rFonts w:cs="Arial"/>
                  <w:sz w:val="18"/>
                  <w:szCs w:val="20"/>
                </w:rPr>
                <w:t xml:space="preserve">previstas pela Superintendência de Seguros Privados (SUSEP) </w:t>
              </w:r>
            </w:ins>
            <w:ins w:id="45" w:author="Lucas Yasuyuki Koroku" w:date="2022-06-28T16:19:00Z">
              <w:r w:rsidR="00E57D2D">
                <w:rPr>
                  <w:rFonts w:cs="Arial"/>
                  <w:sz w:val="18"/>
                  <w:szCs w:val="20"/>
                </w:rPr>
                <w:t>e conforme</w:t>
              </w:r>
            </w:ins>
            <w:ins w:id="46" w:author="Lucas Yasuyuki Koroku" w:date="2022-06-27T11:32:00Z">
              <w:r w:rsidRPr="00FF5F02">
                <w:rPr>
                  <w:rFonts w:cs="Arial"/>
                  <w:sz w:val="18"/>
                  <w:szCs w:val="20"/>
                </w:rPr>
                <w:t xml:space="preserve"> os requisito</w:t>
              </w:r>
              <w:r>
                <w:rPr>
                  <w:rFonts w:cs="Arial"/>
                  <w:sz w:val="18"/>
                  <w:szCs w:val="20"/>
                </w:rPr>
                <w:t xml:space="preserve">s da Resolução ANAC nº 37/2008 e </w:t>
              </w:r>
              <w:r w:rsidRPr="00FF5F02">
                <w:rPr>
                  <w:rFonts w:cs="Arial"/>
                  <w:sz w:val="18"/>
                  <w:szCs w:val="20"/>
                </w:rPr>
                <w:t xml:space="preserve">o Código Brasileiro de Aeronáutica - Lei </w:t>
              </w:r>
              <w:r>
                <w:rPr>
                  <w:rFonts w:cs="Arial"/>
                  <w:sz w:val="18"/>
                  <w:szCs w:val="20"/>
                </w:rPr>
                <w:t>nº</w:t>
              </w:r>
              <w:r w:rsidRPr="00FF5F02">
                <w:rPr>
                  <w:rFonts w:cs="Arial"/>
                  <w:sz w:val="18"/>
                  <w:szCs w:val="20"/>
                </w:rPr>
                <w:t xml:space="preserve"> 7565/</w:t>
              </w:r>
              <w:r>
                <w:rPr>
                  <w:rFonts w:cs="Arial"/>
                  <w:sz w:val="18"/>
                  <w:szCs w:val="20"/>
                </w:rPr>
                <w:t>19</w:t>
              </w:r>
              <w:r w:rsidRPr="00FF5F02">
                <w:rPr>
                  <w:rFonts w:cs="Arial"/>
                  <w:sz w:val="18"/>
                  <w:szCs w:val="20"/>
                </w:rPr>
                <w:t>86.</w:t>
              </w:r>
            </w:ins>
          </w:p>
        </w:tc>
        <w:tc>
          <w:tcPr>
            <w:tcW w:w="567" w:type="pct"/>
            <w:tcBorders>
              <w:top w:val="single" w:sz="4" w:space="0" w:color="000000"/>
              <w:left w:val="single" w:sz="4" w:space="0" w:color="000000"/>
              <w:bottom w:val="single" w:sz="4" w:space="0" w:color="000000"/>
              <w:right w:val="single" w:sz="4" w:space="0" w:color="000000"/>
            </w:tcBorders>
            <w:tcPrChange w:id="47" w:author="Lucas Yasuyuki Koroku" w:date="2022-06-27T11:32:00Z">
              <w:tcPr>
                <w:tcW w:w="379" w:type="pct"/>
                <w:tcBorders>
                  <w:top w:val="single" w:sz="4" w:space="0" w:color="000000"/>
                  <w:left w:val="single" w:sz="4" w:space="0" w:color="000000"/>
                  <w:bottom w:val="single" w:sz="4" w:space="0" w:color="000000"/>
                  <w:right w:val="single" w:sz="4" w:space="0" w:color="000000"/>
                </w:tcBorders>
              </w:tcPr>
            </w:tcPrChange>
          </w:tcPr>
          <w:p w14:paraId="34A1204E" w14:textId="77777777" w:rsidR="008B63B9" w:rsidRPr="00FF5F02" w:rsidRDefault="008B63B9" w:rsidP="000C2D17">
            <w:pPr>
              <w:widowControl w:val="0"/>
              <w:suppressAutoHyphens/>
              <w:spacing w:after="120" w:line="276" w:lineRule="auto"/>
              <w:rPr>
                <w:ins w:id="48" w:author="Lucas Yasuyuki Koroku" w:date="2022-06-27T11:32:00Z"/>
                <w:rFonts w:cs="Arial"/>
                <w:sz w:val="18"/>
                <w:szCs w:val="20"/>
              </w:rPr>
            </w:pPr>
            <w:ins w:id="49" w:author="Lucas Yasuyuki Koroku" w:date="2022-06-27T11:32:00Z">
              <w:r w:rsidRPr="00FF5F02">
                <w:rPr>
                  <w:rFonts w:cs="Arial"/>
                  <w:sz w:val="18"/>
                  <w:szCs w:val="20"/>
                </w:rPr>
                <w:t>25020</w:t>
              </w:r>
            </w:ins>
          </w:p>
        </w:tc>
        <w:tc>
          <w:tcPr>
            <w:tcW w:w="531" w:type="pct"/>
            <w:tcBorders>
              <w:top w:val="single" w:sz="4" w:space="0" w:color="000000"/>
              <w:left w:val="single" w:sz="4" w:space="0" w:color="000000"/>
              <w:bottom w:val="single" w:sz="4" w:space="0" w:color="000000"/>
              <w:right w:val="single" w:sz="4" w:space="0" w:color="000000"/>
            </w:tcBorders>
            <w:tcPrChange w:id="50" w:author="Lucas Yasuyuki Koroku" w:date="2022-06-27T11:32:00Z">
              <w:tcPr>
                <w:tcW w:w="531" w:type="pct"/>
                <w:tcBorders>
                  <w:top w:val="single" w:sz="4" w:space="0" w:color="000000"/>
                  <w:left w:val="single" w:sz="4" w:space="0" w:color="000000"/>
                  <w:bottom w:val="single" w:sz="4" w:space="0" w:color="000000"/>
                  <w:right w:val="single" w:sz="4" w:space="0" w:color="000000"/>
                </w:tcBorders>
              </w:tcPr>
            </w:tcPrChange>
          </w:tcPr>
          <w:p w14:paraId="24611B0B" w14:textId="77777777" w:rsidR="008B63B9" w:rsidRPr="00FF5F02" w:rsidRDefault="008B63B9" w:rsidP="000C2D17">
            <w:pPr>
              <w:widowControl w:val="0"/>
              <w:suppressAutoHyphens/>
              <w:spacing w:after="120" w:line="276" w:lineRule="auto"/>
              <w:rPr>
                <w:ins w:id="51" w:author="Lucas Yasuyuki Koroku" w:date="2022-06-27T11:32:00Z"/>
                <w:rFonts w:cs="Arial"/>
                <w:sz w:val="18"/>
                <w:szCs w:val="20"/>
              </w:rPr>
            </w:pPr>
            <w:ins w:id="52" w:author="Lucas Yasuyuki Koroku" w:date="2022-06-27T11:32:00Z">
              <w:r w:rsidRPr="00FF5F02">
                <w:rPr>
                  <w:rFonts w:cs="Arial"/>
                  <w:sz w:val="18"/>
                  <w:szCs w:val="20"/>
                </w:rPr>
                <w:t>Serviço</w:t>
              </w:r>
            </w:ins>
          </w:p>
        </w:tc>
        <w:tc>
          <w:tcPr>
            <w:tcW w:w="690" w:type="pct"/>
            <w:tcBorders>
              <w:top w:val="single" w:sz="4" w:space="0" w:color="000000"/>
              <w:left w:val="single" w:sz="4" w:space="0" w:color="000000"/>
              <w:bottom w:val="single" w:sz="4" w:space="0" w:color="000000"/>
              <w:right w:val="single" w:sz="4" w:space="0" w:color="000000"/>
            </w:tcBorders>
            <w:tcPrChange w:id="53" w:author="Lucas Yasuyuki Koroku" w:date="2022-06-27T11:32:00Z">
              <w:tcPr>
                <w:tcW w:w="690" w:type="pct"/>
                <w:tcBorders>
                  <w:top w:val="single" w:sz="4" w:space="0" w:color="000000"/>
                  <w:left w:val="single" w:sz="4" w:space="0" w:color="000000"/>
                  <w:bottom w:val="single" w:sz="4" w:space="0" w:color="000000"/>
                  <w:right w:val="single" w:sz="4" w:space="0" w:color="000000"/>
                </w:tcBorders>
              </w:tcPr>
            </w:tcPrChange>
          </w:tcPr>
          <w:p w14:paraId="3C572C25" w14:textId="77777777" w:rsidR="008B63B9" w:rsidRPr="00FF5F02" w:rsidRDefault="008B63B9" w:rsidP="000C2D17">
            <w:pPr>
              <w:widowControl w:val="0"/>
              <w:suppressAutoHyphens/>
              <w:spacing w:after="120" w:line="276" w:lineRule="auto"/>
              <w:rPr>
                <w:ins w:id="54" w:author="Lucas Yasuyuki Koroku" w:date="2022-06-27T11:32:00Z"/>
                <w:rFonts w:cs="Arial"/>
                <w:sz w:val="18"/>
                <w:szCs w:val="20"/>
              </w:rPr>
            </w:pPr>
            <w:ins w:id="55" w:author="Lucas Yasuyuki Koroku" w:date="2022-06-27T11:32:00Z">
              <w:r w:rsidRPr="00FF5F02">
                <w:rPr>
                  <w:rFonts w:cs="Arial"/>
                  <w:sz w:val="18"/>
                  <w:szCs w:val="20"/>
                </w:rPr>
                <w:t>8</w:t>
              </w:r>
            </w:ins>
          </w:p>
        </w:tc>
        <w:tc>
          <w:tcPr>
            <w:tcW w:w="500" w:type="pct"/>
            <w:tcBorders>
              <w:top w:val="single" w:sz="4" w:space="0" w:color="000000"/>
              <w:left w:val="single" w:sz="4" w:space="0" w:color="000000"/>
              <w:bottom w:val="single" w:sz="4" w:space="0" w:color="000000"/>
              <w:right w:val="single" w:sz="4" w:space="0" w:color="000000"/>
            </w:tcBorders>
            <w:tcPrChange w:id="56" w:author="Lucas Yasuyuki Koroku" w:date="2022-06-27T11:32:00Z">
              <w:tcPr>
                <w:tcW w:w="500" w:type="pct"/>
                <w:tcBorders>
                  <w:top w:val="single" w:sz="4" w:space="0" w:color="000000"/>
                  <w:left w:val="single" w:sz="4" w:space="0" w:color="000000"/>
                  <w:bottom w:val="single" w:sz="4" w:space="0" w:color="000000"/>
                  <w:right w:val="single" w:sz="4" w:space="0" w:color="000000"/>
                </w:tcBorders>
              </w:tcPr>
            </w:tcPrChange>
          </w:tcPr>
          <w:p w14:paraId="7745554A" w14:textId="77777777" w:rsidR="008B63B9" w:rsidRPr="00FF5F02" w:rsidRDefault="008B63B9" w:rsidP="000C2D17">
            <w:pPr>
              <w:widowControl w:val="0"/>
              <w:suppressAutoHyphens/>
              <w:spacing w:after="120" w:line="276" w:lineRule="auto"/>
              <w:rPr>
                <w:ins w:id="57" w:author="Lucas Yasuyuki Koroku" w:date="2022-06-27T11:32:00Z"/>
                <w:rFonts w:cs="Arial"/>
                <w:sz w:val="18"/>
                <w:szCs w:val="20"/>
              </w:rPr>
            </w:pPr>
            <w:ins w:id="58" w:author="Lucas Yasuyuki Koroku" w:date="2022-06-27T11:32:00Z">
              <w:r w:rsidRPr="00FF5F02">
                <w:rPr>
                  <w:rFonts w:cs="Arial"/>
                  <w:sz w:val="18"/>
                  <w:szCs w:val="20"/>
                </w:rPr>
                <w:t>R$ 424,45</w:t>
              </w:r>
            </w:ins>
          </w:p>
        </w:tc>
        <w:tc>
          <w:tcPr>
            <w:tcW w:w="506" w:type="pct"/>
            <w:tcBorders>
              <w:top w:val="single" w:sz="4" w:space="0" w:color="000000"/>
              <w:left w:val="single" w:sz="4" w:space="0" w:color="000000"/>
              <w:bottom w:val="single" w:sz="4" w:space="0" w:color="000000"/>
              <w:right w:val="single" w:sz="4" w:space="0" w:color="000000"/>
            </w:tcBorders>
            <w:tcPrChange w:id="59" w:author="Lucas Yasuyuki Koroku" w:date="2022-06-27T11:32:00Z">
              <w:tcPr>
                <w:tcW w:w="377" w:type="pct"/>
                <w:tcBorders>
                  <w:top w:val="single" w:sz="4" w:space="0" w:color="000000"/>
                  <w:left w:val="single" w:sz="4" w:space="0" w:color="000000"/>
                  <w:bottom w:val="single" w:sz="4" w:space="0" w:color="000000"/>
                  <w:right w:val="single" w:sz="4" w:space="0" w:color="000000"/>
                </w:tcBorders>
              </w:tcPr>
            </w:tcPrChange>
          </w:tcPr>
          <w:p w14:paraId="39E5ED85" w14:textId="77777777" w:rsidR="008B63B9" w:rsidRPr="00FF5F02" w:rsidRDefault="008B63B9" w:rsidP="000C2D17">
            <w:pPr>
              <w:widowControl w:val="0"/>
              <w:suppressAutoHyphens/>
              <w:spacing w:after="120" w:line="276" w:lineRule="auto"/>
              <w:rPr>
                <w:ins w:id="60" w:author="Lucas Yasuyuki Koroku" w:date="2022-06-27T11:32:00Z"/>
                <w:rFonts w:cs="Arial"/>
                <w:sz w:val="18"/>
                <w:szCs w:val="20"/>
              </w:rPr>
            </w:pPr>
            <w:ins w:id="61" w:author="Lucas Yasuyuki Koroku" w:date="2022-06-27T11:32:00Z">
              <w:r w:rsidRPr="00FF5F02">
                <w:rPr>
                  <w:rFonts w:cs="Arial"/>
                  <w:sz w:val="18"/>
                  <w:szCs w:val="20"/>
                </w:rPr>
                <w:t>R$ 3.395,60</w:t>
              </w:r>
            </w:ins>
          </w:p>
        </w:tc>
      </w:tr>
    </w:tbl>
    <w:p w14:paraId="26B485AC" w14:textId="3B559E4D" w:rsidR="006977DF" w:rsidRPr="0009222E" w:rsidDel="008B63B9" w:rsidRDefault="006977DF">
      <w:pPr>
        <w:spacing w:before="120" w:after="120" w:line="276" w:lineRule="auto"/>
        <w:jc w:val="both"/>
        <w:rPr>
          <w:del w:id="62" w:author="Lucas Yasuyuki Koroku" w:date="2022-06-27T11:32:00Z"/>
          <w:rFonts w:cs="Arial"/>
          <w:i/>
          <w:color w:val="FF0000"/>
          <w:szCs w:val="20"/>
        </w:rPr>
        <w:pPrChange w:id="63" w:author="Lucas Yasuyuki Koroku" w:date="2022-06-27T11:32:00Z">
          <w:pPr>
            <w:spacing w:before="120" w:after="120" w:line="276" w:lineRule="auto"/>
            <w:ind w:left="425"/>
            <w:jc w:val="both"/>
          </w:pPr>
        </w:pPrChange>
      </w:pPr>
    </w:p>
    <w:tbl>
      <w:tblPr>
        <w:tblW w:w="9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5982"/>
        <w:gridCol w:w="992"/>
        <w:gridCol w:w="1276"/>
      </w:tblGrid>
      <w:tr w:rsidR="006977DF" w:rsidRPr="00552315" w:rsidDel="00990EF5" w14:paraId="2FDD8DA9" w14:textId="6DCA4B56" w:rsidTr="006977DF">
        <w:trPr>
          <w:del w:id="64"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tcPr>
          <w:p w14:paraId="4C0F4775" w14:textId="1A92CD7D" w:rsidR="006977DF" w:rsidRPr="00552315" w:rsidDel="00990EF5" w:rsidRDefault="006977DF" w:rsidP="00B80947">
            <w:pPr>
              <w:widowControl w:val="0"/>
              <w:suppressAutoHyphens/>
              <w:jc w:val="center"/>
              <w:rPr>
                <w:del w:id="65" w:author="Lucas Yasuyuki Koroku" w:date="2022-06-27T11:31:00Z"/>
                <w:rFonts w:cs="Arial"/>
                <w:bCs/>
                <w:color w:val="FF0000"/>
                <w:szCs w:val="20"/>
              </w:rPr>
            </w:pPr>
            <w:del w:id="66" w:author="Lucas Yasuyuki Koroku" w:date="2022-06-27T11:31:00Z">
              <w:r w:rsidRPr="00552315" w:rsidDel="00990EF5">
                <w:rPr>
                  <w:rFonts w:cs="Arial"/>
                  <w:bCs/>
                  <w:color w:val="FF0000"/>
                  <w:szCs w:val="20"/>
                </w:rPr>
                <w:delText>ITEM</w:delText>
              </w:r>
            </w:del>
          </w:p>
          <w:p w14:paraId="013539EF" w14:textId="0CE1EB69" w:rsidR="006977DF" w:rsidRPr="00552315" w:rsidDel="00990EF5" w:rsidRDefault="006977DF" w:rsidP="00B80947">
            <w:pPr>
              <w:widowControl w:val="0"/>
              <w:suppressAutoHyphens/>
              <w:jc w:val="center"/>
              <w:rPr>
                <w:del w:id="67" w:author="Lucas Yasuyuki Koroku" w:date="2022-06-27T11:31:00Z"/>
                <w:rFonts w:cs="Arial"/>
                <w:color w:val="FF0000"/>
                <w:szCs w:val="20"/>
              </w:rPr>
            </w:pPr>
          </w:p>
        </w:tc>
        <w:tc>
          <w:tcPr>
            <w:tcW w:w="5982" w:type="dxa"/>
            <w:tcBorders>
              <w:top w:val="single" w:sz="4" w:space="0" w:color="000000"/>
              <w:left w:val="single" w:sz="4" w:space="0" w:color="000000"/>
              <w:bottom w:val="single" w:sz="4" w:space="0" w:color="000000"/>
              <w:right w:val="single" w:sz="4" w:space="0" w:color="000000"/>
            </w:tcBorders>
            <w:hideMark/>
          </w:tcPr>
          <w:p w14:paraId="71FC44E9" w14:textId="6BB0A5F7" w:rsidR="006977DF" w:rsidRPr="00552315" w:rsidDel="00990EF5" w:rsidRDefault="006977DF" w:rsidP="00B80947">
            <w:pPr>
              <w:jc w:val="center"/>
              <w:rPr>
                <w:del w:id="68" w:author="Lucas Yasuyuki Koroku" w:date="2022-06-27T11:31:00Z"/>
                <w:rFonts w:cs="Arial"/>
                <w:bCs/>
                <w:color w:val="FF0000"/>
                <w:szCs w:val="20"/>
              </w:rPr>
            </w:pPr>
            <w:del w:id="69" w:author="Lucas Yasuyuki Koroku" w:date="2022-06-27T11:31:00Z">
              <w:r w:rsidRPr="00552315" w:rsidDel="00990EF5">
                <w:rPr>
                  <w:rFonts w:cs="Arial"/>
                  <w:bCs/>
                  <w:color w:val="FF0000"/>
                  <w:szCs w:val="20"/>
                </w:rPr>
                <w:delText>DESCRIÇÃO/</w:delText>
              </w:r>
            </w:del>
          </w:p>
          <w:p w14:paraId="75EC9C99" w14:textId="76767E70" w:rsidR="006977DF" w:rsidRPr="00552315" w:rsidDel="00990EF5" w:rsidRDefault="006977DF" w:rsidP="00B80947">
            <w:pPr>
              <w:widowControl w:val="0"/>
              <w:suppressAutoHyphens/>
              <w:jc w:val="center"/>
              <w:rPr>
                <w:del w:id="70" w:author="Lucas Yasuyuki Koroku" w:date="2022-06-27T11:31:00Z"/>
                <w:rFonts w:cs="Arial"/>
                <w:color w:val="FF0000"/>
                <w:szCs w:val="20"/>
              </w:rPr>
            </w:pPr>
            <w:del w:id="71" w:author="Lucas Yasuyuki Koroku" w:date="2022-06-27T11:31:00Z">
              <w:r w:rsidRPr="00552315" w:rsidDel="00990EF5">
                <w:rPr>
                  <w:rFonts w:cs="Arial"/>
                  <w:bCs/>
                  <w:color w:val="FF0000"/>
                  <w:szCs w:val="20"/>
                </w:rPr>
                <w:delText>ESPECIFICAÇÃO</w:delText>
              </w:r>
            </w:del>
          </w:p>
        </w:tc>
        <w:tc>
          <w:tcPr>
            <w:tcW w:w="992" w:type="dxa"/>
            <w:tcBorders>
              <w:top w:val="single" w:sz="4" w:space="0" w:color="000000"/>
              <w:left w:val="single" w:sz="4" w:space="0" w:color="000000"/>
              <w:bottom w:val="single" w:sz="4" w:space="0" w:color="000000"/>
              <w:right w:val="single" w:sz="4" w:space="0" w:color="000000"/>
            </w:tcBorders>
            <w:hideMark/>
          </w:tcPr>
          <w:p w14:paraId="11408C00" w14:textId="5E52AE82" w:rsidR="006977DF" w:rsidRPr="00552315" w:rsidDel="00990EF5" w:rsidRDefault="006977DF" w:rsidP="00B80947">
            <w:pPr>
              <w:widowControl w:val="0"/>
              <w:suppressAutoHyphens/>
              <w:jc w:val="center"/>
              <w:rPr>
                <w:del w:id="72" w:author="Lucas Yasuyuki Koroku" w:date="2022-06-27T11:31:00Z"/>
                <w:rFonts w:cs="Arial"/>
                <w:bCs/>
                <w:color w:val="FF0000"/>
                <w:szCs w:val="20"/>
              </w:rPr>
            </w:pPr>
            <w:del w:id="73" w:author="Lucas Yasuyuki Koroku" w:date="2022-06-27T11:31:00Z">
              <w:r w:rsidRPr="00552315" w:rsidDel="00990EF5">
                <w:rPr>
                  <w:rFonts w:cs="Arial"/>
                  <w:bCs/>
                  <w:color w:val="FF0000"/>
                  <w:szCs w:val="20"/>
                </w:rPr>
                <w:delText>Unidade de Medida</w:delText>
              </w:r>
            </w:del>
          </w:p>
        </w:tc>
        <w:tc>
          <w:tcPr>
            <w:tcW w:w="1276" w:type="dxa"/>
            <w:tcBorders>
              <w:top w:val="single" w:sz="4" w:space="0" w:color="000000"/>
              <w:left w:val="single" w:sz="4" w:space="0" w:color="000000"/>
              <w:bottom w:val="single" w:sz="4" w:space="0" w:color="000000"/>
              <w:right w:val="single" w:sz="4" w:space="0" w:color="000000"/>
            </w:tcBorders>
            <w:hideMark/>
          </w:tcPr>
          <w:p w14:paraId="74479D8F" w14:textId="2FF1E426" w:rsidR="006977DF" w:rsidRPr="00552315" w:rsidDel="00990EF5" w:rsidRDefault="006977DF" w:rsidP="00B80947">
            <w:pPr>
              <w:widowControl w:val="0"/>
              <w:suppressAutoHyphens/>
              <w:jc w:val="center"/>
              <w:rPr>
                <w:del w:id="74" w:author="Lucas Yasuyuki Koroku" w:date="2022-06-27T11:31:00Z"/>
                <w:rFonts w:cs="Arial"/>
                <w:bCs/>
                <w:color w:val="FF0000"/>
                <w:szCs w:val="20"/>
              </w:rPr>
            </w:pPr>
            <w:del w:id="75" w:author="Lucas Yasuyuki Koroku" w:date="2022-06-27T11:31:00Z">
              <w:r w:rsidRPr="00552315" w:rsidDel="00990EF5">
                <w:rPr>
                  <w:rFonts w:cs="Arial"/>
                  <w:bCs/>
                  <w:color w:val="FF0000"/>
                  <w:szCs w:val="20"/>
                </w:rPr>
                <w:delText>Quantidade</w:delText>
              </w:r>
            </w:del>
          </w:p>
        </w:tc>
      </w:tr>
      <w:tr w:rsidR="006977DF" w:rsidRPr="00552315" w:rsidDel="00990EF5" w14:paraId="731EE468" w14:textId="3AAEDCDF" w:rsidTr="006977DF">
        <w:trPr>
          <w:del w:id="76"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61904723" w14:textId="4AE75E21" w:rsidR="006977DF" w:rsidRPr="00552315" w:rsidDel="00990EF5" w:rsidRDefault="006977DF" w:rsidP="00B80947">
            <w:pPr>
              <w:widowControl w:val="0"/>
              <w:suppressAutoHyphens/>
              <w:spacing w:after="120" w:line="276" w:lineRule="auto"/>
              <w:jc w:val="center"/>
              <w:rPr>
                <w:del w:id="77" w:author="Lucas Yasuyuki Koroku" w:date="2022-06-27T11:31:00Z"/>
                <w:rFonts w:cs="Arial"/>
                <w:color w:val="FF0000"/>
                <w:szCs w:val="20"/>
              </w:rPr>
            </w:pPr>
            <w:del w:id="78" w:author="Lucas Yasuyuki Koroku" w:date="2022-06-27T11:31:00Z">
              <w:r w:rsidRPr="00552315" w:rsidDel="00990EF5">
                <w:rPr>
                  <w:rFonts w:cs="Arial"/>
                  <w:color w:val="FF0000"/>
                  <w:szCs w:val="20"/>
                </w:rPr>
                <w:delText>1</w:delText>
              </w:r>
            </w:del>
          </w:p>
        </w:tc>
        <w:tc>
          <w:tcPr>
            <w:tcW w:w="5982" w:type="dxa"/>
            <w:tcBorders>
              <w:top w:val="single" w:sz="4" w:space="0" w:color="000000"/>
              <w:left w:val="single" w:sz="4" w:space="0" w:color="000000"/>
              <w:bottom w:val="single" w:sz="4" w:space="0" w:color="000000"/>
              <w:right w:val="single" w:sz="4" w:space="0" w:color="000000"/>
            </w:tcBorders>
          </w:tcPr>
          <w:p w14:paraId="7705F323" w14:textId="2912FABF" w:rsidR="006977DF" w:rsidRPr="00552315" w:rsidDel="00990EF5" w:rsidRDefault="006977DF" w:rsidP="00B80947">
            <w:pPr>
              <w:widowControl w:val="0"/>
              <w:suppressAutoHyphens/>
              <w:spacing w:after="120" w:line="276" w:lineRule="auto"/>
              <w:rPr>
                <w:del w:id="79" w:author="Lucas Yasuyuki Koroku" w:date="2022-06-27T11:31:00Z"/>
                <w:rFonts w:cs="Arial"/>
                <w:color w:val="FF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A4D755C" w14:textId="582A344C" w:rsidR="006977DF" w:rsidRPr="00552315" w:rsidDel="00990EF5" w:rsidRDefault="006977DF" w:rsidP="00B80947">
            <w:pPr>
              <w:widowControl w:val="0"/>
              <w:suppressAutoHyphens/>
              <w:spacing w:after="120" w:line="276" w:lineRule="auto"/>
              <w:rPr>
                <w:del w:id="80" w:author="Lucas Yasuyuki Koroku" w:date="2022-06-27T11:31:00Z"/>
                <w:rFonts w:cs="Arial"/>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489C16C6" w14:textId="66252950" w:rsidR="006977DF" w:rsidRPr="00552315" w:rsidDel="00990EF5" w:rsidRDefault="006977DF" w:rsidP="00B80947">
            <w:pPr>
              <w:widowControl w:val="0"/>
              <w:suppressAutoHyphens/>
              <w:spacing w:after="120" w:line="276" w:lineRule="auto"/>
              <w:rPr>
                <w:del w:id="81" w:author="Lucas Yasuyuki Koroku" w:date="2022-06-27T11:31:00Z"/>
                <w:rFonts w:cs="Arial"/>
                <w:color w:val="FF0000"/>
                <w:szCs w:val="20"/>
              </w:rPr>
            </w:pPr>
          </w:p>
        </w:tc>
      </w:tr>
      <w:tr w:rsidR="006977DF" w:rsidRPr="00552315" w:rsidDel="00990EF5" w14:paraId="0FBA743C" w14:textId="1E3C55C5" w:rsidTr="006977DF">
        <w:trPr>
          <w:del w:id="82"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032D6FFB" w14:textId="271EA023" w:rsidR="006977DF" w:rsidRPr="00552315" w:rsidDel="00990EF5" w:rsidRDefault="006977DF" w:rsidP="00B80947">
            <w:pPr>
              <w:widowControl w:val="0"/>
              <w:suppressAutoHyphens/>
              <w:spacing w:after="120" w:line="276" w:lineRule="auto"/>
              <w:jc w:val="center"/>
              <w:rPr>
                <w:del w:id="83" w:author="Lucas Yasuyuki Koroku" w:date="2022-06-27T11:31:00Z"/>
                <w:rFonts w:cs="Arial"/>
                <w:color w:val="FF0000"/>
                <w:szCs w:val="20"/>
              </w:rPr>
            </w:pPr>
            <w:del w:id="84" w:author="Lucas Yasuyuki Koroku" w:date="2022-06-27T11:31:00Z">
              <w:r w:rsidRPr="00552315" w:rsidDel="00990EF5">
                <w:rPr>
                  <w:rFonts w:cs="Arial"/>
                  <w:color w:val="FF0000"/>
                  <w:szCs w:val="20"/>
                </w:rPr>
                <w:delText>2</w:delText>
              </w:r>
            </w:del>
          </w:p>
        </w:tc>
        <w:tc>
          <w:tcPr>
            <w:tcW w:w="5982" w:type="dxa"/>
            <w:tcBorders>
              <w:top w:val="single" w:sz="4" w:space="0" w:color="000000"/>
              <w:left w:val="single" w:sz="4" w:space="0" w:color="000000"/>
              <w:bottom w:val="single" w:sz="4" w:space="0" w:color="000000"/>
              <w:right w:val="single" w:sz="4" w:space="0" w:color="000000"/>
            </w:tcBorders>
          </w:tcPr>
          <w:p w14:paraId="012DAFF4" w14:textId="5CF23854" w:rsidR="006977DF" w:rsidRPr="00552315" w:rsidDel="00990EF5" w:rsidRDefault="006977DF" w:rsidP="00B80947">
            <w:pPr>
              <w:widowControl w:val="0"/>
              <w:suppressAutoHyphens/>
              <w:spacing w:after="120" w:line="276" w:lineRule="auto"/>
              <w:rPr>
                <w:del w:id="85" w:author="Lucas Yasuyuki Koroku" w:date="2022-06-27T11:31:00Z"/>
                <w:rFonts w:cs="Arial"/>
                <w:color w:val="FF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0C3C6DC" w14:textId="5367D1A5" w:rsidR="006977DF" w:rsidRPr="00552315" w:rsidDel="00990EF5" w:rsidRDefault="006977DF" w:rsidP="00B80947">
            <w:pPr>
              <w:widowControl w:val="0"/>
              <w:suppressAutoHyphens/>
              <w:spacing w:after="120" w:line="276" w:lineRule="auto"/>
              <w:rPr>
                <w:del w:id="86" w:author="Lucas Yasuyuki Koroku" w:date="2022-06-27T11:31:00Z"/>
                <w:rFonts w:cs="Arial"/>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01B0BEA3" w14:textId="50E28CB1" w:rsidR="006977DF" w:rsidRPr="00552315" w:rsidDel="00990EF5" w:rsidRDefault="006977DF" w:rsidP="00B80947">
            <w:pPr>
              <w:widowControl w:val="0"/>
              <w:suppressAutoHyphens/>
              <w:spacing w:after="120" w:line="276" w:lineRule="auto"/>
              <w:rPr>
                <w:del w:id="87" w:author="Lucas Yasuyuki Koroku" w:date="2022-06-27T11:31:00Z"/>
                <w:rFonts w:cs="Arial"/>
                <w:color w:val="FF0000"/>
                <w:szCs w:val="20"/>
              </w:rPr>
            </w:pPr>
          </w:p>
        </w:tc>
      </w:tr>
      <w:tr w:rsidR="006977DF" w:rsidRPr="00552315" w:rsidDel="00990EF5" w14:paraId="63D449B7" w14:textId="498BB05E" w:rsidTr="006977DF">
        <w:trPr>
          <w:del w:id="88"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7F09E022" w14:textId="7073CFBE" w:rsidR="006977DF" w:rsidRPr="00552315" w:rsidDel="00990EF5" w:rsidRDefault="006977DF" w:rsidP="00B80947">
            <w:pPr>
              <w:widowControl w:val="0"/>
              <w:suppressAutoHyphens/>
              <w:spacing w:after="120" w:line="276" w:lineRule="auto"/>
              <w:jc w:val="center"/>
              <w:rPr>
                <w:del w:id="89" w:author="Lucas Yasuyuki Koroku" w:date="2022-06-27T11:31:00Z"/>
                <w:rFonts w:cs="Arial"/>
                <w:color w:val="FF0000"/>
                <w:szCs w:val="20"/>
              </w:rPr>
            </w:pPr>
            <w:del w:id="90" w:author="Lucas Yasuyuki Koroku" w:date="2022-06-27T11:31:00Z">
              <w:r w:rsidRPr="00552315" w:rsidDel="00990EF5">
                <w:rPr>
                  <w:rFonts w:cs="Arial"/>
                  <w:color w:val="FF0000"/>
                  <w:szCs w:val="20"/>
                </w:rPr>
                <w:delText>3</w:delText>
              </w:r>
            </w:del>
          </w:p>
        </w:tc>
        <w:tc>
          <w:tcPr>
            <w:tcW w:w="5982" w:type="dxa"/>
            <w:tcBorders>
              <w:top w:val="single" w:sz="4" w:space="0" w:color="000000"/>
              <w:left w:val="single" w:sz="4" w:space="0" w:color="000000"/>
              <w:bottom w:val="single" w:sz="4" w:space="0" w:color="000000"/>
              <w:right w:val="single" w:sz="4" w:space="0" w:color="000000"/>
            </w:tcBorders>
          </w:tcPr>
          <w:p w14:paraId="38E87D5A" w14:textId="25F5ADA7" w:rsidR="006977DF" w:rsidRPr="00552315" w:rsidDel="00990EF5" w:rsidRDefault="006977DF" w:rsidP="00B80947">
            <w:pPr>
              <w:widowControl w:val="0"/>
              <w:suppressAutoHyphens/>
              <w:spacing w:after="120" w:line="276" w:lineRule="auto"/>
              <w:rPr>
                <w:del w:id="91" w:author="Lucas Yasuyuki Koroku" w:date="2022-06-27T11:31:00Z"/>
                <w:rFonts w:cs="Arial"/>
                <w:color w:val="FF0000"/>
                <w:szCs w:val="20"/>
              </w:rPr>
            </w:pPr>
          </w:p>
        </w:tc>
        <w:tc>
          <w:tcPr>
            <w:tcW w:w="992" w:type="dxa"/>
            <w:tcBorders>
              <w:top w:val="single" w:sz="4" w:space="0" w:color="000000"/>
              <w:left w:val="single" w:sz="4" w:space="0" w:color="000000"/>
              <w:bottom w:val="single" w:sz="4" w:space="0" w:color="000000"/>
              <w:right w:val="single" w:sz="4" w:space="0" w:color="000000"/>
            </w:tcBorders>
          </w:tcPr>
          <w:p w14:paraId="4A1DA90E" w14:textId="5D139C6F" w:rsidR="006977DF" w:rsidRPr="00552315" w:rsidDel="00990EF5" w:rsidRDefault="006977DF" w:rsidP="00B80947">
            <w:pPr>
              <w:widowControl w:val="0"/>
              <w:suppressAutoHyphens/>
              <w:spacing w:after="120" w:line="276" w:lineRule="auto"/>
              <w:rPr>
                <w:del w:id="92" w:author="Lucas Yasuyuki Koroku" w:date="2022-06-27T11:31:00Z"/>
                <w:rFonts w:cs="Arial"/>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6EEB633D" w14:textId="54653413" w:rsidR="006977DF" w:rsidRPr="00552315" w:rsidDel="00990EF5" w:rsidRDefault="006977DF" w:rsidP="00B80947">
            <w:pPr>
              <w:widowControl w:val="0"/>
              <w:suppressAutoHyphens/>
              <w:spacing w:after="120" w:line="276" w:lineRule="auto"/>
              <w:rPr>
                <w:del w:id="93" w:author="Lucas Yasuyuki Koroku" w:date="2022-06-27T11:31:00Z"/>
                <w:rFonts w:cs="Arial"/>
                <w:color w:val="FF0000"/>
                <w:szCs w:val="20"/>
              </w:rPr>
            </w:pPr>
          </w:p>
        </w:tc>
      </w:tr>
      <w:tr w:rsidR="006977DF" w:rsidRPr="00552315" w:rsidDel="00990EF5" w14:paraId="16FEB7C6" w14:textId="6B5DD59F" w:rsidTr="006977DF">
        <w:trPr>
          <w:del w:id="94"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621CE4CB" w14:textId="228BA4AA" w:rsidR="006977DF" w:rsidRPr="00552315" w:rsidDel="00990EF5" w:rsidRDefault="006977DF" w:rsidP="00B80947">
            <w:pPr>
              <w:widowControl w:val="0"/>
              <w:suppressAutoHyphens/>
              <w:spacing w:after="120" w:line="276" w:lineRule="auto"/>
              <w:jc w:val="center"/>
              <w:rPr>
                <w:del w:id="95" w:author="Lucas Yasuyuki Koroku" w:date="2022-06-27T11:31:00Z"/>
                <w:rFonts w:cs="Arial"/>
                <w:color w:val="FF0000"/>
                <w:szCs w:val="20"/>
              </w:rPr>
            </w:pPr>
            <w:del w:id="96" w:author="Lucas Yasuyuki Koroku" w:date="2022-06-27T11:31:00Z">
              <w:r w:rsidRPr="00552315" w:rsidDel="00990EF5">
                <w:rPr>
                  <w:rFonts w:cs="Arial"/>
                  <w:color w:val="FF0000"/>
                  <w:szCs w:val="20"/>
                </w:rPr>
                <w:delText>...</w:delText>
              </w:r>
            </w:del>
          </w:p>
        </w:tc>
        <w:tc>
          <w:tcPr>
            <w:tcW w:w="5982" w:type="dxa"/>
            <w:tcBorders>
              <w:top w:val="single" w:sz="4" w:space="0" w:color="000000"/>
              <w:left w:val="single" w:sz="4" w:space="0" w:color="000000"/>
              <w:bottom w:val="single" w:sz="4" w:space="0" w:color="000000"/>
              <w:right w:val="single" w:sz="4" w:space="0" w:color="000000"/>
            </w:tcBorders>
          </w:tcPr>
          <w:p w14:paraId="09822E7E" w14:textId="6238C2A8" w:rsidR="006977DF" w:rsidRPr="00552315" w:rsidDel="00990EF5" w:rsidRDefault="006977DF" w:rsidP="00B80947">
            <w:pPr>
              <w:widowControl w:val="0"/>
              <w:suppressAutoHyphens/>
              <w:spacing w:after="120" w:line="276" w:lineRule="auto"/>
              <w:rPr>
                <w:del w:id="97" w:author="Lucas Yasuyuki Koroku" w:date="2022-06-27T11:31:00Z"/>
                <w:rFonts w:cs="Arial"/>
                <w:color w:val="FF0000"/>
                <w:szCs w:val="20"/>
              </w:rPr>
            </w:pPr>
          </w:p>
        </w:tc>
        <w:tc>
          <w:tcPr>
            <w:tcW w:w="992" w:type="dxa"/>
            <w:tcBorders>
              <w:top w:val="single" w:sz="4" w:space="0" w:color="000000"/>
              <w:left w:val="single" w:sz="4" w:space="0" w:color="000000"/>
              <w:bottom w:val="single" w:sz="4" w:space="0" w:color="000000"/>
              <w:right w:val="single" w:sz="4" w:space="0" w:color="000000"/>
            </w:tcBorders>
          </w:tcPr>
          <w:p w14:paraId="623E5D15" w14:textId="36908A03" w:rsidR="006977DF" w:rsidRPr="00552315" w:rsidDel="00990EF5" w:rsidRDefault="006977DF" w:rsidP="00B80947">
            <w:pPr>
              <w:widowControl w:val="0"/>
              <w:suppressAutoHyphens/>
              <w:spacing w:after="120" w:line="276" w:lineRule="auto"/>
              <w:rPr>
                <w:del w:id="98" w:author="Lucas Yasuyuki Koroku" w:date="2022-06-27T11:31:00Z"/>
                <w:rFonts w:cs="Arial"/>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0D85C925" w14:textId="620B6CE7" w:rsidR="006977DF" w:rsidRPr="00552315" w:rsidDel="00990EF5" w:rsidRDefault="006977DF" w:rsidP="00B80947">
            <w:pPr>
              <w:widowControl w:val="0"/>
              <w:suppressAutoHyphens/>
              <w:spacing w:after="120" w:line="276" w:lineRule="auto"/>
              <w:rPr>
                <w:del w:id="99" w:author="Lucas Yasuyuki Koroku" w:date="2022-06-27T11:31:00Z"/>
                <w:rFonts w:cs="Arial"/>
                <w:color w:val="FF0000"/>
                <w:szCs w:val="20"/>
              </w:rPr>
            </w:pPr>
          </w:p>
        </w:tc>
      </w:tr>
    </w:tbl>
    <w:p w14:paraId="312BB16D" w14:textId="09D930B2" w:rsidR="0009222E" w:rsidDel="00990EF5" w:rsidRDefault="0009222E" w:rsidP="0009222E">
      <w:pPr>
        <w:widowControl w:val="0"/>
        <w:suppressAutoHyphens/>
        <w:jc w:val="center"/>
        <w:rPr>
          <w:del w:id="100" w:author="Lucas Yasuyuki Koroku" w:date="2022-06-27T11:31:00Z"/>
          <w:color w:val="FF0000"/>
          <w:u w:val="single"/>
        </w:rPr>
      </w:pPr>
    </w:p>
    <w:p w14:paraId="35DBEE2A" w14:textId="14F034CD" w:rsidR="006977DF" w:rsidDel="00990EF5" w:rsidRDefault="006977DF" w:rsidP="0009222E">
      <w:pPr>
        <w:widowControl w:val="0"/>
        <w:suppressAutoHyphens/>
        <w:rPr>
          <w:del w:id="101" w:author="Lucas Yasuyuki Koroku" w:date="2022-06-27T11:31:00Z"/>
          <w:b/>
          <w:bCs/>
          <w:color w:val="FF0000"/>
          <w:u w:val="single"/>
        </w:rPr>
      </w:pPr>
      <w:del w:id="102" w:author="Lucas Yasuyuki Koroku" w:date="2022-06-27T11:31:00Z">
        <w:r w:rsidRPr="0009222E" w:rsidDel="00990EF5">
          <w:rPr>
            <w:b/>
            <w:bCs/>
            <w:color w:val="FF0000"/>
            <w:u w:val="single"/>
          </w:rPr>
          <w:delText>O</w:delText>
        </w:r>
        <w:r w:rsidR="0009222E" w:rsidDel="00990EF5">
          <w:rPr>
            <w:b/>
            <w:bCs/>
            <w:color w:val="FF0000"/>
            <w:u w:val="single"/>
          </w:rPr>
          <w:delText>U</w:delText>
        </w:r>
      </w:del>
    </w:p>
    <w:p w14:paraId="239CDA3B" w14:textId="5E265976" w:rsidR="0009222E" w:rsidRPr="0009222E" w:rsidDel="00990EF5" w:rsidRDefault="0009222E" w:rsidP="0009222E">
      <w:pPr>
        <w:widowControl w:val="0"/>
        <w:suppressAutoHyphens/>
        <w:rPr>
          <w:del w:id="103" w:author="Lucas Yasuyuki Koroku" w:date="2022-06-27T11:31:00Z"/>
          <w:b/>
          <w:bCs/>
          <w:color w:val="FF0000"/>
          <w:u w:val="single"/>
        </w:rPr>
      </w:pPr>
    </w:p>
    <w:tbl>
      <w:tblPr>
        <w:tblW w:w="9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714"/>
        <w:gridCol w:w="1134"/>
        <w:gridCol w:w="2126"/>
        <w:gridCol w:w="1276"/>
      </w:tblGrid>
      <w:tr w:rsidR="006977DF" w:rsidRPr="00552315" w:rsidDel="00990EF5" w14:paraId="17727946" w14:textId="263095D1" w:rsidTr="006977DF">
        <w:trPr>
          <w:del w:id="104"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tcPr>
          <w:p w14:paraId="7CC55EEF" w14:textId="252B41C8" w:rsidR="006977DF" w:rsidRPr="00552315" w:rsidDel="00990EF5" w:rsidRDefault="006977DF">
            <w:pPr>
              <w:widowControl w:val="0"/>
              <w:suppressAutoHyphens/>
              <w:jc w:val="center"/>
              <w:rPr>
                <w:del w:id="105" w:author="Lucas Yasuyuki Koroku" w:date="2022-06-27T11:31:00Z"/>
                <w:rFonts w:cs="Arial"/>
                <w:bCs/>
                <w:color w:val="FF0000"/>
                <w:szCs w:val="20"/>
              </w:rPr>
            </w:pPr>
            <w:del w:id="106" w:author="Lucas Yasuyuki Koroku" w:date="2022-06-27T11:31:00Z">
              <w:r w:rsidRPr="00552315" w:rsidDel="00990EF5">
                <w:rPr>
                  <w:rFonts w:cs="Arial"/>
                  <w:bCs/>
                  <w:color w:val="FF0000"/>
                  <w:szCs w:val="20"/>
                </w:rPr>
                <w:delText>ITEM</w:delText>
              </w:r>
            </w:del>
          </w:p>
          <w:p w14:paraId="3AD7E592" w14:textId="07876D1A" w:rsidR="006977DF" w:rsidRPr="00552315" w:rsidDel="00990EF5" w:rsidRDefault="006977DF">
            <w:pPr>
              <w:widowControl w:val="0"/>
              <w:suppressAutoHyphens/>
              <w:jc w:val="center"/>
              <w:rPr>
                <w:del w:id="107" w:author="Lucas Yasuyuki Koroku" w:date="2022-06-27T11:31:00Z"/>
                <w:rFonts w:cs="Arial"/>
                <w:color w:val="FF0000"/>
                <w:szCs w:val="20"/>
              </w:rPr>
            </w:pPr>
          </w:p>
        </w:tc>
        <w:tc>
          <w:tcPr>
            <w:tcW w:w="3714" w:type="dxa"/>
            <w:tcBorders>
              <w:top w:val="single" w:sz="4" w:space="0" w:color="000000"/>
              <w:left w:val="single" w:sz="4" w:space="0" w:color="000000"/>
              <w:bottom w:val="single" w:sz="4" w:space="0" w:color="000000"/>
              <w:right w:val="single" w:sz="4" w:space="0" w:color="000000"/>
            </w:tcBorders>
            <w:hideMark/>
          </w:tcPr>
          <w:p w14:paraId="078ED780" w14:textId="20978542" w:rsidR="006977DF" w:rsidRPr="00552315" w:rsidDel="00990EF5" w:rsidRDefault="006977DF">
            <w:pPr>
              <w:jc w:val="center"/>
              <w:rPr>
                <w:del w:id="108" w:author="Lucas Yasuyuki Koroku" w:date="2022-06-27T11:31:00Z"/>
                <w:rFonts w:cs="Arial"/>
                <w:bCs/>
                <w:color w:val="FF0000"/>
                <w:szCs w:val="20"/>
              </w:rPr>
            </w:pPr>
            <w:del w:id="109" w:author="Lucas Yasuyuki Koroku" w:date="2022-06-27T11:31:00Z">
              <w:r w:rsidRPr="00552315" w:rsidDel="00990EF5">
                <w:rPr>
                  <w:rFonts w:cs="Arial"/>
                  <w:bCs/>
                  <w:color w:val="FF0000"/>
                  <w:szCs w:val="20"/>
                </w:rPr>
                <w:delText>DESCRIÇÃO/</w:delText>
              </w:r>
            </w:del>
          </w:p>
          <w:p w14:paraId="0DEE0B97" w14:textId="00468961" w:rsidR="006977DF" w:rsidRPr="00552315" w:rsidDel="00990EF5" w:rsidRDefault="006977DF">
            <w:pPr>
              <w:widowControl w:val="0"/>
              <w:suppressAutoHyphens/>
              <w:jc w:val="center"/>
              <w:rPr>
                <w:del w:id="110" w:author="Lucas Yasuyuki Koroku" w:date="2022-06-27T11:31:00Z"/>
                <w:rFonts w:cs="Arial"/>
                <w:color w:val="FF0000"/>
                <w:szCs w:val="20"/>
              </w:rPr>
            </w:pPr>
            <w:del w:id="111" w:author="Lucas Yasuyuki Koroku" w:date="2022-06-27T11:31:00Z">
              <w:r w:rsidRPr="00552315" w:rsidDel="00990EF5">
                <w:rPr>
                  <w:rFonts w:cs="Arial"/>
                  <w:bCs/>
                  <w:color w:val="FF0000"/>
                  <w:szCs w:val="20"/>
                </w:rPr>
                <w:delText>ESPECIFICAÇÃO</w:delText>
              </w:r>
            </w:del>
          </w:p>
        </w:tc>
        <w:tc>
          <w:tcPr>
            <w:tcW w:w="1134" w:type="dxa"/>
            <w:tcBorders>
              <w:top w:val="single" w:sz="4" w:space="0" w:color="000000"/>
              <w:left w:val="single" w:sz="4" w:space="0" w:color="000000"/>
              <w:bottom w:val="single" w:sz="4" w:space="0" w:color="000000"/>
              <w:right w:val="single" w:sz="4" w:space="0" w:color="000000"/>
            </w:tcBorders>
            <w:hideMark/>
          </w:tcPr>
          <w:p w14:paraId="003F5B47" w14:textId="010594F3" w:rsidR="006977DF" w:rsidRPr="00552315" w:rsidDel="00990EF5" w:rsidRDefault="006977DF">
            <w:pPr>
              <w:widowControl w:val="0"/>
              <w:suppressAutoHyphens/>
              <w:jc w:val="center"/>
              <w:rPr>
                <w:del w:id="112" w:author="Lucas Yasuyuki Koroku" w:date="2022-06-27T11:31:00Z"/>
                <w:rFonts w:cs="Arial"/>
                <w:bCs/>
                <w:color w:val="FF0000"/>
                <w:szCs w:val="20"/>
              </w:rPr>
            </w:pPr>
            <w:del w:id="113" w:author="Lucas Yasuyuki Koroku" w:date="2022-06-27T11:31:00Z">
              <w:r w:rsidRPr="00552315" w:rsidDel="00990EF5">
                <w:rPr>
                  <w:rFonts w:cs="Arial"/>
                  <w:bCs/>
                  <w:color w:val="FF0000"/>
                  <w:szCs w:val="20"/>
                </w:rPr>
                <w:delText>Unidade de Medida</w:delText>
              </w:r>
            </w:del>
          </w:p>
        </w:tc>
        <w:tc>
          <w:tcPr>
            <w:tcW w:w="2126" w:type="dxa"/>
            <w:tcBorders>
              <w:top w:val="single" w:sz="4" w:space="0" w:color="000000"/>
              <w:left w:val="single" w:sz="4" w:space="0" w:color="000000"/>
              <w:bottom w:val="single" w:sz="4" w:space="0" w:color="000000"/>
              <w:right w:val="single" w:sz="4" w:space="0" w:color="000000"/>
            </w:tcBorders>
            <w:hideMark/>
          </w:tcPr>
          <w:p w14:paraId="199D67D8" w14:textId="1F252D14" w:rsidR="006977DF" w:rsidRPr="00552315" w:rsidDel="00990EF5" w:rsidRDefault="006977DF">
            <w:pPr>
              <w:widowControl w:val="0"/>
              <w:suppressAutoHyphens/>
              <w:jc w:val="center"/>
              <w:rPr>
                <w:del w:id="114" w:author="Lucas Yasuyuki Koroku" w:date="2022-06-27T11:31:00Z"/>
                <w:rFonts w:cs="Arial"/>
                <w:bCs/>
                <w:color w:val="FF0000"/>
                <w:szCs w:val="20"/>
              </w:rPr>
            </w:pPr>
            <w:del w:id="115" w:author="Lucas Yasuyuki Koroku" w:date="2022-06-27T11:31:00Z">
              <w:r w:rsidRPr="00552315" w:rsidDel="00990EF5">
                <w:rPr>
                  <w:rFonts w:cs="Arial"/>
                  <w:bCs/>
                  <w:color w:val="FF0000"/>
                  <w:szCs w:val="20"/>
                </w:rPr>
                <w:delText>Quantidade</w:delText>
              </w:r>
            </w:del>
          </w:p>
        </w:tc>
        <w:tc>
          <w:tcPr>
            <w:tcW w:w="1276" w:type="dxa"/>
            <w:tcBorders>
              <w:top w:val="single" w:sz="4" w:space="0" w:color="000000"/>
              <w:left w:val="single" w:sz="4" w:space="0" w:color="000000"/>
              <w:bottom w:val="single" w:sz="4" w:space="0" w:color="000000"/>
              <w:right w:val="single" w:sz="4" w:space="0" w:color="000000"/>
            </w:tcBorders>
            <w:hideMark/>
          </w:tcPr>
          <w:p w14:paraId="46A59406" w14:textId="4E9E33A8" w:rsidR="006977DF" w:rsidRPr="00552315" w:rsidDel="00990EF5" w:rsidRDefault="006977DF">
            <w:pPr>
              <w:widowControl w:val="0"/>
              <w:suppressAutoHyphens/>
              <w:jc w:val="center"/>
              <w:rPr>
                <w:del w:id="116" w:author="Lucas Yasuyuki Koroku" w:date="2022-06-27T11:31:00Z"/>
                <w:rFonts w:cs="Arial"/>
                <w:bCs/>
                <w:color w:val="FF0000"/>
                <w:szCs w:val="20"/>
              </w:rPr>
            </w:pPr>
            <w:del w:id="117" w:author="Lucas Yasuyuki Koroku" w:date="2022-06-27T11:31:00Z">
              <w:r w:rsidRPr="00552315" w:rsidDel="00990EF5">
                <w:rPr>
                  <w:rFonts w:cs="Arial"/>
                  <w:bCs/>
                  <w:color w:val="FF0000"/>
                  <w:szCs w:val="20"/>
                </w:rPr>
                <w:delText xml:space="preserve">Valor Unitário Máximo </w:delText>
              </w:r>
              <w:r w:rsidRPr="00552315" w:rsidDel="00990EF5">
                <w:rPr>
                  <w:rFonts w:cs="Arial"/>
                  <w:b/>
                  <w:bCs/>
                  <w:color w:val="FF0000"/>
                  <w:szCs w:val="20"/>
                </w:rPr>
                <w:delText>OU</w:delText>
              </w:r>
              <w:r w:rsidRPr="00552315" w:rsidDel="00990EF5">
                <w:rPr>
                  <w:rFonts w:cs="Arial"/>
                  <w:bCs/>
                  <w:color w:val="FF0000"/>
                  <w:szCs w:val="20"/>
                </w:rPr>
                <w:delText xml:space="preserve"> Valor de Referência</w:delText>
              </w:r>
            </w:del>
          </w:p>
        </w:tc>
      </w:tr>
      <w:tr w:rsidR="006977DF" w:rsidRPr="00552315" w:rsidDel="00990EF5" w14:paraId="3B94F99D" w14:textId="32B13B8D" w:rsidTr="006977DF">
        <w:trPr>
          <w:del w:id="118"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1A72DE9B" w14:textId="083A6C61" w:rsidR="006977DF" w:rsidRPr="00552315" w:rsidDel="00990EF5" w:rsidRDefault="006977DF">
            <w:pPr>
              <w:widowControl w:val="0"/>
              <w:suppressAutoHyphens/>
              <w:spacing w:after="120" w:line="276" w:lineRule="auto"/>
              <w:jc w:val="center"/>
              <w:rPr>
                <w:del w:id="119" w:author="Lucas Yasuyuki Koroku" w:date="2022-06-27T11:31:00Z"/>
                <w:rFonts w:cs="Arial"/>
                <w:color w:val="FF0000"/>
                <w:szCs w:val="20"/>
              </w:rPr>
            </w:pPr>
            <w:del w:id="120" w:author="Lucas Yasuyuki Koroku" w:date="2022-06-27T11:31:00Z">
              <w:r w:rsidRPr="00552315" w:rsidDel="00990EF5">
                <w:rPr>
                  <w:rFonts w:cs="Arial"/>
                  <w:color w:val="FF0000"/>
                  <w:szCs w:val="20"/>
                </w:rPr>
                <w:delText>1</w:delText>
              </w:r>
            </w:del>
          </w:p>
        </w:tc>
        <w:tc>
          <w:tcPr>
            <w:tcW w:w="3714" w:type="dxa"/>
            <w:tcBorders>
              <w:top w:val="single" w:sz="4" w:space="0" w:color="000000"/>
              <w:left w:val="single" w:sz="4" w:space="0" w:color="000000"/>
              <w:bottom w:val="single" w:sz="4" w:space="0" w:color="000000"/>
              <w:right w:val="single" w:sz="4" w:space="0" w:color="000000"/>
            </w:tcBorders>
          </w:tcPr>
          <w:p w14:paraId="43D2A5EB" w14:textId="445C6E73" w:rsidR="006977DF" w:rsidRPr="00552315" w:rsidDel="00990EF5" w:rsidRDefault="006977DF">
            <w:pPr>
              <w:widowControl w:val="0"/>
              <w:suppressAutoHyphens/>
              <w:spacing w:after="120" w:line="276" w:lineRule="auto"/>
              <w:rPr>
                <w:del w:id="121" w:author="Lucas Yasuyuki Koroku" w:date="2022-06-27T11:31:00Z"/>
                <w:rFonts w:cs="Arial"/>
                <w:color w:val="FF0000"/>
                <w:szCs w:val="20"/>
              </w:rPr>
            </w:pPr>
          </w:p>
        </w:tc>
        <w:tc>
          <w:tcPr>
            <w:tcW w:w="1134" w:type="dxa"/>
            <w:tcBorders>
              <w:top w:val="single" w:sz="4" w:space="0" w:color="000000"/>
              <w:left w:val="single" w:sz="4" w:space="0" w:color="000000"/>
              <w:bottom w:val="single" w:sz="4" w:space="0" w:color="000000"/>
              <w:right w:val="single" w:sz="4" w:space="0" w:color="000000"/>
            </w:tcBorders>
          </w:tcPr>
          <w:p w14:paraId="0333F866" w14:textId="290607DF" w:rsidR="006977DF" w:rsidRPr="00552315" w:rsidDel="00990EF5" w:rsidRDefault="006977DF">
            <w:pPr>
              <w:widowControl w:val="0"/>
              <w:suppressAutoHyphens/>
              <w:spacing w:after="120" w:line="276" w:lineRule="auto"/>
              <w:rPr>
                <w:del w:id="122" w:author="Lucas Yasuyuki Koroku" w:date="2022-06-27T11:31:00Z"/>
                <w:rFonts w:cs="Arial"/>
                <w:color w:val="FF0000"/>
                <w:szCs w:val="20"/>
              </w:rPr>
            </w:pPr>
          </w:p>
        </w:tc>
        <w:tc>
          <w:tcPr>
            <w:tcW w:w="2126" w:type="dxa"/>
            <w:tcBorders>
              <w:top w:val="single" w:sz="4" w:space="0" w:color="000000"/>
              <w:left w:val="single" w:sz="4" w:space="0" w:color="000000"/>
              <w:bottom w:val="single" w:sz="4" w:space="0" w:color="000000"/>
              <w:right w:val="single" w:sz="4" w:space="0" w:color="000000"/>
            </w:tcBorders>
          </w:tcPr>
          <w:p w14:paraId="7BCD143A" w14:textId="6768C489" w:rsidR="006977DF" w:rsidRPr="00552315" w:rsidDel="00990EF5" w:rsidRDefault="006977DF">
            <w:pPr>
              <w:widowControl w:val="0"/>
              <w:suppressAutoHyphens/>
              <w:spacing w:after="120" w:line="276" w:lineRule="auto"/>
              <w:rPr>
                <w:del w:id="123" w:author="Lucas Yasuyuki Koroku" w:date="2022-06-27T11:31:00Z"/>
                <w:rFonts w:cs="Arial"/>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058DF79A" w14:textId="3948A365" w:rsidR="006977DF" w:rsidRPr="00552315" w:rsidDel="00990EF5" w:rsidRDefault="006977DF">
            <w:pPr>
              <w:widowControl w:val="0"/>
              <w:suppressAutoHyphens/>
              <w:spacing w:after="120" w:line="276" w:lineRule="auto"/>
              <w:rPr>
                <w:del w:id="124" w:author="Lucas Yasuyuki Koroku" w:date="2022-06-27T11:31:00Z"/>
                <w:rFonts w:cs="Arial"/>
                <w:color w:val="FF0000"/>
                <w:szCs w:val="20"/>
              </w:rPr>
            </w:pPr>
          </w:p>
        </w:tc>
      </w:tr>
      <w:tr w:rsidR="006977DF" w:rsidRPr="00552315" w:rsidDel="00990EF5" w14:paraId="72E82029" w14:textId="797A7A1D" w:rsidTr="006977DF">
        <w:trPr>
          <w:del w:id="125"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67F349BC" w14:textId="27E7ACF5" w:rsidR="006977DF" w:rsidRPr="00552315" w:rsidDel="00990EF5" w:rsidRDefault="006977DF">
            <w:pPr>
              <w:widowControl w:val="0"/>
              <w:suppressAutoHyphens/>
              <w:spacing w:after="120" w:line="276" w:lineRule="auto"/>
              <w:jc w:val="center"/>
              <w:rPr>
                <w:del w:id="126" w:author="Lucas Yasuyuki Koroku" w:date="2022-06-27T11:31:00Z"/>
                <w:rFonts w:cs="Arial"/>
                <w:color w:val="FF0000"/>
                <w:szCs w:val="20"/>
              </w:rPr>
            </w:pPr>
            <w:del w:id="127" w:author="Lucas Yasuyuki Koroku" w:date="2022-06-27T11:31:00Z">
              <w:r w:rsidRPr="00552315" w:rsidDel="00990EF5">
                <w:rPr>
                  <w:rFonts w:cs="Arial"/>
                  <w:color w:val="FF0000"/>
                  <w:szCs w:val="20"/>
                </w:rPr>
                <w:delText>2</w:delText>
              </w:r>
            </w:del>
          </w:p>
        </w:tc>
        <w:tc>
          <w:tcPr>
            <w:tcW w:w="3714" w:type="dxa"/>
            <w:tcBorders>
              <w:top w:val="single" w:sz="4" w:space="0" w:color="000000"/>
              <w:left w:val="single" w:sz="4" w:space="0" w:color="000000"/>
              <w:bottom w:val="single" w:sz="4" w:space="0" w:color="000000"/>
              <w:right w:val="single" w:sz="4" w:space="0" w:color="000000"/>
            </w:tcBorders>
          </w:tcPr>
          <w:p w14:paraId="7B60A68E" w14:textId="7DE302F3" w:rsidR="006977DF" w:rsidRPr="00552315" w:rsidDel="00990EF5" w:rsidRDefault="006977DF">
            <w:pPr>
              <w:widowControl w:val="0"/>
              <w:suppressAutoHyphens/>
              <w:spacing w:after="120" w:line="276" w:lineRule="auto"/>
              <w:rPr>
                <w:del w:id="128" w:author="Lucas Yasuyuki Koroku" w:date="2022-06-27T11:31:00Z"/>
                <w:rFonts w:cs="Arial"/>
                <w:color w:val="FF0000"/>
                <w:szCs w:val="20"/>
              </w:rPr>
            </w:pPr>
          </w:p>
        </w:tc>
        <w:tc>
          <w:tcPr>
            <w:tcW w:w="1134" w:type="dxa"/>
            <w:tcBorders>
              <w:top w:val="single" w:sz="4" w:space="0" w:color="000000"/>
              <w:left w:val="single" w:sz="4" w:space="0" w:color="000000"/>
              <w:bottom w:val="single" w:sz="4" w:space="0" w:color="000000"/>
              <w:right w:val="single" w:sz="4" w:space="0" w:color="000000"/>
            </w:tcBorders>
          </w:tcPr>
          <w:p w14:paraId="45E2A00E" w14:textId="08F51D37" w:rsidR="006977DF" w:rsidRPr="00552315" w:rsidDel="00990EF5" w:rsidRDefault="006977DF">
            <w:pPr>
              <w:widowControl w:val="0"/>
              <w:suppressAutoHyphens/>
              <w:spacing w:after="120" w:line="276" w:lineRule="auto"/>
              <w:rPr>
                <w:del w:id="129" w:author="Lucas Yasuyuki Koroku" w:date="2022-06-27T11:31:00Z"/>
                <w:rFonts w:cs="Arial"/>
                <w:color w:val="FF0000"/>
                <w:szCs w:val="20"/>
              </w:rPr>
            </w:pPr>
          </w:p>
        </w:tc>
        <w:tc>
          <w:tcPr>
            <w:tcW w:w="2126" w:type="dxa"/>
            <w:tcBorders>
              <w:top w:val="single" w:sz="4" w:space="0" w:color="000000"/>
              <w:left w:val="single" w:sz="4" w:space="0" w:color="000000"/>
              <w:bottom w:val="single" w:sz="4" w:space="0" w:color="000000"/>
              <w:right w:val="single" w:sz="4" w:space="0" w:color="000000"/>
            </w:tcBorders>
          </w:tcPr>
          <w:p w14:paraId="22230657" w14:textId="3E6E810D" w:rsidR="006977DF" w:rsidRPr="00552315" w:rsidDel="00990EF5" w:rsidRDefault="006977DF">
            <w:pPr>
              <w:widowControl w:val="0"/>
              <w:suppressAutoHyphens/>
              <w:spacing w:after="120" w:line="276" w:lineRule="auto"/>
              <w:rPr>
                <w:del w:id="130" w:author="Lucas Yasuyuki Koroku" w:date="2022-06-27T11:31:00Z"/>
                <w:rFonts w:cs="Arial"/>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34B6F57F" w14:textId="3059A0CC" w:rsidR="006977DF" w:rsidRPr="00552315" w:rsidDel="00990EF5" w:rsidRDefault="006977DF">
            <w:pPr>
              <w:widowControl w:val="0"/>
              <w:suppressAutoHyphens/>
              <w:spacing w:after="120" w:line="276" w:lineRule="auto"/>
              <w:rPr>
                <w:del w:id="131" w:author="Lucas Yasuyuki Koroku" w:date="2022-06-27T11:31:00Z"/>
                <w:rFonts w:cs="Arial"/>
                <w:color w:val="FF0000"/>
                <w:szCs w:val="20"/>
              </w:rPr>
            </w:pPr>
          </w:p>
        </w:tc>
      </w:tr>
      <w:tr w:rsidR="006977DF" w:rsidRPr="00552315" w:rsidDel="00990EF5" w14:paraId="7B8909BB" w14:textId="3E1AE1A4" w:rsidTr="006977DF">
        <w:trPr>
          <w:del w:id="132"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40B49E35" w14:textId="543563B0" w:rsidR="006977DF" w:rsidRPr="00552315" w:rsidDel="00990EF5" w:rsidRDefault="006977DF">
            <w:pPr>
              <w:widowControl w:val="0"/>
              <w:suppressAutoHyphens/>
              <w:spacing w:after="120" w:line="276" w:lineRule="auto"/>
              <w:jc w:val="center"/>
              <w:rPr>
                <w:del w:id="133" w:author="Lucas Yasuyuki Koroku" w:date="2022-06-27T11:31:00Z"/>
                <w:rFonts w:cs="Arial"/>
                <w:color w:val="FF0000"/>
                <w:szCs w:val="20"/>
              </w:rPr>
            </w:pPr>
            <w:del w:id="134" w:author="Lucas Yasuyuki Koroku" w:date="2022-06-27T11:31:00Z">
              <w:r w:rsidRPr="00552315" w:rsidDel="00990EF5">
                <w:rPr>
                  <w:rFonts w:cs="Arial"/>
                  <w:color w:val="FF0000"/>
                  <w:szCs w:val="20"/>
                </w:rPr>
                <w:delText>3</w:delText>
              </w:r>
            </w:del>
          </w:p>
        </w:tc>
        <w:tc>
          <w:tcPr>
            <w:tcW w:w="3714" w:type="dxa"/>
            <w:tcBorders>
              <w:top w:val="single" w:sz="4" w:space="0" w:color="000000"/>
              <w:left w:val="single" w:sz="4" w:space="0" w:color="000000"/>
              <w:bottom w:val="single" w:sz="4" w:space="0" w:color="000000"/>
              <w:right w:val="single" w:sz="4" w:space="0" w:color="000000"/>
            </w:tcBorders>
          </w:tcPr>
          <w:p w14:paraId="6C26374F" w14:textId="1F3E3F17" w:rsidR="006977DF" w:rsidRPr="00552315" w:rsidDel="00990EF5" w:rsidRDefault="006977DF">
            <w:pPr>
              <w:widowControl w:val="0"/>
              <w:suppressAutoHyphens/>
              <w:spacing w:after="120" w:line="276" w:lineRule="auto"/>
              <w:rPr>
                <w:del w:id="135" w:author="Lucas Yasuyuki Koroku" w:date="2022-06-27T11:31:00Z"/>
                <w:rFonts w:cs="Arial"/>
                <w:color w:val="FF0000"/>
                <w:szCs w:val="20"/>
              </w:rPr>
            </w:pPr>
          </w:p>
        </w:tc>
        <w:tc>
          <w:tcPr>
            <w:tcW w:w="1134" w:type="dxa"/>
            <w:tcBorders>
              <w:top w:val="single" w:sz="4" w:space="0" w:color="000000"/>
              <w:left w:val="single" w:sz="4" w:space="0" w:color="000000"/>
              <w:bottom w:val="single" w:sz="4" w:space="0" w:color="000000"/>
              <w:right w:val="single" w:sz="4" w:space="0" w:color="000000"/>
            </w:tcBorders>
          </w:tcPr>
          <w:p w14:paraId="1124CCA9" w14:textId="32071B44" w:rsidR="006977DF" w:rsidRPr="00552315" w:rsidDel="00990EF5" w:rsidRDefault="006977DF">
            <w:pPr>
              <w:widowControl w:val="0"/>
              <w:suppressAutoHyphens/>
              <w:spacing w:after="120" w:line="276" w:lineRule="auto"/>
              <w:rPr>
                <w:del w:id="136" w:author="Lucas Yasuyuki Koroku" w:date="2022-06-27T11:31:00Z"/>
                <w:rFonts w:cs="Arial"/>
                <w:color w:val="FF0000"/>
                <w:szCs w:val="20"/>
              </w:rPr>
            </w:pPr>
          </w:p>
        </w:tc>
        <w:tc>
          <w:tcPr>
            <w:tcW w:w="2126" w:type="dxa"/>
            <w:tcBorders>
              <w:top w:val="single" w:sz="4" w:space="0" w:color="000000"/>
              <w:left w:val="single" w:sz="4" w:space="0" w:color="000000"/>
              <w:bottom w:val="single" w:sz="4" w:space="0" w:color="000000"/>
              <w:right w:val="single" w:sz="4" w:space="0" w:color="000000"/>
            </w:tcBorders>
          </w:tcPr>
          <w:p w14:paraId="4BCC25B8" w14:textId="55ADC53C" w:rsidR="006977DF" w:rsidRPr="00552315" w:rsidDel="00990EF5" w:rsidRDefault="006977DF">
            <w:pPr>
              <w:widowControl w:val="0"/>
              <w:suppressAutoHyphens/>
              <w:spacing w:after="120" w:line="276" w:lineRule="auto"/>
              <w:rPr>
                <w:del w:id="137" w:author="Lucas Yasuyuki Koroku" w:date="2022-06-27T11:31:00Z"/>
                <w:rFonts w:cs="Arial"/>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71CFD1C4" w14:textId="06747E38" w:rsidR="006977DF" w:rsidRPr="00552315" w:rsidDel="00990EF5" w:rsidRDefault="006977DF">
            <w:pPr>
              <w:widowControl w:val="0"/>
              <w:suppressAutoHyphens/>
              <w:spacing w:after="120" w:line="276" w:lineRule="auto"/>
              <w:rPr>
                <w:del w:id="138" w:author="Lucas Yasuyuki Koroku" w:date="2022-06-27T11:31:00Z"/>
                <w:rFonts w:cs="Arial"/>
                <w:color w:val="FF0000"/>
                <w:szCs w:val="20"/>
              </w:rPr>
            </w:pPr>
          </w:p>
        </w:tc>
      </w:tr>
      <w:tr w:rsidR="006977DF" w:rsidRPr="00552315" w:rsidDel="00990EF5" w14:paraId="561E217B" w14:textId="70870BB7" w:rsidTr="006977DF">
        <w:trPr>
          <w:del w:id="139"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72FA59F0" w14:textId="0065D92F" w:rsidR="006977DF" w:rsidRPr="00552315" w:rsidDel="00990EF5" w:rsidRDefault="006977DF">
            <w:pPr>
              <w:widowControl w:val="0"/>
              <w:suppressAutoHyphens/>
              <w:spacing w:after="120" w:line="276" w:lineRule="auto"/>
              <w:jc w:val="center"/>
              <w:rPr>
                <w:del w:id="140" w:author="Lucas Yasuyuki Koroku" w:date="2022-06-27T11:31:00Z"/>
                <w:rFonts w:cs="Arial"/>
                <w:color w:val="FF0000"/>
                <w:szCs w:val="20"/>
              </w:rPr>
            </w:pPr>
            <w:del w:id="141" w:author="Lucas Yasuyuki Koroku" w:date="2022-06-27T11:31:00Z">
              <w:r w:rsidRPr="00552315" w:rsidDel="00990EF5">
                <w:rPr>
                  <w:rFonts w:cs="Arial"/>
                  <w:color w:val="FF0000"/>
                  <w:szCs w:val="20"/>
                </w:rPr>
                <w:delText>...</w:delText>
              </w:r>
            </w:del>
          </w:p>
        </w:tc>
        <w:tc>
          <w:tcPr>
            <w:tcW w:w="3714" w:type="dxa"/>
            <w:tcBorders>
              <w:top w:val="single" w:sz="4" w:space="0" w:color="000000"/>
              <w:left w:val="single" w:sz="4" w:space="0" w:color="000000"/>
              <w:bottom w:val="single" w:sz="4" w:space="0" w:color="000000"/>
              <w:right w:val="single" w:sz="4" w:space="0" w:color="000000"/>
            </w:tcBorders>
          </w:tcPr>
          <w:p w14:paraId="095935D7" w14:textId="5E499B0B" w:rsidR="006977DF" w:rsidRPr="00552315" w:rsidDel="00990EF5" w:rsidRDefault="006977DF">
            <w:pPr>
              <w:widowControl w:val="0"/>
              <w:suppressAutoHyphens/>
              <w:spacing w:after="120" w:line="276" w:lineRule="auto"/>
              <w:rPr>
                <w:del w:id="142" w:author="Lucas Yasuyuki Koroku" w:date="2022-06-27T11:31:00Z"/>
                <w:rFonts w:cs="Arial"/>
                <w:color w:val="FF0000"/>
                <w:szCs w:val="20"/>
              </w:rPr>
            </w:pPr>
          </w:p>
        </w:tc>
        <w:tc>
          <w:tcPr>
            <w:tcW w:w="1134" w:type="dxa"/>
            <w:tcBorders>
              <w:top w:val="single" w:sz="4" w:space="0" w:color="000000"/>
              <w:left w:val="single" w:sz="4" w:space="0" w:color="000000"/>
              <w:bottom w:val="single" w:sz="4" w:space="0" w:color="000000"/>
              <w:right w:val="single" w:sz="4" w:space="0" w:color="000000"/>
            </w:tcBorders>
          </w:tcPr>
          <w:p w14:paraId="3E733114" w14:textId="48CDCCF7" w:rsidR="006977DF" w:rsidRPr="00552315" w:rsidDel="00990EF5" w:rsidRDefault="006977DF">
            <w:pPr>
              <w:widowControl w:val="0"/>
              <w:suppressAutoHyphens/>
              <w:spacing w:after="120" w:line="276" w:lineRule="auto"/>
              <w:rPr>
                <w:del w:id="143" w:author="Lucas Yasuyuki Koroku" w:date="2022-06-27T11:31:00Z"/>
                <w:rFonts w:cs="Arial"/>
                <w:color w:val="FF0000"/>
                <w:szCs w:val="20"/>
              </w:rPr>
            </w:pPr>
          </w:p>
        </w:tc>
        <w:tc>
          <w:tcPr>
            <w:tcW w:w="2126" w:type="dxa"/>
            <w:tcBorders>
              <w:top w:val="single" w:sz="4" w:space="0" w:color="000000"/>
              <w:left w:val="single" w:sz="4" w:space="0" w:color="000000"/>
              <w:bottom w:val="single" w:sz="4" w:space="0" w:color="000000"/>
              <w:right w:val="single" w:sz="4" w:space="0" w:color="000000"/>
            </w:tcBorders>
          </w:tcPr>
          <w:p w14:paraId="642E9A0A" w14:textId="1A3CEB09" w:rsidR="006977DF" w:rsidRPr="00552315" w:rsidDel="00990EF5" w:rsidRDefault="006977DF">
            <w:pPr>
              <w:widowControl w:val="0"/>
              <w:suppressAutoHyphens/>
              <w:spacing w:after="120" w:line="276" w:lineRule="auto"/>
              <w:rPr>
                <w:del w:id="144" w:author="Lucas Yasuyuki Koroku" w:date="2022-06-27T11:31:00Z"/>
                <w:rFonts w:cs="Arial"/>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6AD8604D" w14:textId="2E1180CD" w:rsidR="006977DF" w:rsidRPr="00552315" w:rsidDel="00990EF5" w:rsidRDefault="006977DF">
            <w:pPr>
              <w:widowControl w:val="0"/>
              <w:suppressAutoHyphens/>
              <w:spacing w:after="120" w:line="276" w:lineRule="auto"/>
              <w:rPr>
                <w:del w:id="145" w:author="Lucas Yasuyuki Koroku" w:date="2022-06-27T11:31:00Z"/>
                <w:rFonts w:cs="Arial"/>
                <w:color w:val="FF0000"/>
                <w:szCs w:val="20"/>
              </w:rPr>
            </w:pPr>
          </w:p>
        </w:tc>
      </w:tr>
    </w:tbl>
    <w:p w14:paraId="55118FA4" w14:textId="07D9641E" w:rsidR="00A82891" w:rsidRPr="00552315" w:rsidDel="00990EF5" w:rsidRDefault="00A82891" w:rsidP="00DB206B">
      <w:pPr>
        <w:autoSpaceDE w:val="0"/>
        <w:spacing w:after="120" w:line="276" w:lineRule="auto"/>
        <w:jc w:val="both"/>
        <w:rPr>
          <w:del w:id="146" w:author="Lucas Yasuyuki Koroku" w:date="2022-06-27T11:31:00Z"/>
          <w:rFonts w:cs="Arial"/>
          <w:color w:val="000000"/>
          <w:szCs w:val="20"/>
        </w:rPr>
      </w:pPr>
    </w:p>
    <w:p w14:paraId="401EA5EC" w14:textId="7F14728B" w:rsidR="006977DF" w:rsidRPr="00552315" w:rsidDel="00990EF5" w:rsidRDefault="006977DF" w:rsidP="006977DF">
      <w:pPr>
        <w:pStyle w:val="SombreamentoMdio1-nfase31"/>
        <w:spacing w:before="0"/>
        <w:rPr>
          <w:del w:id="147" w:author="Lucas Yasuyuki Koroku" w:date="2022-06-27T11:31:00Z"/>
          <w:rFonts w:ascii="Arial" w:hAnsi="Arial" w:cs="Arial"/>
          <w:szCs w:val="20"/>
        </w:rPr>
      </w:pPr>
      <w:del w:id="148" w:author="Lucas Yasuyuki Koroku" w:date="2022-06-27T11:31:00Z">
        <w:r w:rsidRPr="00552315" w:rsidDel="00990EF5">
          <w:rPr>
            <w:rFonts w:ascii="Arial" w:hAnsi="Arial" w:cs="Arial"/>
            <w:b/>
            <w:szCs w:val="20"/>
          </w:rPr>
          <w:lastRenderedPageBreak/>
          <w:delText>Nota explicativa</w:delText>
        </w:r>
        <w:r w:rsidRPr="00552315" w:rsidDel="00990EF5">
          <w:rPr>
            <w:rFonts w:ascii="Arial" w:hAnsi="Arial" w:cs="Arial"/>
            <w:szCs w:val="20"/>
          </w:rPr>
          <w:delText xml:space="preserve">: </w:delText>
        </w:r>
        <w:r w:rsidRPr="00552315" w:rsidDel="00990EF5">
          <w:rPr>
            <w:rFonts w:ascii="Arial" w:hAnsi="Arial" w:cs="Arial"/>
          </w:rPr>
          <w:delText xml:space="preserve">O art. 15 do Decreto nº 10.024/19 estabelece a possibilidade de a Administração adotar o orçamento estimado como uma informação sigilosa, devendo a tabela ser ajustada conforme a decisão tomada. Entretanto, nos casos </w:delText>
        </w:r>
        <w:r w:rsidRPr="00552315" w:rsidDel="00990EF5">
          <w:rPr>
            <w:rFonts w:ascii="Arial" w:hAnsi="Arial" w:cs="Arial"/>
            <w:szCs w:val="20"/>
          </w:rPr>
          <w:delText xml:space="preserve">em que for adotado o critério de julgamento pelo maior desconto, o valor estimado, o valor máximo aceitável ou o valor de referência para aplicação do desconto constará obrigatoriamente do instrumento convocatório. </w:delText>
        </w:r>
      </w:del>
    </w:p>
    <w:p w14:paraId="51D1EE27" w14:textId="4E7B4AD6" w:rsidR="006977DF" w:rsidRPr="00552315" w:rsidDel="00990EF5" w:rsidRDefault="006977DF" w:rsidP="00DB206B">
      <w:pPr>
        <w:autoSpaceDE w:val="0"/>
        <w:spacing w:after="120" w:line="276" w:lineRule="auto"/>
        <w:jc w:val="both"/>
        <w:rPr>
          <w:del w:id="149" w:author="Lucas Yasuyuki Koroku" w:date="2022-06-27T11:31:00Z"/>
          <w:rFonts w:cs="Arial"/>
          <w:color w:val="000000"/>
          <w:szCs w:val="20"/>
        </w:rPr>
      </w:pPr>
    </w:p>
    <w:p w14:paraId="35C63A08" w14:textId="3DAB77D6" w:rsidR="00A82891" w:rsidRPr="00552315" w:rsidDel="00990EF5" w:rsidRDefault="00A82891" w:rsidP="00A82891">
      <w:pPr>
        <w:pStyle w:val="PargrafodaLista"/>
        <w:numPr>
          <w:ilvl w:val="2"/>
          <w:numId w:val="1"/>
        </w:numPr>
        <w:spacing w:after="160" w:line="259" w:lineRule="auto"/>
        <w:jc w:val="both"/>
        <w:rPr>
          <w:del w:id="150" w:author="Lucas Yasuyuki Koroku" w:date="2022-06-27T11:31:00Z"/>
          <w:rFonts w:cs="Arial"/>
          <w:szCs w:val="20"/>
        </w:rPr>
      </w:pPr>
      <w:del w:id="151" w:author="Lucas Yasuyuki Koroku" w:date="2022-06-27T11:31:00Z">
        <w:r w:rsidRPr="00552315" w:rsidDel="00990EF5">
          <w:rPr>
            <w:rFonts w:eastAsia="Calibri" w:cs="Arial"/>
            <w:i/>
            <w:iCs/>
            <w:color w:val="FF0000"/>
            <w:szCs w:val="20"/>
            <w:u w:val="single"/>
          </w:rPr>
          <w:delText>Estimativas de consumo individualizadas, do órgão gerenciador e órgão(s) e entidade(s) participante(s):</w:delText>
        </w:r>
      </w:del>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5840"/>
        <w:gridCol w:w="993"/>
        <w:gridCol w:w="1275"/>
      </w:tblGrid>
      <w:tr w:rsidR="00A82891" w:rsidRPr="00552315" w:rsidDel="00990EF5" w14:paraId="41768547" w14:textId="3A00C5E0" w:rsidTr="00A82891">
        <w:trPr>
          <w:del w:id="152" w:author="Lucas Yasuyuki Koroku" w:date="2022-06-27T11:31:00Z"/>
        </w:trPr>
        <w:tc>
          <w:tcPr>
            <w:tcW w:w="8959" w:type="dxa"/>
            <w:gridSpan w:val="4"/>
            <w:tcBorders>
              <w:top w:val="single" w:sz="4" w:space="0" w:color="000000"/>
              <w:left w:val="single" w:sz="4" w:space="0" w:color="000000"/>
              <w:bottom w:val="single" w:sz="4" w:space="0" w:color="000000"/>
              <w:right w:val="single" w:sz="4" w:space="0" w:color="000000"/>
            </w:tcBorders>
          </w:tcPr>
          <w:p w14:paraId="10AD233F" w14:textId="6F81AE65" w:rsidR="00A82891" w:rsidRPr="00552315" w:rsidDel="00990EF5" w:rsidRDefault="00A82891" w:rsidP="00A82891">
            <w:pPr>
              <w:widowControl w:val="0"/>
              <w:suppressAutoHyphens/>
              <w:rPr>
                <w:del w:id="153" w:author="Lucas Yasuyuki Koroku" w:date="2022-06-27T11:31:00Z"/>
                <w:rFonts w:cs="Arial"/>
                <w:b/>
                <w:bCs/>
                <w:i/>
                <w:iCs/>
                <w:color w:val="FF0000"/>
                <w:szCs w:val="20"/>
                <w:u w:val="single"/>
              </w:rPr>
            </w:pPr>
            <w:del w:id="154" w:author="Lucas Yasuyuki Koroku" w:date="2022-06-27T11:31:00Z">
              <w:r w:rsidRPr="00552315" w:rsidDel="00990EF5">
                <w:rPr>
                  <w:rFonts w:cs="Arial"/>
                  <w:b/>
                  <w:bCs/>
                  <w:i/>
                  <w:iCs/>
                  <w:color w:val="FF0000"/>
                  <w:szCs w:val="20"/>
                  <w:u w:val="single"/>
                </w:rPr>
                <w:delText>Órgão gerenciador:</w:delText>
              </w:r>
            </w:del>
          </w:p>
          <w:p w14:paraId="5D2DCF4C" w14:textId="5D0C4004" w:rsidR="00A82891" w:rsidRPr="00552315" w:rsidDel="00990EF5" w:rsidRDefault="00A82891" w:rsidP="00A82891">
            <w:pPr>
              <w:widowControl w:val="0"/>
              <w:suppressAutoHyphens/>
              <w:rPr>
                <w:del w:id="155" w:author="Lucas Yasuyuki Koroku" w:date="2022-06-27T11:31:00Z"/>
                <w:rFonts w:cs="Arial"/>
                <w:bCs/>
                <w:i/>
                <w:color w:val="FF0000"/>
                <w:szCs w:val="20"/>
              </w:rPr>
            </w:pPr>
          </w:p>
        </w:tc>
      </w:tr>
      <w:tr w:rsidR="006865F8" w:rsidRPr="00552315" w:rsidDel="00990EF5" w14:paraId="38F1BD58" w14:textId="57CFCDB9" w:rsidTr="006865F8">
        <w:trPr>
          <w:del w:id="156"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tcPr>
          <w:p w14:paraId="7AE3D97E" w14:textId="74EB46A4" w:rsidR="006865F8" w:rsidRPr="00552315" w:rsidDel="00990EF5" w:rsidRDefault="006865F8" w:rsidP="00A82891">
            <w:pPr>
              <w:widowControl w:val="0"/>
              <w:suppressAutoHyphens/>
              <w:jc w:val="center"/>
              <w:rPr>
                <w:del w:id="157" w:author="Lucas Yasuyuki Koroku" w:date="2022-06-27T11:31:00Z"/>
                <w:rFonts w:cs="Arial"/>
                <w:bCs/>
                <w:i/>
                <w:color w:val="FF0000"/>
                <w:szCs w:val="20"/>
              </w:rPr>
            </w:pPr>
            <w:del w:id="158" w:author="Lucas Yasuyuki Koroku" w:date="2022-06-27T11:31:00Z">
              <w:r w:rsidRPr="00552315" w:rsidDel="00990EF5">
                <w:rPr>
                  <w:rFonts w:cs="Arial"/>
                  <w:bCs/>
                  <w:i/>
                  <w:color w:val="FF0000"/>
                  <w:szCs w:val="20"/>
                </w:rPr>
                <w:delText>ITEM</w:delText>
              </w:r>
            </w:del>
          </w:p>
          <w:p w14:paraId="121BBBC6" w14:textId="0102065B" w:rsidR="006865F8" w:rsidRPr="00552315" w:rsidDel="00990EF5" w:rsidRDefault="006865F8" w:rsidP="00A82891">
            <w:pPr>
              <w:widowControl w:val="0"/>
              <w:suppressAutoHyphens/>
              <w:jc w:val="center"/>
              <w:rPr>
                <w:del w:id="159" w:author="Lucas Yasuyuki Koroku" w:date="2022-06-27T11:31:00Z"/>
                <w:rFonts w:cs="Arial"/>
                <w:i/>
                <w:color w:val="FF0000"/>
                <w:szCs w:val="20"/>
              </w:rPr>
            </w:pPr>
          </w:p>
        </w:tc>
        <w:tc>
          <w:tcPr>
            <w:tcW w:w="5840" w:type="dxa"/>
            <w:tcBorders>
              <w:top w:val="single" w:sz="4" w:space="0" w:color="000000"/>
              <w:left w:val="single" w:sz="4" w:space="0" w:color="000000"/>
              <w:bottom w:val="single" w:sz="4" w:space="0" w:color="000000"/>
              <w:right w:val="single" w:sz="4" w:space="0" w:color="000000"/>
            </w:tcBorders>
            <w:hideMark/>
          </w:tcPr>
          <w:p w14:paraId="4CFF5E4A" w14:textId="1EB7D63D" w:rsidR="006865F8" w:rsidRPr="00552315" w:rsidDel="00990EF5" w:rsidRDefault="006865F8" w:rsidP="00A82891">
            <w:pPr>
              <w:jc w:val="center"/>
              <w:rPr>
                <w:del w:id="160" w:author="Lucas Yasuyuki Koroku" w:date="2022-06-27T11:31:00Z"/>
                <w:rFonts w:cs="Arial"/>
                <w:bCs/>
                <w:i/>
                <w:color w:val="FF0000"/>
                <w:szCs w:val="20"/>
              </w:rPr>
            </w:pPr>
            <w:del w:id="161" w:author="Lucas Yasuyuki Koroku" w:date="2022-06-27T11:31:00Z">
              <w:r w:rsidRPr="00552315" w:rsidDel="00990EF5">
                <w:rPr>
                  <w:rFonts w:cs="Arial"/>
                  <w:bCs/>
                  <w:i/>
                  <w:color w:val="FF0000"/>
                  <w:szCs w:val="20"/>
                </w:rPr>
                <w:delText>DESCRIÇÃO/</w:delText>
              </w:r>
            </w:del>
          </w:p>
          <w:p w14:paraId="7BD12208" w14:textId="34BA58B4" w:rsidR="006865F8" w:rsidRPr="00552315" w:rsidDel="00990EF5" w:rsidRDefault="006865F8" w:rsidP="00A82891">
            <w:pPr>
              <w:widowControl w:val="0"/>
              <w:suppressAutoHyphens/>
              <w:jc w:val="center"/>
              <w:rPr>
                <w:del w:id="162" w:author="Lucas Yasuyuki Koroku" w:date="2022-06-27T11:31:00Z"/>
                <w:rFonts w:cs="Arial"/>
                <w:i/>
                <w:color w:val="FF0000"/>
                <w:szCs w:val="20"/>
              </w:rPr>
            </w:pPr>
            <w:del w:id="163" w:author="Lucas Yasuyuki Koroku" w:date="2022-06-27T11:31:00Z">
              <w:r w:rsidRPr="00552315" w:rsidDel="00990EF5">
                <w:rPr>
                  <w:rFonts w:cs="Arial"/>
                  <w:bCs/>
                  <w:i/>
                  <w:color w:val="FF0000"/>
                  <w:szCs w:val="20"/>
                </w:rPr>
                <w:delText>ESPECIFICAÇÃO</w:delText>
              </w:r>
            </w:del>
          </w:p>
        </w:tc>
        <w:tc>
          <w:tcPr>
            <w:tcW w:w="993" w:type="dxa"/>
            <w:tcBorders>
              <w:top w:val="single" w:sz="4" w:space="0" w:color="000000"/>
              <w:left w:val="single" w:sz="4" w:space="0" w:color="000000"/>
              <w:bottom w:val="single" w:sz="4" w:space="0" w:color="000000"/>
              <w:right w:val="single" w:sz="4" w:space="0" w:color="000000"/>
            </w:tcBorders>
            <w:hideMark/>
          </w:tcPr>
          <w:p w14:paraId="2113955A" w14:textId="7FED6D38" w:rsidR="006865F8" w:rsidRPr="00552315" w:rsidDel="00990EF5" w:rsidRDefault="006865F8" w:rsidP="00A82891">
            <w:pPr>
              <w:widowControl w:val="0"/>
              <w:suppressAutoHyphens/>
              <w:jc w:val="center"/>
              <w:rPr>
                <w:del w:id="164" w:author="Lucas Yasuyuki Koroku" w:date="2022-06-27T11:31:00Z"/>
                <w:rFonts w:cs="Arial"/>
                <w:bCs/>
                <w:i/>
                <w:color w:val="FF0000"/>
                <w:szCs w:val="20"/>
              </w:rPr>
            </w:pPr>
            <w:del w:id="165" w:author="Lucas Yasuyuki Koroku" w:date="2022-06-27T11:31:00Z">
              <w:r w:rsidRPr="00552315" w:rsidDel="00990EF5">
                <w:rPr>
                  <w:rFonts w:cs="Arial"/>
                  <w:bCs/>
                  <w:i/>
                  <w:color w:val="FF0000"/>
                  <w:szCs w:val="20"/>
                </w:rPr>
                <w:delText>Unidade de Medida</w:delText>
              </w:r>
            </w:del>
          </w:p>
        </w:tc>
        <w:tc>
          <w:tcPr>
            <w:tcW w:w="1275" w:type="dxa"/>
            <w:tcBorders>
              <w:top w:val="single" w:sz="4" w:space="0" w:color="000000"/>
              <w:left w:val="single" w:sz="4" w:space="0" w:color="000000"/>
              <w:bottom w:val="single" w:sz="4" w:space="0" w:color="000000"/>
              <w:right w:val="single" w:sz="4" w:space="0" w:color="000000"/>
            </w:tcBorders>
            <w:hideMark/>
          </w:tcPr>
          <w:p w14:paraId="07556EB2" w14:textId="2B9A4181" w:rsidR="006865F8" w:rsidRPr="00552315" w:rsidDel="00990EF5" w:rsidRDefault="006865F8" w:rsidP="00A82891">
            <w:pPr>
              <w:widowControl w:val="0"/>
              <w:suppressAutoHyphens/>
              <w:jc w:val="center"/>
              <w:rPr>
                <w:del w:id="166" w:author="Lucas Yasuyuki Koroku" w:date="2022-06-27T11:31:00Z"/>
                <w:rFonts w:cs="Arial"/>
                <w:bCs/>
                <w:i/>
                <w:color w:val="FF0000"/>
                <w:szCs w:val="20"/>
              </w:rPr>
            </w:pPr>
            <w:del w:id="167" w:author="Lucas Yasuyuki Koroku" w:date="2022-06-27T11:31:00Z">
              <w:r w:rsidRPr="00552315" w:rsidDel="00990EF5">
                <w:rPr>
                  <w:rFonts w:cs="Arial"/>
                  <w:bCs/>
                  <w:i/>
                  <w:color w:val="FF0000"/>
                  <w:szCs w:val="20"/>
                </w:rPr>
                <w:delText>Quantidade</w:delText>
              </w:r>
            </w:del>
          </w:p>
        </w:tc>
      </w:tr>
      <w:tr w:rsidR="006865F8" w:rsidRPr="00552315" w:rsidDel="00990EF5" w14:paraId="4922613E" w14:textId="545470FE" w:rsidTr="006865F8">
        <w:trPr>
          <w:del w:id="168"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2CF9A16D" w14:textId="52188C40" w:rsidR="006865F8" w:rsidRPr="00552315" w:rsidDel="00990EF5" w:rsidRDefault="006865F8" w:rsidP="00A82891">
            <w:pPr>
              <w:widowControl w:val="0"/>
              <w:suppressAutoHyphens/>
              <w:spacing w:after="120" w:line="276" w:lineRule="auto"/>
              <w:jc w:val="center"/>
              <w:rPr>
                <w:del w:id="169" w:author="Lucas Yasuyuki Koroku" w:date="2022-06-27T11:31:00Z"/>
                <w:rFonts w:cs="Arial"/>
                <w:i/>
                <w:color w:val="FF0000"/>
                <w:szCs w:val="20"/>
              </w:rPr>
            </w:pPr>
            <w:del w:id="170" w:author="Lucas Yasuyuki Koroku" w:date="2022-06-27T11:31:00Z">
              <w:r w:rsidRPr="00552315" w:rsidDel="00990EF5">
                <w:rPr>
                  <w:rFonts w:cs="Arial"/>
                  <w:i/>
                  <w:color w:val="FF0000"/>
                  <w:szCs w:val="20"/>
                </w:rPr>
                <w:delText>1</w:delText>
              </w:r>
            </w:del>
          </w:p>
        </w:tc>
        <w:tc>
          <w:tcPr>
            <w:tcW w:w="5840" w:type="dxa"/>
            <w:tcBorders>
              <w:top w:val="single" w:sz="4" w:space="0" w:color="000000"/>
              <w:left w:val="single" w:sz="4" w:space="0" w:color="000000"/>
              <w:bottom w:val="single" w:sz="4" w:space="0" w:color="000000"/>
              <w:right w:val="single" w:sz="4" w:space="0" w:color="000000"/>
            </w:tcBorders>
          </w:tcPr>
          <w:p w14:paraId="7FB29EDF" w14:textId="12C94B98" w:rsidR="006865F8" w:rsidRPr="00552315" w:rsidDel="00990EF5" w:rsidRDefault="006865F8" w:rsidP="00A82891">
            <w:pPr>
              <w:widowControl w:val="0"/>
              <w:suppressAutoHyphens/>
              <w:spacing w:after="120" w:line="276" w:lineRule="auto"/>
              <w:rPr>
                <w:del w:id="171" w:author="Lucas Yasuyuki Koroku" w:date="2022-06-27T11:31:00Z"/>
                <w:rFonts w:cs="Arial"/>
                <w:i/>
                <w:color w:val="FF0000"/>
                <w:szCs w:val="20"/>
              </w:rPr>
            </w:pPr>
          </w:p>
        </w:tc>
        <w:tc>
          <w:tcPr>
            <w:tcW w:w="993" w:type="dxa"/>
            <w:tcBorders>
              <w:top w:val="single" w:sz="4" w:space="0" w:color="000000"/>
              <w:left w:val="single" w:sz="4" w:space="0" w:color="000000"/>
              <w:bottom w:val="single" w:sz="4" w:space="0" w:color="000000"/>
              <w:right w:val="single" w:sz="4" w:space="0" w:color="000000"/>
            </w:tcBorders>
          </w:tcPr>
          <w:p w14:paraId="0285CDC5" w14:textId="4F65BF9D" w:rsidR="006865F8" w:rsidRPr="00552315" w:rsidDel="00990EF5" w:rsidRDefault="006865F8" w:rsidP="00A82891">
            <w:pPr>
              <w:widowControl w:val="0"/>
              <w:suppressAutoHyphens/>
              <w:spacing w:after="120" w:line="276" w:lineRule="auto"/>
              <w:rPr>
                <w:del w:id="172" w:author="Lucas Yasuyuki Koroku" w:date="2022-06-27T11:31:00Z"/>
                <w:rFonts w:cs="Arial"/>
                <w:i/>
                <w:color w:val="FF0000"/>
                <w:szCs w:val="20"/>
              </w:rPr>
            </w:pPr>
          </w:p>
        </w:tc>
        <w:tc>
          <w:tcPr>
            <w:tcW w:w="1275" w:type="dxa"/>
            <w:tcBorders>
              <w:top w:val="single" w:sz="4" w:space="0" w:color="000000"/>
              <w:left w:val="single" w:sz="4" w:space="0" w:color="000000"/>
              <w:bottom w:val="single" w:sz="4" w:space="0" w:color="000000"/>
              <w:right w:val="single" w:sz="4" w:space="0" w:color="000000"/>
            </w:tcBorders>
          </w:tcPr>
          <w:p w14:paraId="6233C2AD" w14:textId="0D74C91F" w:rsidR="006865F8" w:rsidRPr="00552315" w:rsidDel="00990EF5" w:rsidRDefault="006865F8" w:rsidP="00A82891">
            <w:pPr>
              <w:widowControl w:val="0"/>
              <w:suppressAutoHyphens/>
              <w:spacing w:after="120" w:line="276" w:lineRule="auto"/>
              <w:rPr>
                <w:del w:id="173" w:author="Lucas Yasuyuki Koroku" w:date="2022-06-27T11:31:00Z"/>
                <w:rFonts w:cs="Arial"/>
                <w:i/>
                <w:color w:val="FF0000"/>
                <w:szCs w:val="20"/>
              </w:rPr>
            </w:pPr>
          </w:p>
        </w:tc>
      </w:tr>
      <w:tr w:rsidR="006865F8" w:rsidRPr="00552315" w:rsidDel="00990EF5" w14:paraId="54D841B1" w14:textId="533FA766" w:rsidTr="006865F8">
        <w:trPr>
          <w:del w:id="174"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46F95347" w14:textId="2AF9FD2C" w:rsidR="006865F8" w:rsidRPr="00552315" w:rsidDel="00990EF5" w:rsidRDefault="006865F8" w:rsidP="00A82891">
            <w:pPr>
              <w:widowControl w:val="0"/>
              <w:suppressAutoHyphens/>
              <w:spacing w:after="120" w:line="276" w:lineRule="auto"/>
              <w:jc w:val="center"/>
              <w:rPr>
                <w:del w:id="175" w:author="Lucas Yasuyuki Koroku" w:date="2022-06-27T11:31:00Z"/>
                <w:rFonts w:cs="Arial"/>
                <w:i/>
                <w:color w:val="FF0000"/>
                <w:szCs w:val="20"/>
              </w:rPr>
            </w:pPr>
            <w:del w:id="176" w:author="Lucas Yasuyuki Koroku" w:date="2022-06-27T11:31:00Z">
              <w:r w:rsidRPr="00552315" w:rsidDel="00990EF5">
                <w:rPr>
                  <w:rFonts w:cs="Arial"/>
                  <w:i/>
                  <w:color w:val="FF0000"/>
                  <w:szCs w:val="20"/>
                </w:rPr>
                <w:delText>2</w:delText>
              </w:r>
            </w:del>
          </w:p>
        </w:tc>
        <w:tc>
          <w:tcPr>
            <w:tcW w:w="5840" w:type="dxa"/>
            <w:tcBorders>
              <w:top w:val="single" w:sz="4" w:space="0" w:color="000000"/>
              <w:left w:val="single" w:sz="4" w:space="0" w:color="000000"/>
              <w:bottom w:val="single" w:sz="4" w:space="0" w:color="000000"/>
              <w:right w:val="single" w:sz="4" w:space="0" w:color="000000"/>
            </w:tcBorders>
          </w:tcPr>
          <w:p w14:paraId="65FC96C5" w14:textId="53723C67" w:rsidR="006865F8" w:rsidRPr="00552315" w:rsidDel="00990EF5" w:rsidRDefault="006865F8" w:rsidP="00A82891">
            <w:pPr>
              <w:widowControl w:val="0"/>
              <w:suppressAutoHyphens/>
              <w:spacing w:after="120" w:line="276" w:lineRule="auto"/>
              <w:rPr>
                <w:del w:id="177" w:author="Lucas Yasuyuki Koroku" w:date="2022-06-27T11:31:00Z"/>
                <w:rFonts w:cs="Arial"/>
                <w:i/>
                <w:color w:val="FF0000"/>
                <w:szCs w:val="20"/>
              </w:rPr>
            </w:pPr>
          </w:p>
        </w:tc>
        <w:tc>
          <w:tcPr>
            <w:tcW w:w="993" w:type="dxa"/>
            <w:tcBorders>
              <w:top w:val="single" w:sz="4" w:space="0" w:color="000000"/>
              <w:left w:val="single" w:sz="4" w:space="0" w:color="000000"/>
              <w:bottom w:val="single" w:sz="4" w:space="0" w:color="000000"/>
              <w:right w:val="single" w:sz="4" w:space="0" w:color="000000"/>
            </w:tcBorders>
          </w:tcPr>
          <w:p w14:paraId="2630E473" w14:textId="608416D4" w:rsidR="006865F8" w:rsidRPr="00552315" w:rsidDel="00990EF5" w:rsidRDefault="006865F8" w:rsidP="00A82891">
            <w:pPr>
              <w:widowControl w:val="0"/>
              <w:suppressAutoHyphens/>
              <w:spacing w:after="120" w:line="276" w:lineRule="auto"/>
              <w:rPr>
                <w:del w:id="178" w:author="Lucas Yasuyuki Koroku" w:date="2022-06-27T11:31:00Z"/>
                <w:rFonts w:cs="Arial"/>
                <w:i/>
                <w:color w:val="FF0000"/>
                <w:szCs w:val="20"/>
              </w:rPr>
            </w:pPr>
          </w:p>
        </w:tc>
        <w:tc>
          <w:tcPr>
            <w:tcW w:w="1275" w:type="dxa"/>
            <w:tcBorders>
              <w:top w:val="single" w:sz="4" w:space="0" w:color="000000"/>
              <w:left w:val="single" w:sz="4" w:space="0" w:color="000000"/>
              <w:bottom w:val="single" w:sz="4" w:space="0" w:color="000000"/>
              <w:right w:val="single" w:sz="4" w:space="0" w:color="000000"/>
            </w:tcBorders>
          </w:tcPr>
          <w:p w14:paraId="3CB8E44C" w14:textId="466CB3EF" w:rsidR="006865F8" w:rsidRPr="00552315" w:rsidDel="00990EF5" w:rsidRDefault="006865F8" w:rsidP="00A82891">
            <w:pPr>
              <w:widowControl w:val="0"/>
              <w:suppressAutoHyphens/>
              <w:spacing w:after="120" w:line="276" w:lineRule="auto"/>
              <w:rPr>
                <w:del w:id="179" w:author="Lucas Yasuyuki Koroku" w:date="2022-06-27T11:31:00Z"/>
                <w:rFonts w:cs="Arial"/>
                <w:i/>
                <w:color w:val="FF0000"/>
                <w:szCs w:val="20"/>
              </w:rPr>
            </w:pPr>
          </w:p>
        </w:tc>
      </w:tr>
      <w:tr w:rsidR="006865F8" w:rsidRPr="00552315" w:rsidDel="00990EF5" w14:paraId="3B9D4539" w14:textId="749CACAF" w:rsidTr="006865F8">
        <w:trPr>
          <w:del w:id="180"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075CFD4B" w14:textId="1528E255" w:rsidR="006865F8" w:rsidRPr="00552315" w:rsidDel="00990EF5" w:rsidRDefault="006865F8" w:rsidP="00A82891">
            <w:pPr>
              <w:widowControl w:val="0"/>
              <w:suppressAutoHyphens/>
              <w:spacing w:after="120" w:line="276" w:lineRule="auto"/>
              <w:jc w:val="center"/>
              <w:rPr>
                <w:del w:id="181" w:author="Lucas Yasuyuki Koroku" w:date="2022-06-27T11:31:00Z"/>
                <w:rFonts w:cs="Arial"/>
                <w:i/>
                <w:color w:val="FF0000"/>
                <w:szCs w:val="20"/>
              </w:rPr>
            </w:pPr>
            <w:del w:id="182" w:author="Lucas Yasuyuki Koroku" w:date="2022-06-27T11:31:00Z">
              <w:r w:rsidRPr="00552315" w:rsidDel="00990EF5">
                <w:rPr>
                  <w:rFonts w:cs="Arial"/>
                  <w:i/>
                  <w:color w:val="FF0000"/>
                  <w:szCs w:val="20"/>
                </w:rPr>
                <w:delText>3</w:delText>
              </w:r>
            </w:del>
          </w:p>
        </w:tc>
        <w:tc>
          <w:tcPr>
            <w:tcW w:w="5840" w:type="dxa"/>
            <w:tcBorders>
              <w:top w:val="single" w:sz="4" w:space="0" w:color="000000"/>
              <w:left w:val="single" w:sz="4" w:space="0" w:color="000000"/>
              <w:bottom w:val="single" w:sz="4" w:space="0" w:color="000000"/>
              <w:right w:val="single" w:sz="4" w:space="0" w:color="000000"/>
            </w:tcBorders>
          </w:tcPr>
          <w:p w14:paraId="156DDF7F" w14:textId="5C7F9824" w:rsidR="006865F8" w:rsidRPr="00552315" w:rsidDel="00990EF5" w:rsidRDefault="006865F8" w:rsidP="00A82891">
            <w:pPr>
              <w:widowControl w:val="0"/>
              <w:suppressAutoHyphens/>
              <w:spacing w:after="120" w:line="276" w:lineRule="auto"/>
              <w:rPr>
                <w:del w:id="183" w:author="Lucas Yasuyuki Koroku" w:date="2022-06-27T11:31:00Z"/>
                <w:rFonts w:cs="Arial"/>
                <w:i/>
                <w:color w:val="FF0000"/>
                <w:szCs w:val="20"/>
              </w:rPr>
            </w:pPr>
          </w:p>
        </w:tc>
        <w:tc>
          <w:tcPr>
            <w:tcW w:w="993" w:type="dxa"/>
            <w:tcBorders>
              <w:top w:val="single" w:sz="4" w:space="0" w:color="000000"/>
              <w:left w:val="single" w:sz="4" w:space="0" w:color="000000"/>
              <w:bottom w:val="single" w:sz="4" w:space="0" w:color="000000"/>
              <w:right w:val="single" w:sz="4" w:space="0" w:color="000000"/>
            </w:tcBorders>
          </w:tcPr>
          <w:p w14:paraId="3323B5EC" w14:textId="25FC7EF0" w:rsidR="006865F8" w:rsidRPr="00552315" w:rsidDel="00990EF5" w:rsidRDefault="006865F8" w:rsidP="00A82891">
            <w:pPr>
              <w:widowControl w:val="0"/>
              <w:suppressAutoHyphens/>
              <w:spacing w:after="120" w:line="276" w:lineRule="auto"/>
              <w:rPr>
                <w:del w:id="184" w:author="Lucas Yasuyuki Koroku" w:date="2022-06-27T11:31:00Z"/>
                <w:rFonts w:cs="Arial"/>
                <w:i/>
                <w:color w:val="FF0000"/>
                <w:szCs w:val="20"/>
              </w:rPr>
            </w:pPr>
          </w:p>
        </w:tc>
        <w:tc>
          <w:tcPr>
            <w:tcW w:w="1275" w:type="dxa"/>
            <w:tcBorders>
              <w:top w:val="single" w:sz="4" w:space="0" w:color="000000"/>
              <w:left w:val="single" w:sz="4" w:space="0" w:color="000000"/>
              <w:bottom w:val="single" w:sz="4" w:space="0" w:color="000000"/>
              <w:right w:val="single" w:sz="4" w:space="0" w:color="000000"/>
            </w:tcBorders>
          </w:tcPr>
          <w:p w14:paraId="7C06EDB5" w14:textId="629E7934" w:rsidR="006865F8" w:rsidRPr="00552315" w:rsidDel="00990EF5" w:rsidRDefault="006865F8" w:rsidP="00A82891">
            <w:pPr>
              <w:widowControl w:val="0"/>
              <w:suppressAutoHyphens/>
              <w:spacing w:after="120" w:line="276" w:lineRule="auto"/>
              <w:rPr>
                <w:del w:id="185" w:author="Lucas Yasuyuki Koroku" w:date="2022-06-27T11:31:00Z"/>
                <w:rFonts w:cs="Arial"/>
                <w:i/>
                <w:color w:val="FF0000"/>
                <w:szCs w:val="20"/>
              </w:rPr>
            </w:pPr>
          </w:p>
        </w:tc>
      </w:tr>
      <w:tr w:rsidR="006865F8" w:rsidRPr="00552315" w:rsidDel="00990EF5" w14:paraId="3873F47E" w14:textId="584FB9F4" w:rsidTr="006865F8">
        <w:trPr>
          <w:del w:id="186"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1B7560F1" w14:textId="5763F61C" w:rsidR="006865F8" w:rsidRPr="00552315" w:rsidDel="00990EF5" w:rsidRDefault="006865F8" w:rsidP="00A82891">
            <w:pPr>
              <w:widowControl w:val="0"/>
              <w:suppressAutoHyphens/>
              <w:spacing w:after="120" w:line="276" w:lineRule="auto"/>
              <w:jc w:val="center"/>
              <w:rPr>
                <w:del w:id="187" w:author="Lucas Yasuyuki Koroku" w:date="2022-06-27T11:31:00Z"/>
                <w:rFonts w:cs="Arial"/>
                <w:i/>
                <w:color w:val="FF0000"/>
                <w:szCs w:val="20"/>
              </w:rPr>
            </w:pPr>
            <w:del w:id="188" w:author="Lucas Yasuyuki Koroku" w:date="2022-06-27T11:31:00Z">
              <w:r w:rsidRPr="00552315" w:rsidDel="00990EF5">
                <w:rPr>
                  <w:rFonts w:cs="Arial"/>
                  <w:i/>
                  <w:color w:val="FF0000"/>
                  <w:szCs w:val="20"/>
                </w:rPr>
                <w:delText>...</w:delText>
              </w:r>
            </w:del>
          </w:p>
        </w:tc>
        <w:tc>
          <w:tcPr>
            <w:tcW w:w="5840" w:type="dxa"/>
            <w:tcBorders>
              <w:top w:val="single" w:sz="4" w:space="0" w:color="000000"/>
              <w:left w:val="single" w:sz="4" w:space="0" w:color="000000"/>
              <w:bottom w:val="single" w:sz="4" w:space="0" w:color="000000"/>
              <w:right w:val="single" w:sz="4" w:space="0" w:color="000000"/>
            </w:tcBorders>
          </w:tcPr>
          <w:p w14:paraId="0114D11A" w14:textId="30E5776D" w:rsidR="006865F8" w:rsidRPr="00552315" w:rsidDel="00990EF5" w:rsidRDefault="006865F8" w:rsidP="00A82891">
            <w:pPr>
              <w:widowControl w:val="0"/>
              <w:suppressAutoHyphens/>
              <w:spacing w:after="120" w:line="276" w:lineRule="auto"/>
              <w:rPr>
                <w:del w:id="189" w:author="Lucas Yasuyuki Koroku" w:date="2022-06-27T11:31:00Z"/>
                <w:rFonts w:cs="Arial"/>
                <w:i/>
                <w:color w:val="FF0000"/>
                <w:szCs w:val="20"/>
              </w:rPr>
            </w:pPr>
          </w:p>
        </w:tc>
        <w:tc>
          <w:tcPr>
            <w:tcW w:w="993" w:type="dxa"/>
            <w:tcBorders>
              <w:top w:val="single" w:sz="4" w:space="0" w:color="000000"/>
              <w:left w:val="single" w:sz="4" w:space="0" w:color="000000"/>
              <w:bottom w:val="single" w:sz="4" w:space="0" w:color="000000"/>
              <w:right w:val="single" w:sz="4" w:space="0" w:color="000000"/>
            </w:tcBorders>
          </w:tcPr>
          <w:p w14:paraId="16A673DE" w14:textId="6E234F9C" w:rsidR="006865F8" w:rsidRPr="00552315" w:rsidDel="00990EF5" w:rsidRDefault="006865F8" w:rsidP="00A82891">
            <w:pPr>
              <w:widowControl w:val="0"/>
              <w:suppressAutoHyphens/>
              <w:spacing w:after="120" w:line="276" w:lineRule="auto"/>
              <w:rPr>
                <w:del w:id="190" w:author="Lucas Yasuyuki Koroku" w:date="2022-06-27T11:31:00Z"/>
                <w:rFonts w:cs="Arial"/>
                <w:i/>
                <w:color w:val="FF0000"/>
                <w:szCs w:val="20"/>
              </w:rPr>
            </w:pPr>
          </w:p>
        </w:tc>
        <w:tc>
          <w:tcPr>
            <w:tcW w:w="1275" w:type="dxa"/>
            <w:tcBorders>
              <w:top w:val="single" w:sz="4" w:space="0" w:color="000000"/>
              <w:left w:val="single" w:sz="4" w:space="0" w:color="000000"/>
              <w:bottom w:val="single" w:sz="4" w:space="0" w:color="000000"/>
              <w:right w:val="single" w:sz="4" w:space="0" w:color="000000"/>
            </w:tcBorders>
          </w:tcPr>
          <w:p w14:paraId="0AB7BF94" w14:textId="5BB20AA8" w:rsidR="006865F8" w:rsidRPr="00552315" w:rsidDel="00990EF5" w:rsidRDefault="006865F8" w:rsidP="00A82891">
            <w:pPr>
              <w:widowControl w:val="0"/>
              <w:suppressAutoHyphens/>
              <w:spacing w:after="120" w:line="276" w:lineRule="auto"/>
              <w:rPr>
                <w:del w:id="191" w:author="Lucas Yasuyuki Koroku" w:date="2022-06-27T11:31:00Z"/>
                <w:rFonts w:cs="Arial"/>
                <w:i/>
                <w:color w:val="FF0000"/>
                <w:szCs w:val="20"/>
              </w:rPr>
            </w:pPr>
          </w:p>
        </w:tc>
      </w:tr>
    </w:tbl>
    <w:p w14:paraId="79E087CA" w14:textId="059DA733" w:rsidR="00A82891" w:rsidRPr="00552315" w:rsidDel="00990EF5" w:rsidRDefault="00A82891" w:rsidP="00DB206B">
      <w:pPr>
        <w:autoSpaceDE w:val="0"/>
        <w:spacing w:after="120" w:line="276" w:lineRule="auto"/>
        <w:jc w:val="both"/>
        <w:rPr>
          <w:del w:id="192" w:author="Lucas Yasuyuki Koroku" w:date="2022-06-27T11:31:00Z"/>
          <w:rFonts w:cs="Arial"/>
          <w:color w:val="000000"/>
          <w:szCs w:val="20"/>
        </w:rPr>
      </w:pPr>
    </w:p>
    <w:p w14:paraId="5A45E63E" w14:textId="0C24160A" w:rsidR="00A82891" w:rsidRPr="00552315" w:rsidDel="00990EF5" w:rsidRDefault="00A82891" w:rsidP="00DB206B">
      <w:pPr>
        <w:autoSpaceDE w:val="0"/>
        <w:spacing w:after="120" w:line="276" w:lineRule="auto"/>
        <w:jc w:val="both"/>
        <w:rPr>
          <w:del w:id="193" w:author="Lucas Yasuyuki Koroku" w:date="2022-06-27T11:31:00Z"/>
          <w:rFonts w:cs="Arial"/>
          <w:color w:val="000000"/>
          <w:szCs w:val="20"/>
        </w:rPr>
      </w:pPr>
    </w:p>
    <w:tbl>
      <w:tblPr>
        <w:tblW w:w="9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5840"/>
        <w:gridCol w:w="1134"/>
        <w:gridCol w:w="1276"/>
      </w:tblGrid>
      <w:tr w:rsidR="00A82891" w:rsidRPr="00552315" w:rsidDel="00990EF5" w14:paraId="2E831ACD" w14:textId="1325D93E" w:rsidTr="006865F8">
        <w:trPr>
          <w:del w:id="194" w:author="Lucas Yasuyuki Koroku" w:date="2022-06-27T11:31:00Z"/>
        </w:trPr>
        <w:tc>
          <w:tcPr>
            <w:tcW w:w="9101" w:type="dxa"/>
            <w:gridSpan w:val="4"/>
            <w:tcBorders>
              <w:top w:val="single" w:sz="4" w:space="0" w:color="000000"/>
              <w:left w:val="single" w:sz="4" w:space="0" w:color="000000"/>
              <w:bottom w:val="single" w:sz="4" w:space="0" w:color="000000"/>
              <w:right w:val="single" w:sz="4" w:space="0" w:color="000000"/>
            </w:tcBorders>
          </w:tcPr>
          <w:p w14:paraId="0D93E74A" w14:textId="20EEB5E4" w:rsidR="00A82891" w:rsidRPr="00552315" w:rsidDel="00990EF5" w:rsidRDefault="00A82891" w:rsidP="00A82891">
            <w:pPr>
              <w:widowControl w:val="0"/>
              <w:suppressAutoHyphens/>
              <w:rPr>
                <w:del w:id="195" w:author="Lucas Yasuyuki Koroku" w:date="2022-06-27T11:31:00Z"/>
                <w:rFonts w:cs="Arial"/>
                <w:b/>
                <w:bCs/>
                <w:i/>
                <w:iCs/>
                <w:color w:val="FF0000"/>
                <w:szCs w:val="20"/>
                <w:u w:val="single"/>
              </w:rPr>
            </w:pPr>
            <w:del w:id="196" w:author="Lucas Yasuyuki Koroku" w:date="2022-06-27T11:31:00Z">
              <w:r w:rsidRPr="00552315" w:rsidDel="00990EF5">
                <w:rPr>
                  <w:rFonts w:cs="Arial"/>
                  <w:b/>
                  <w:bCs/>
                  <w:i/>
                  <w:iCs/>
                  <w:color w:val="FF0000"/>
                  <w:szCs w:val="20"/>
                  <w:u w:val="single"/>
                </w:rPr>
                <w:delText>Órgão participante:</w:delText>
              </w:r>
            </w:del>
          </w:p>
          <w:p w14:paraId="7E1CB61B" w14:textId="00C4A620" w:rsidR="00A82891" w:rsidRPr="00552315" w:rsidDel="00990EF5" w:rsidRDefault="00A82891" w:rsidP="00A82891">
            <w:pPr>
              <w:widowControl w:val="0"/>
              <w:suppressAutoHyphens/>
              <w:rPr>
                <w:del w:id="197" w:author="Lucas Yasuyuki Koroku" w:date="2022-06-27T11:31:00Z"/>
                <w:rFonts w:cs="Arial"/>
                <w:bCs/>
                <w:i/>
                <w:color w:val="FF0000"/>
                <w:szCs w:val="20"/>
              </w:rPr>
            </w:pPr>
          </w:p>
        </w:tc>
      </w:tr>
      <w:tr w:rsidR="006865F8" w:rsidRPr="00552315" w:rsidDel="00990EF5" w14:paraId="1128053E" w14:textId="4EBFB04C" w:rsidTr="006865F8">
        <w:trPr>
          <w:del w:id="198"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tcPr>
          <w:p w14:paraId="76A80103" w14:textId="17E3D614" w:rsidR="006865F8" w:rsidRPr="00552315" w:rsidDel="00990EF5" w:rsidRDefault="006865F8" w:rsidP="00A82891">
            <w:pPr>
              <w:widowControl w:val="0"/>
              <w:suppressAutoHyphens/>
              <w:jc w:val="center"/>
              <w:rPr>
                <w:del w:id="199" w:author="Lucas Yasuyuki Koroku" w:date="2022-06-27T11:31:00Z"/>
                <w:rFonts w:cs="Arial"/>
                <w:bCs/>
                <w:i/>
                <w:color w:val="FF0000"/>
                <w:szCs w:val="20"/>
              </w:rPr>
            </w:pPr>
            <w:del w:id="200" w:author="Lucas Yasuyuki Koroku" w:date="2022-06-27T11:31:00Z">
              <w:r w:rsidRPr="00552315" w:rsidDel="00990EF5">
                <w:rPr>
                  <w:rFonts w:cs="Arial"/>
                  <w:bCs/>
                  <w:i/>
                  <w:color w:val="FF0000"/>
                  <w:szCs w:val="20"/>
                </w:rPr>
                <w:delText>ITEM</w:delText>
              </w:r>
            </w:del>
          </w:p>
          <w:p w14:paraId="263BC86D" w14:textId="1A988A1B" w:rsidR="006865F8" w:rsidRPr="00552315" w:rsidDel="00990EF5" w:rsidRDefault="006865F8" w:rsidP="00A82891">
            <w:pPr>
              <w:widowControl w:val="0"/>
              <w:suppressAutoHyphens/>
              <w:jc w:val="center"/>
              <w:rPr>
                <w:del w:id="201" w:author="Lucas Yasuyuki Koroku" w:date="2022-06-27T11:31:00Z"/>
                <w:rFonts w:cs="Arial"/>
                <w:i/>
                <w:color w:val="FF0000"/>
                <w:szCs w:val="20"/>
              </w:rPr>
            </w:pPr>
          </w:p>
        </w:tc>
        <w:tc>
          <w:tcPr>
            <w:tcW w:w="5840" w:type="dxa"/>
            <w:tcBorders>
              <w:top w:val="single" w:sz="4" w:space="0" w:color="000000"/>
              <w:left w:val="single" w:sz="4" w:space="0" w:color="000000"/>
              <w:bottom w:val="single" w:sz="4" w:space="0" w:color="000000"/>
              <w:right w:val="single" w:sz="4" w:space="0" w:color="000000"/>
            </w:tcBorders>
            <w:hideMark/>
          </w:tcPr>
          <w:p w14:paraId="5E84CCA5" w14:textId="669E5C0A" w:rsidR="006865F8" w:rsidRPr="00552315" w:rsidDel="00990EF5" w:rsidRDefault="006865F8" w:rsidP="00A82891">
            <w:pPr>
              <w:jc w:val="center"/>
              <w:rPr>
                <w:del w:id="202" w:author="Lucas Yasuyuki Koroku" w:date="2022-06-27T11:31:00Z"/>
                <w:rFonts w:cs="Arial"/>
                <w:bCs/>
                <w:i/>
                <w:color w:val="FF0000"/>
                <w:szCs w:val="20"/>
              </w:rPr>
            </w:pPr>
            <w:del w:id="203" w:author="Lucas Yasuyuki Koroku" w:date="2022-06-27T11:31:00Z">
              <w:r w:rsidRPr="00552315" w:rsidDel="00990EF5">
                <w:rPr>
                  <w:rFonts w:cs="Arial"/>
                  <w:bCs/>
                  <w:i/>
                  <w:color w:val="FF0000"/>
                  <w:szCs w:val="20"/>
                </w:rPr>
                <w:delText>DESCRIÇÃO/</w:delText>
              </w:r>
            </w:del>
          </w:p>
          <w:p w14:paraId="27ABC7FC" w14:textId="36902249" w:rsidR="006865F8" w:rsidRPr="00552315" w:rsidDel="00990EF5" w:rsidRDefault="006865F8" w:rsidP="00A82891">
            <w:pPr>
              <w:widowControl w:val="0"/>
              <w:suppressAutoHyphens/>
              <w:jc w:val="center"/>
              <w:rPr>
                <w:del w:id="204" w:author="Lucas Yasuyuki Koroku" w:date="2022-06-27T11:31:00Z"/>
                <w:rFonts w:cs="Arial"/>
                <w:i/>
                <w:color w:val="FF0000"/>
                <w:szCs w:val="20"/>
              </w:rPr>
            </w:pPr>
            <w:del w:id="205" w:author="Lucas Yasuyuki Koroku" w:date="2022-06-27T11:31:00Z">
              <w:r w:rsidRPr="00552315" w:rsidDel="00990EF5">
                <w:rPr>
                  <w:rFonts w:cs="Arial"/>
                  <w:bCs/>
                  <w:i/>
                  <w:color w:val="FF0000"/>
                  <w:szCs w:val="20"/>
                </w:rPr>
                <w:delText>ESPECIFICAÇÃO</w:delText>
              </w:r>
            </w:del>
          </w:p>
        </w:tc>
        <w:tc>
          <w:tcPr>
            <w:tcW w:w="1134" w:type="dxa"/>
            <w:tcBorders>
              <w:top w:val="single" w:sz="4" w:space="0" w:color="000000"/>
              <w:left w:val="single" w:sz="4" w:space="0" w:color="000000"/>
              <w:bottom w:val="single" w:sz="4" w:space="0" w:color="000000"/>
              <w:right w:val="single" w:sz="4" w:space="0" w:color="000000"/>
            </w:tcBorders>
            <w:hideMark/>
          </w:tcPr>
          <w:p w14:paraId="0423D38F" w14:textId="185056FC" w:rsidR="006865F8" w:rsidRPr="00552315" w:rsidDel="00990EF5" w:rsidRDefault="006865F8" w:rsidP="00A82891">
            <w:pPr>
              <w:widowControl w:val="0"/>
              <w:suppressAutoHyphens/>
              <w:jc w:val="center"/>
              <w:rPr>
                <w:del w:id="206" w:author="Lucas Yasuyuki Koroku" w:date="2022-06-27T11:31:00Z"/>
                <w:rFonts w:cs="Arial"/>
                <w:bCs/>
                <w:i/>
                <w:color w:val="FF0000"/>
                <w:szCs w:val="20"/>
              </w:rPr>
            </w:pPr>
            <w:del w:id="207" w:author="Lucas Yasuyuki Koroku" w:date="2022-06-27T11:31:00Z">
              <w:r w:rsidRPr="00552315" w:rsidDel="00990EF5">
                <w:rPr>
                  <w:rFonts w:cs="Arial"/>
                  <w:bCs/>
                  <w:i/>
                  <w:color w:val="FF0000"/>
                  <w:szCs w:val="20"/>
                </w:rPr>
                <w:delText>Unidade de Medida</w:delText>
              </w:r>
            </w:del>
          </w:p>
        </w:tc>
        <w:tc>
          <w:tcPr>
            <w:tcW w:w="1276" w:type="dxa"/>
            <w:tcBorders>
              <w:top w:val="single" w:sz="4" w:space="0" w:color="000000"/>
              <w:left w:val="single" w:sz="4" w:space="0" w:color="000000"/>
              <w:bottom w:val="single" w:sz="4" w:space="0" w:color="000000"/>
              <w:right w:val="single" w:sz="4" w:space="0" w:color="000000"/>
            </w:tcBorders>
            <w:hideMark/>
          </w:tcPr>
          <w:p w14:paraId="6D77D396" w14:textId="0DBAB508" w:rsidR="006865F8" w:rsidRPr="00552315" w:rsidDel="00990EF5" w:rsidRDefault="006865F8" w:rsidP="00A82891">
            <w:pPr>
              <w:widowControl w:val="0"/>
              <w:suppressAutoHyphens/>
              <w:jc w:val="center"/>
              <w:rPr>
                <w:del w:id="208" w:author="Lucas Yasuyuki Koroku" w:date="2022-06-27T11:31:00Z"/>
                <w:rFonts w:cs="Arial"/>
                <w:bCs/>
                <w:i/>
                <w:color w:val="FF0000"/>
                <w:szCs w:val="20"/>
              </w:rPr>
            </w:pPr>
            <w:del w:id="209" w:author="Lucas Yasuyuki Koroku" w:date="2022-06-27T11:31:00Z">
              <w:r w:rsidRPr="00552315" w:rsidDel="00990EF5">
                <w:rPr>
                  <w:rFonts w:cs="Arial"/>
                  <w:bCs/>
                  <w:i/>
                  <w:color w:val="FF0000"/>
                  <w:szCs w:val="20"/>
                </w:rPr>
                <w:delText>Quantidade</w:delText>
              </w:r>
            </w:del>
          </w:p>
        </w:tc>
      </w:tr>
      <w:tr w:rsidR="006865F8" w:rsidRPr="00552315" w:rsidDel="00990EF5" w14:paraId="61874901" w14:textId="59195332" w:rsidTr="006865F8">
        <w:trPr>
          <w:del w:id="210"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475DDBD0" w14:textId="37BB8BCF" w:rsidR="006865F8" w:rsidRPr="00552315" w:rsidDel="00990EF5" w:rsidRDefault="006865F8" w:rsidP="00A82891">
            <w:pPr>
              <w:widowControl w:val="0"/>
              <w:suppressAutoHyphens/>
              <w:spacing w:after="120" w:line="276" w:lineRule="auto"/>
              <w:jc w:val="center"/>
              <w:rPr>
                <w:del w:id="211" w:author="Lucas Yasuyuki Koroku" w:date="2022-06-27T11:31:00Z"/>
                <w:rFonts w:cs="Arial"/>
                <w:i/>
                <w:color w:val="FF0000"/>
                <w:szCs w:val="20"/>
              </w:rPr>
            </w:pPr>
            <w:del w:id="212" w:author="Lucas Yasuyuki Koroku" w:date="2022-06-27T11:31:00Z">
              <w:r w:rsidRPr="00552315" w:rsidDel="00990EF5">
                <w:rPr>
                  <w:rFonts w:cs="Arial"/>
                  <w:i/>
                  <w:color w:val="FF0000"/>
                  <w:szCs w:val="20"/>
                </w:rPr>
                <w:delText>1</w:delText>
              </w:r>
            </w:del>
          </w:p>
        </w:tc>
        <w:tc>
          <w:tcPr>
            <w:tcW w:w="5840" w:type="dxa"/>
            <w:tcBorders>
              <w:top w:val="single" w:sz="4" w:space="0" w:color="000000"/>
              <w:left w:val="single" w:sz="4" w:space="0" w:color="000000"/>
              <w:bottom w:val="single" w:sz="4" w:space="0" w:color="000000"/>
              <w:right w:val="single" w:sz="4" w:space="0" w:color="000000"/>
            </w:tcBorders>
          </w:tcPr>
          <w:p w14:paraId="76C68E8E" w14:textId="30EF58A5" w:rsidR="006865F8" w:rsidRPr="00552315" w:rsidDel="00990EF5" w:rsidRDefault="006865F8" w:rsidP="00A82891">
            <w:pPr>
              <w:widowControl w:val="0"/>
              <w:suppressAutoHyphens/>
              <w:spacing w:after="120" w:line="276" w:lineRule="auto"/>
              <w:rPr>
                <w:del w:id="213" w:author="Lucas Yasuyuki Koroku" w:date="2022-06-27T11:31:00Z"/>
                <w:rFonts w:cs="Arial"/>
                <w:i/>
                <w:color w:val="FF0000"/>
                <w:szCs w:val="20"/>
              </w:rPr>
            </w:pPr>
          </w:p>
        </w:tc>
        <w:tc>
          <w:tcPr>
            <w:tcW w:w="1134" w:type="dxa"/>
            <w:tcBorders>
              <w:top w:val="single" w:sz="4" w:space="0" w:color="000000"/>
              <w:left w:val="single" w:sz="4" w:space="0" w:color="000000"/>
              <w:bottom w:val="single" w:sz="4" w:space="0" w:color="000000"/>
              <w:right w:val="single" w:sz="4" w:space="0" w:color="000000"/>
            </w:tcBorders>
          </w:tcPr>
          <w:p w14:paraId="3A57CF2E" w14:textId="6928809D" w:rsidR="006865F8" w:rsidRPr="00552315" w:rsidDel="00990EF5" w:rsidRDefault="006865F8" w:rsidP="00A82891">
            <w:pPr>
              <w:widowControl w:val="0"/>
              <w:suppressAutoHyphens/>
              <w:spacing w:after="120" w:line="276" w:lineRule="auto"/>
              <w:rPr>
                <w:del w:id="214" w:author="Lucas Yasuyuki Koroku" w:date="2022-06-27T11:31:00Z"/>
                <w:rFonts w:cs="Arial"/>
                <w:i/>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55B3D946" w14:textId="51DAFC99" w:rsidR="006865F8" w:rsidRPr="00552315" w:rsidDel="00990EF5" w:rsidRDefault="006865F8" w:rsidP="00A82891">
            <w:pPr>
              <w:widowControl w:val="0"/>
              <w:suppressAutoHyphens/>
              <w:spacing w:after="120" w:line="276" w:lineRule="auto"/>
              <w:rPr>
                <w:del w:id="215" w:author="Lucas Yasuyuki Koroku" w:date="2022-06-27T11:31:00Z"/>
                <w:rFonts w:cs="Arial"/>
                <w:i/>
                <w:color w:val="FF0000"/>
                <w:szCs w:val="20"/>
              </w:rPr>
            </w:pPr>
          </w:p>
        </w:tc>
      </w:tr>
      <w:tr w:rsidR="006865F8" w:rsidRPr="00552315" w:rsidDel="00990EF5" w14:paraId="27DD1283" w14:textId="68F1AD54" w:rsidTr="006865F8">
        <w:trPr>
          <w:del w:id="216"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1E0899BC" w14:textId="0C0E8B01" w:rsidR="006865F8" w:rsidRPr="00552315" w:rsidDel="00990EF5" w:rsidRDefault="006865F8" w:rsidP="00A82891">
            <w:pPr>
              <w:widowControl w:val="0"/>
              <w:suppressAutoHyphens/>
              <w:spacing w:after="120" w:line="276" w:lineRule="auto"/>
              <w:jc w:val="center"/>
              <w:rPr>
                <w:del w:id="217" w:author="Lucas Yasuyuki Koroku" w:date="2022-06-27T11:31:00Z"/>
                <w:rFonts w:cs="Arial"/>
                <w:i/>
                <w:color w:val="FF0000"/>
                <w:szCs w:val="20"/>
              </w:rPr>
            </w:pPr>
            <w:del w:id="218" w:author="Lucas Yasuyuki Koroku" w:date="2022-06-27T11:31:00Z">
              <w:r w:rsidRPr="00552315" w:rsidDel="00990EF5">
                <w:rPr>
                  <w:rFonts w:cs="Arial"/>
                  <w:i/>
                  <w:color w:val="FF0000"/>
                  <w:szCs w:val="20"/>
                </w:rPr>
                <w:delText>2</w:delText>
              </w:r>
            </w:del>
          </w:p>
        </w:tc>
        <w:tc>
          <w:tcPr>
            <w:tcW w:w="5840" w:type="dxa"/>
            <w:tcBorders>
              <w:top w:val="single" w:sz="4" w:space="0" w:color="000000"/>
              <w:left w:val="single" w:sz="4" w:space="0" w:color="000000"/>
              <w:bottom w:val="single" w:sz="4" w:space="0" w:color="000000"/>
              <w:right w:val="single" w:sz="4" w:space="0" w:color="000000"/>
            </w:tcBorders>
          </w:tcPr>
          <w:p w14:paraId="4AFE8A20" w14:textId="24F74C1A" w:rsidR="006865F8" w:rsidRPr="00552315" w:rsidDel="00990EF5" w:rsidRDefault="006865F8" w:rsidP="00A82891">
            <w:pPr>
              <w:widowControl w:val="0"/>
              <w:suppressAutoHyphens/>
              <w:spacing w:after="120" w:line="276" w:lineRule="auto"/>
              <w:rPr>
                <w:del w:id="219" w:author="Lucas Yasuyuki Koroku" w:date="2022-06-27T11:31:00Z"/>
                <w:rFonts w:cs="Arial"/>
                <w:i/>
                <w:color w:val="FF0000"/>
                <w:szCs w:val="20"/>
              </w:rPr>
            </w:pPr>
          </w:p>
        </w:tc>
        <w:tc>
          <w:tcPr>
            <w:tcW w:w="1134" w:type="dxa"/>
            <w:tcBorders>
              <w:top w:val="single" w:sz="4" w:space="0" w:color="000000"/>
              <w:left w:val="single" w:sz="4" w:space="0" w:color="000000"/>
              <w:bottom w:val="single" w:sz="4" w:space="0" w:color="000000"/>
              <w:right w:val="single" w:sz="4" w:space="0" w:color="000000"/>
            </w:tcBorders>
          </w:tcPr>
          <w:p w14:paraId="2205DCBF" w14:textId="3E2F57C3" w:rsidR="006865F8" w:rsidRPr="00552315" w:rsidDel="00990EF5" w:rsidRDefault="006865F8" w:rsidP="00A82891">
            <w:pPr>
              <w:widowControl w:val="0"/>
              <w:suppressAutoHyphens/>
              <w:spacing w:after="120" w:line="276" w:lineRule="auto"/>
              <w:rPr>
                <w:del w:id="220" w:author="Lucas Yasuyuki Koroku" w:date="2022-06-27T11:31:00Z"/>
                <w:rFonts w:cs="Arial"/>
                <w:i/>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55F24D2C" w14:textId="3946B745" w:rsidR="006865F8" w:rsidRPr="00552315" w:rsidDel="00990EF5" w:rsidRDefault="006865F8" w:rsidP="00A82891">
            <w:pPr>
              <w:widowControl w:val="0"/>
              <w:suppressAutoHyphens/>
              <w:spacing w:after="120" w:line="276" w:lineRule="auto"/>
              <w:rPr>
                <w:del w:id="221" w:author="Lucas Yasuyuki Koroku" w:date="2022-06-27T11:31:00Z"/>
                <w:rFonts w:cs="Arial"/>
                <w:i/>
                <w:color w:val="FF0000"/>
                <w:szCs w:val="20"/>
              </w:rPr>
            </w:pPr>
          </w:p>
        </w:tc>
      </w:tr>
      <w:tr w:rsidR="006865F8" w:rsidRPr="00552315" w:rsidDel="00990EF5" w14:paraId="2B9338E0" w14:textId="192BA27A" w:rsidTr="006865F8">
        <w:trPr>
          <w:del w:id="222"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671BF4A5" w14:textId="20D0A9F4" w:rsidR="006865F8" w:rsidRPr="00552315" w:rsidDel="00990EF5" w:rsidRDefault="006865F8" w:rsidP="00A82891">
            <w:pPr>
              <w:widowControl w:val="0"/>
              <w:suppressAutoHyphens/>
              <w:spacing w:after="120" w:line="276" w:lineRule="auto"/>
              <w:jc w:val="center"/>
              <w:rPr>
                <w:del w:id="223" w:author="Lucas Yasuyuki Koroku" w:date="2022-06-27T11:31:00Z"/>
                <w:rFonts w:cs="Arial"/>
                <w:i/>
                <w:color w:val="FF0000"/>
                <w:szCs w:val="20"/>
              </w:rPr>
            </w:pPr>
            <w:del w:id="224" w:author="Lucas Yasuyuki Koroku" w:date="2022-06-27T11:31:00Z">
              <w:r w:rsidRPr="00552315" w:rsidDel="00990EF5">
                <w:rPr>
                  <w:rFonts w:cs="Arial"/>
                  <w:i/>
                  <w:color w:val="FF0000"/>
                  <w:szCs w:val="20"/>
                </w:rPr>
                <w:delText>3</w:delText>
              </w:r>
            </w:del>
          </w:p>
        </w:tc>
        <w:tc>
          <w:tcPr>
            <w:tcW w:w="5840" w:type="dxa"/>
            <w:tcBorders>
              <w:top w:val="single" w:sz="4" w:space="0" w:color="000000"/>
              <w:left w:val="single" w:sz="4" w:space="0" w:color="000000"/>
              <w:bottom w:val="single" w:sz="4" w:space="0" w:color="000000"/>
              <w:right w:val="single" w:sz="4" w:space="0" w:color="000000"/>
            </w:tcBorders>
          </w:tcPr>
          <w:p w14:paraId="36853B9A" w14:textId="0014CAFD" w:rsidR="006865F8" w:rsidRPr="00552315" w:rsidDel="00990EF5" w:rsidRDefault="006865F8" w:rsidP="00A82891">
            <w:pPr>
              <w:widowControl w:val="0"/>
              <w:suppressAutoHyphens/>
              <w:spacing w:after="120" w:line="276" w:lineRule="auto"/>
              <w:rPr>
                <w:del w:id="225" w:author="Lucas Yasuyuki Koroku" w:date="2022-06-27T11:31:00Z"/>
                <w:rFonts w:cs="Arial"/>
                <w:i/>
                <w:color w:val="FF0000"/>
                <w:szCs w:val="20"/>
              </w:rPr>
            </w:pPr>
          </w:p>
        </w:tc>
        <w:tc>
          <w:tcPr>
            <w:tcW w:w="1134" w:type="dxa"/>
            <w:tcBorders>
              <w:top w:val="single" w:sz="4" w:space="0" w:color="000000"/>
              <w:left w:val="single" w:sz="4" w:space="0" w:color="000000"/>
              <w:bottom w:val="single" w:sz="4" w:space="0" w:color="000000"/>
              <w:right w:val="single" w:sz="4" w:space="0" w:color="000000"/>
            </w:tcBorders>
          </w:tcPr>
          <w:p w14:paraId="304C5EBC" w14:textId="38BBFB1E" w:rsidR="006865F8" w:rsidRPr="00552315" w:rsidDel="00990EF5" w:rsidRDefault="006865F8" w:rsidP="00A82891">
            <w:pPr>
              <w:widowControl w:val="0"/>
              <w:suppressAutoHyphens/>
              <w:spacing w:after="120" w:line="276" w:lineRule="auto"/>
              <w:rPr>
                <w:del w:id="226" w:author="Lucas Yasuyuki Koroku" w:date="2022-06-27T11:31:00Z"/>
                <w:rFonts w:cs="Arial"/>
                <w:i/>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7CDB1953" w14:textId="1E9D7203" w:rsidR="006865F8" w:rsidRPr="00552315" w:rsidDel="00990EF5" w:rsidRDefault="006865F8" w:rsidP="00A82891">
            <w:pPr>
              <w:widowControl w:val="0"/>
              <w:suppressAutoHyphens/>
              <w:spacing w:after="120" w:line="276" w:lineRule="auto"/>
              <w:rPr>
                <w:del w:id="227" w:author="Lucas Yasuyuki Koroku" w:date="2022-06-27T11:31:00Z"/>
                <w:rFonts w:cs="Arial"/>
                <w:i/>
                <w:color w:val="FF0000"/>
                <w:szCs w:val="20"/>
              </w:rPr>
            </w:pPr>
          </w:p>
        </w:tc>
      </w:tr>
      <w:tr w:rsidR="006865F8" w:rsidRPr="00552315" w:rsidDel="00990EF5" w14:paraId="56AFC23E" w14:textId="163E5B53" w:rsidTr="006865F8">
        <w:trPr>
          <w:del w:id="228" w:author="Lucas Yasuyuki Koroku" w:date="2022-06-27T11:31:00Z"/>
        </w:trPr>
        <w:tc>
          <w:tcPr>
            <w:tcW w:w="851" w:type="dxa"/>
            <w:tcBorders>
              <w:top w:val="single" w:sz="4" w:space="0" w:color="000000"/>
              <w:left w:val="single" w:sz="4" w:space="0" w:color="000000"/>
              <w:bottom w:val="single" w:sz="4" w:space="0" w:color="000000"/>
              <w:right w:val="single" w:sz="4" w:space="0" w:color="000000"/>
            </w:tcBorders>
            <w:hideMark/>
          </w:tcPr>
          <w:p w14:paraId="49F9AD56" w14:textId="67AFF796" w:rsidR="006865F8" w:rsidRPr="00552315" w:rsidDel="00990EF5" w:rsidRDefault="006865F8" w:rsidP="00A82891">
            <w:pPr>
              <w:widowControl w:val="0"/>
              <w:suppressAutoHyphens/>
              <w:spacing w:after="120" w:line="276" w:lineRule="auto"/>
              <w:jc w:val="center"/>
              <w:rPr>
                <w:del w:id="229" w:author="Lucas Yasuyuki Koroku" w:date="2022-06-27T11:31:00Z"/>
                <w:rFonts w:cs="Arial"/>
                <w:i/>
                <w:color w:val="FF0000"/>
                <w:szCs w:val="20"/>
              </w:rPr>
            </w:pPr>
            <w:del w:id="230" w:author="Lucas Yasuyuki Koroku" w:date="2022-06-27T11:31:00Z">
              <w:r w:rsidRPr="00552315" w:rsidDel="00990EF5">
                <w:rPr>
                  <w:rFonts w:cs="Arial"/>
                  <w:i/>
                  <w:color w:val="FF0000"/>
                  <w:szCs w:val="20"/>
                </w:rPr>
                <w:delText>...</w:delText>
              </w:r>
            </w:del>
          </w:p>
        </w:tc>
        <w:tc>
          <w:tcPr>
            <w:tcW w:w="5840" w:type="dxa"/>
            <w:tcBorders>
              <w:top w:val="single" w:sz="4" w:space="0" w:color="000000"/>
              <w:left w:val="single" w:sz="4" w:space="0" w:color="000000"/>
              <w:bottom w:val="single" w:sz="4" w:space="0" w:color="000000"/>
              <w:right w:val="single" w:sz="4" w:space="0" w:color="000000"/>
            </w:tcBorders>
          </w:tcPr>
          <w:p w14:paraId="0A7B8C6B" w14:textId="64BA36E4" w:rsidR="006865F8" w:rsidRPr="00552315" w:rsidDel="00990EF5" w:rsidRDefault="006865F8" w:rsidP="00A82891">
            <w:pPr>
              <w:widowControl w:val="0"/>
              <w:suppressAutoHyphens/>
              <w:spacing w:after="120" w:line="276" w:lineRule="auto"/>
              <w:rPr>
                <w:del w:id="231" w:author="Lucas Yasuyuki Koroku" w:date="2022-06-27T11:31:00Z"/>
                <w:rFonts w:cs="Arial"/>
                <w:i/>
                <w:color w:val="FF0000"/>
                <w:szCs w:val="20"/>
              </w:rPr>
            </w:pPr>
          </w:p>
        </w:tc>
        <w:tc>
          <w:tcPr>
            <w:tcW w:w="1134" w:type="dxa"/>
            <w:tcBorders>
              <w:top w:val="single" w:sz="4" w:space="0" w:color="000000"/>
              <w:left w:val="single" w:sz="4" w:space="0" w:color="000000"/>
              <w:bottom w:val="single" w:sz="4" w:space="0" w:color="000000"/>
              <w:right w:val="single" w:sz="4" w:space="0" w:color="000000"/>
            </w:tcBorders>
          </w:tcPr>
          <w:p w14:paraId="40C6A5FC" w14:textId="56D8BD44" w:rsidR="006865F8" w:rsidRPr="00552315" w:rsidDel="00990EF5" w:rsidRDefault="006865F8" w:rsidP="00A82891">
            <w:pPr>
              <w:widowControl w:val="0"/>
              <w:suppressAutoHyphens/>
              <w:spacing w:after="120" w:line="276" w:lineRule="auto"/>
              <w:rPr>
                <w:del w:id="232" w:author="Lucas Yasuyuki Koroku" w:date="2022-06-27T11:31:00Z"/>
                <w:rFonts w:cs="Arial"/>
                <w:i/>
                <w:color w:val="FF0000"/>
                <w:szCs w:val="20"/>
              </w:rPr>
            </w:pPr>
          </w:p>
        </w:tc>
        <w:tc>
          <w:tcPr>
            <w:tcW w:w="1276" w:type="dxa"/>
            <w:tcBorders>
              <w:top w:val="single" w:sz="4" w:space="0" w:color="000000"/>
              <w:left w:val="single" w:sz="4" w:space="0" w:color="000000"/>
              <w:bottom w:val="single" w:sz="4" w:space="0" w:color="000000"/>
              <w:right w:val="single" w:sz="4" w:space="0" w:color="000000"/>
            </w:tcBorders>
          </w:tcPr>
          <w:p w14:paraId="1FDA8878" w14:textId="53E1BDE2" w:rsidR="006865F8" w:rsidRPr="00552315" w:rsidDel="00990EF5" w:rsidRDefault="006865F8" w:rsidP="00A82891">
            <w:pPr>
              <w:widowControl w:val="0"/>
              <w:suppressAutoHyphens/>
              <w:spacing w:after="120" w:line="276" w:lineRule="auto"/>
              <w:rPr>
                <w:del w:id="233" w:author="Lucas Yasuyuki Koroku" w:date="2022-06-27T11:31:00Z"/>
                <w:rFonts w:cs="Arial"/>
                <w:i/>
                <w:color w:val="FF0000"/>
                <w:szCs w:val="20"/>
              </w:rPr>
            </w:pPr>
          </w:p>
        </w:tc>
      </w:tr>
    </w:tbl>
    <w:p w14:paraId="1E052102" w14:textId="714238EB" w:rsidR="00A82891" w:rsidRPr="00552315" w:rsidDel="00990EF5" w:rsidRDefault="00A82891" w:rsidP="00DB206B">
      <w:pPr>
        <w:autoSpaceDE w:val="0"/>
        <w:spacing w:after="120" w:line="276" w:lineRule="auto"/>
        <w:jc w:val="both"/>
        <w:rPr>
          <w:del w:id="234" w:author="Lucas Yasuyuki Koroku" w:date="2022-06-27T11:31:00Z"/>
          <w:rFonts w:cs="Arial"/>
          <w:color w:val="000000"/>
          <w:szCs w:val="20"/>
        </w:rPr>
      </w:pPr>
    </w:p>
    <w:p w14:paraId="365A47B9" w14:textId="6767A49A" w:rsidR="00EC36BE" w:rsidRPr="00EE4B23" w:rsidDel="00990EF5" w:rsidRDefault="00EC36BE" w:rsidP="00EC36BE">
      <w:pPr>
        <w:pStyle w:val="SombreamentoMdio1-nfase31"/>
        <w:spacing w:before="0"/>
        <w:rPr>
          <w:del w:id="235" w:author="Lucas Yasuyuki Koroku" w:date="2022-06-27T11:31:00Z"/>
          <w:rFonts w:ascii="Arial" w:hAnsi="Arial" w:cs="Arial"/>
          <w:szCs w:val="20"/>
        </w:rPr>
      </w:pPr>
      <w:del w:id="236" w:author="Lucas Yasuyuki Koroku" w:date="2022-06-27T11:31:00Z">
        <w:r w:rsidRPr="00EE4B23" w:rsidDel="00990EF5">
          <w:rPr>
            <w:rFonts w:ascii="Arial" w:hAnsi="Arial" w:cs="Arial"/>
            <w:b/>
            <w:szCs w:val="20"/>
          </w:rPr>
          <w:delText>Nota explicativa</w:delText>
        </w:r>
        <w:r w:rsidDel="00990EF5">
          <w:rPr>
            <w:rFonts w:ascii="Arial" w:hAnsi="Arial" w:cs="Arial"/>
            <w:b/>
            <w:szCs w:val="20"/>
          </w:rPr>
          <w:delText xml:space="preserve"> 1</w:delText>
        </w:r>
        <w:r w:rsidRPr="00EE4B23" w:rsidDel="00990EF5">
          <w:rPr>
            <w:rFonts w:ascii="Arial" w:hAnsi="Arial" w:cs="Arial"/>
            <w:szCs w:val="20"/>
          </w:rPr>
          <w:delText>: As tabelas acima são meramente ilustrativas; o órgão ou entidade deve elaborá-la da forma que melhor aprouver ao certame licitatório.</w:delText>
        </w:r>
      </w:del>
    </w:p>
    <w:p w14:paraId="41280C91" w14:textId="3F014F39" w:rsidR="006945B7" w:rsidRPr="00552315" w:rsidDel="00990EF5" w:rsidRDefault="006945B7" w:rsidP="006945B7">
      <w:pPr>
        <w:pStyle w:val="SombreamentoMdio1-nfase31"/>
        <w:rPr>
          <w:del w:id="237" w:author="Lucas Yasuyuki Koroku" w:date="2022-06-27T11:31:00Z"/>
          <w:rFonts w:ascii="Arial" w:hAnsi="Arial" w:cs="Arial"/>
          <w:szCs w:val="20"/>
        </w:rPr>
      </w:pPr>
      <w:del w:id="238" w:author="Lucas Yasuyuki Koroku" w:date="2022-06-27T11:31:00Z">
        <w:r w:rsidRPr="00552315" w:rsidDel="00990EF5">
          <w:rPr>
            <w:rFonts w:ascii="Arial" w:hAnsi="Arial" w:cs="Arial"/>
            <w:b/>
            <w:szCs w:val="20"/>
          </w:rPr>
          <w:delText>Nota Explicativa</w:delText>
        </w:r>
        <w:r w:rsidR="00EC36BE" w:rsidDel="00990EF5">
          <w:rPr>
            <w:rFonts w:ascii="Arial" w:hAnsi="Arial" w:cs="Arial"/>
            <w:b/>
            <w:szCs w:val="20"/>
          </w:rPr>
          <w:delText xml:space="preserve"> 2</w:delText>
        </w:r>
        <w:r w:rsidRPr="00552315" w:rsidDel="00990EF5">
          <w:rPr>
            <w:rFonts w:ascii="Arial" w:hAnsi="Arial" w:cs="Arial"/>
            <w:b/>
            <w:szCs w:val="20"/>
          </w:rPr>
          <w:delText>:</w:delText>
        </w:r>
        <w:r w:rsidRPr="00552315" w:rsidDel="00990EF5">
          <w:rPr>
            <w:rFonts w:ascii="Arial" w:hAnsi="Arial" w:cs="Arial"/>
            <w:szCs w:val="20"/>
          </w:rPr>
          <w:delText xml:space="preserve"> Utilizar o subitem 1.1.1 acima no caso de registro de preços que conte com órgãos participantes, além do gerenciador.</w:delText>
        </w:r>
      </w:del>
    </w:p>
    <w:p w14:paraId="3876DC82" w14:textId="57FFA952" w:rsidR="006945B7" w:rsidRPr="00552315" w:rsidDel="00990EF5" w:rsidRDefault="006945B7" w:rsidP="006945B7">
      <w:pPr>
        <w:pStyle w:val="SombreamentoMdio1-nfase31"/>
        <w:rPr>
          <w:del w:id="239" w:author="Lucas Yasuyuki Koroku" w:date="2022-06-27T11:31:00Z"/>
          <w:rFonts w:ascii="Arial" w:hAnsi="Arial" w:cs="Arial"/>
          <w:szCs w:val="20"/>
        </w:rPr>
      </w:pPr>
      <w:del w:id="240" w:author="Lucas Yasuyuki Koroku" w:date="2022-06-27T11:31:00Z">
        <w:r w:rsidRPr="00552315" w:rsidDel="00990EF5">
          <w:rPr>
            <w:rFonts w:ascii="Arial" w:hAnsi="Arial" w:cs="Arial"/>
            <w:szCs w:val="20"/>
          </w:rPr>
          <w:delText xml:space="preserve">É importante ressaltar que a licitação com órgãos participantes exige uma série de providências por parte dos órgãos envolvidos para que o certame cumpra sua função de selecionar a melhor proposta para a Administração, observando o princípio da isonomia. </w:delText>
        </w:r>
      </w:del>
    </w:p>
    <w:p w14:paraId="42F64C28" w14:textId="1106DECB" w:rsidR="006945B7" w:rsidRPr="00552315" w:rsidDel="00990EF5" w:rsidRDefault="006945B7" w:rsidP="006945B7">
      <w:pPr>
        <w:pStyle w:val="SombreamentoMdio1-nfase31"/>
        <w:rPr>
          <w:del w:id="241" w:author="Lucas Yasuyuki Koroku" w:date="2022-06-27T11:31:00Z"/>
          <w:rFonts w:ascii="Arial" w:hAnsi="Arial" w:cs="Arial"/>
          <w:szCs w:val="20"/>
        </w:rPr>
      </w:pPr>
      <w:del w:id="242" w:author="Lucas Yasuyuki Koroku" w:date="2022-06-27T11:31:00Z">
        <w:r w:rsidRPr="00552315" w:rsidDel="00990EF5">
          <w:rPr>
            <w:rFonts w:ascii="Arial" w:hAnsi="Arial" w:cs="Arial"/>
            <w:szCs w:val="20"/>
          </w:rPr>
          <w:delText>O art. 6º do Decreto nº 7.892/13 preceitua que o órgão participante deve encaminhar ao órgão gerenciador sua estimativa de consumo, local de entrega do objeto e, quando couber, o cronograma de contratação. Também ressalta que deve realizar pesquisa de mercado quando incluir novos itens ou novas localidades de entrega, desde que o gerenciador aceite as inclusões.</w:delText>
        </w:r>
      </w:del>
    </w:p>
    <w:p w14:paraId="7DD467B4" w14:textId="6EACFD1C" w:rsidR="006945B7" w:rsidRPr="00552315" w:rsidDel="00990EF5" w:rsidRDefault="006945B7" w:rsidP="006945B7">
      <w:pPr>
        <w:pStyle w:val="SombreamentoMdio1-nfase31"/>
        <w:rPr>
          <w:del w:id="243" w:author="Lucas Yasuyuki Koroku" w:date="2022-06-27T11:31:00Z"/>
          <w:rFonts w:ascii="Arial" w:hAnsi="Arial" w:cs="Arial"/>
          <w:szCs w:val="20"/>
        </w:rPr>
      </w:pPr>
      <w:del w:id="244" w:author="Lucas Yasuyuki Koroku" w:date="2022-06-27T11:31:00Z">
        <w:r w:rsidRPr="00552315" w:rsidDel="00990EF5">
          <w:rPr>
            <w:rFonts w:ascii="Arial" w:hAnsi="Arial" w:cs="Arial"/>
            <w:szCs w:val="20"/>
          </w:rPr>
          <w:delText xml:space="preserve">Caberá ao órgão gerenciador, então, compilar as demandas envolvidas, os quantitativos mínimos por requisição e os máximos, os locais de entrega e prazos, entre outras informações, para sistematizar e harmonizar as disposições do Edital e Termo de Referência, e dispor os itens do objeto licitatório da forma mais adequada para a obtenção da melhor proposta para a Administração Pública. Isso pressupõe uma análise técnica, que considere o funcionamento daquele mercado específico, entre outros aspectos, para então se deliberar sobre algumas questões envolvidas, tais como: objetos com descrição semelhante podem ser convertidos em um mesmo objeto, para ganho de economia de escala? Objetos idênticos para locais de entrega próximos devem ser somados num mesmo item </w:delText>
        </w:r>
        <w:r w:rsidRPr="00552315" w:rsidDel="00990EF5">
          <w:rPr>
            <w:rFonts w:ascii="Arial" w:hAnsi="Arial" w:cs="Arial"/>
            <w:szCs w:val="20"/>
          </w:rPr>
          <w:lastRenderedPageBreak/>
          <w:delText xml:space="preserve">licitatório, ou divididos em itens distintos? E objetos idênticos para locais de entrega afastados? Há alteração na requisição mínima de algum item, por conta de demanda menor de algum órgão participante? </w:delText>
        </w:r>
      </w:del>
    </w:p>
    <w:p w14:paraId="589B680A" w14:textId="4F8CCE45" w:rsidR="006945B7" w:rsidRPr="00552315" w:rsidDel="00990EF5" w:rsidRDefault="006945B7" w:rsidP="006945B7">
      <w:pPr>
        <w:pStyle w:val="SombreamentoMdio1-nfase31"/>
        <w:rPr>
          <w:del w:id="245" w:author="Lucas Yasuyuki Koroku" w:date="2022-06-27T11:31:00Z"/>
          <w:rFonts w:ascii="Arial" w:hAnsi="Arial" w:cs="Arial"/>
          <w:szCs w:val="20"/>
        </w:rPr>
      </w:pPr>
      <w:del w:id="246" w:author="Lucas Yasuyuki Koroku" w:date="2022-06-27T11:31:00Z">
        <w:r w:rsidRPr="00552315" w:rsidDel="00990EF5">
          <w:rPr>
            <w:rFonts w:ascii="Arial" w:hAnsi="Arial" w:cs="Arial"/>
            <w:szCs w:val="20"/>
          </w:rPr>
          <w:delText>Após resolver tais questões, o órgão gerenciador deverá “confirmar junto aos órgãos participantes a sua concordância com o objeto a ser licitado, inclusive quanto aos quantitativos e termo de referência ou projeto básico”, conforme art. 5º, V, do Decreto mencionado.</w:delText>
        </w:r>
      </w:del>
    </w:p>
    <w:p w14:paraId="5CF32704" w14:textId="255C9A96" w:rsidR="006945B7" w:rsidRPr="00552315" w:rsidDel="00990EF5" w:rsidRDefault="006945B7" w:rsidP="006945B7">
      <w:pPr>
        <w:pStyle w:val="SombreamentoMdio1-nfase31"/>
        <w:rPr>
          <w:del w:id="247" w:author="Lucas Yasuyuki Koroku" w:date="2022-06-27T11:31:00Z"/>
          <w:rFonts w:ascii="Arial" w:hAnsi="Arial" w:cs="Arial"/>
          <w:szCs w:val="20"/>
        </w:rPr>
      </w:pPr>
      <w:del w:id="248" w:author="Lucas Yasuyuki Koroku" w:date="2022-06-27T11:31:00Z">
        <w:r w:rsidRPr="00552315" w:rsidDel="00990EF5">
          <w:rPr>
            <w:rFonts w:ascii="Arial" w:hAnsi="Arial" w:cs="Arial"/>
            <w:szCs w:val="20"/>
          </w:rPr>
          <w:delText>Nota-se, portanto, que para uma licitação exitosa faz-se necessário uma adequada e prévia comunicação entre os órgãos envolvidos, e quanto antes se estabelecer a troca de informações entre gerenciador e participantes, melhores as condições de elaborar um Edital e um Termo de Referência adequado à demanda de cada qual, e também ao conjunto dos órgãos.</w:delText>
        </w:r>
      </w:del>
    </w:p>
    <w:p w14:paraId="772CA70E" w14:textId="72DC7FEF" w:rsidR="006945B7" w:rsidRPr="00552315" w:rsidDel="00990EF5" w:rsidRDefault="006945B7" w:rsidP="006945B7">
      <w:pPr>
        <w:pStyle w:val="SombreamentoMdio1-nfase31"/>
        <w:rPr>
          <w:del w:id="249" w:author="Lucas Yasuyuki Koroku" w:date="2022-06-27T11:31:00Z"/>
          <w:rFonts w:ascii="Arial" w:hAnsi="Arial" w:cs="Arial"/>
          <w:szCs w:val="20"/>
        </w:rPr>
      </w:pPr>
      <w:del w:id="250" w:author="Lucas Yasuyuki Koroku" w:date="2022-06-27T11:31:00Z">
        <w:r w:rsidRPr="00552315" w:rsidDel="00990EF5">
          <w:rPr>
            <w:rFonts w:ascii="Arial" w:hAnsi="Arial" w:cs="Arial"/>
            <w:szCs w:val="20"/>
          </w:rPr>
          <w:delText xml:space="preserve">Nesse sentido, convém lembrar que o §1º do art. 4º do Decreto 7.892/2013 permite que o órgão gerenciador dispense de forma justificada a divulgação da Intenção de Registro de Preços, sendo evidente que a existência de órgãos participantes representa um motivo aparentemente válido para tanto, já que com isso se está atendendo a finalidade da norma, de aproveitar uma licitação para mais de um órgão, em condições mais propícias de organização dos trabalhos. </w:delText>
        </w:r>
      </w:del>
    </w:p>
    <w:p w14:paraId="0711C5CA" w14:textId="53F03A8D" w:rsidR="006945B7" w:rsidDel="00990EF5" w:rsidRDefault="006945B7" w:rsidP="006945B7">
      <w:pPr>
        <w:pStyle w:val="SombreamentoMdio1-nfase31"/>
        <w:rPr>
          <w:del w:id="251" w:author="Lucas Yasuyuki Koroku" w:date="2022-06-27T11:31:00Z"/>
          <w:rFonts w:ascii="Arial" w:hAnsi="Arial" w:cs="Arial"/>
          <w:szCs w:val="20"/>
        </w:rPr>
      </w:pPr>
      <w:del w:id="252" w:author="Lucas Yasuyuki Koroku" w:date="2022-06-27T11:31:00Z">
        <w:r w:rsidRPr="00552315" w:rsidDel="00990EF5">
          <w:rPr>
            <w:rFonts w:ascii="Arial" w:hAnsi="Arial" w:cs="Arial"/>
            <w:szCs w:val="20"/>
          </w:rPr>
          <w:delText>De qualquer forma, ainda que a participação provenha da divulgação da IRP, tanto o órgão gerenciador como os participantes deverão adotar as providências que lhe competirem para a elaboração de um edital e um TR coerentes e precisos, que possam resultar em uma licitação proveitosa.</w:delText>
        </w:r>
      </w:del>
    </w:p>
    <w:p w14:paraId="0CC063A9" w14:textId="38168228" w:rsidR="00EC36BE" w:rsidRPr="00EC36BE" w:rsidDel="00990EF5" w:rsidRDefault="00EC36BE" w:rsidP="00B2653B">
      <w:pPr>
        <w:pStyle w:val="citao2"/>
        <w:pBdr>
          <w:bottom w:val="single" w:sz="4" w:space="0" w:color="1F497D"/>
        </w:pBdr>
        <w:rPr>
          <w:del w:id="253" w:author="Lucas Yasuyuki Koroku" w:date="2022-06-27T11:31:00Z"/>
        </w:rPr>
      </w:pPr>
      <w:del w:id="254" w:author="Lucas Yasuyuki Koroku" w:date="2022-06-27T11:31:00Z">
        <w:r w:rsidRPr="00B2653B" w:rsidDel="00990EF5">
          <w:rPr>
            <w:rFonts w:cs="Arial"/>
            <w:b/>
            <w:highlight w:val="yellow"/>
          </w:rPr>
          <w:delText>Nota explicativa</w:delText>
        </w:r>
        <w:r w:rsidRPr="00B2653B" w:rsidDel="00990EF5">
          <w:rPr>
            <w:rFonts w:cs="Arial"/>
            <w:highlight w:val="yellow"/>
          </w:rPr>
          <w:delText xml:space="preserve">: Deverão ser observadas pela Administração as orientações expedidas pela Secretaria de Gestão do Ministério da Economia, constantes do endereço eletrônico </w:delText>
        </w:r>
        <w:r w:rsidR="00990EF5" w:rsidDel="00990EF5">
          <w:fldChar w:fldCharType="begin"/>
        </w:r>
        <w:r w:rsidR="00990EF5" w:rsidDel="00990EF5">
          <w:delInstrText xml:space="preserve"> HYPERLINK "https://www.gov.br//compras/pt-br/acesso-a-informacao/noticias" </w:delInstrText>
        </w:r>
        <w:r w:rsidR="00990EF5" w:rsidDel="00990EF5">
          <w:fldChar w:fldCharType="separate"/>
        </w:r>
        <w:r w:rsidRPr="00B2653B" w:rsidDel="00990EF5">
          <w:rPr>
            <w:rStyle w:val="Hyperlink"/>
            <w:rFonts w:cs="Arial"/>
            <w:highlight w:val="yellow"/>
          </w:rPr>
          <w:delText>https://www.gov.br//compras/pt-br/acesso-a-informacao/noticias</w:delText>
        </w:r>
        <w:r w:rsidR="00990EF5" w:rsidDel="00990EF5">
          <w:rPr>
            <w:rStyle w:val="Hyperlink"/>
            <w:rFonts w:cs="Arial"/>
            <w:highlight w:val="yellow"/>
          </w:rPr>
          <w:fldChar w:fldCharType="end"/>
        </w:r>
      </w:del>
    </w:p>
    <w:p w14:paraId="4D272827" w14:textId="77777777" w:rsidR="00A82891" w:rsidRPr="00552315" w:rsidRDefault="00A82891" w:rsidP="00DB206B">
      <w:pPr>
        <w:autoSpaceDE w:val="0"/>
        <w:spacing w:after="120" w:line="276" w:lineRule="auto"/>
        <w:jc w:val="both"/>
        <w:rPr>
          <w:rFonts w:cs="Arial"/>
          <w:color w:val="000000"/>
          <w:szCs w:val="20"/>
        </w:rPr>
      </w:pPr>
    </w:p>
    <w:p w14:paraId="1953782B" w14:textId="3FBE7936" w:rsidR="00DD3603" w:rsidRPr="00D94858" w:rsidRDefault="00DD3603">
      <w:pPr>
        <w:numPr>
          <w:ilvl w:val="1"/>
          <w:numId w:val="1"/>
        </w:numPr>
        <w:spacing w:before="120" w:after="120" w:line="276" w:lineRule="auto"/>
        <w:ind w:left="425" w:firstLine="0"/>
        <w:jc w:val="both"/>
        <w:rPr>
          <w:rFonts w:cs="Arial"/>
          <w:szCs w:val="20"/>
          <w:rPrChange w:id="255" w:author="Lucas Yasuyuki Koroku" w:date="2022-06-27T14:57:00Z">
            <w:rPr>
              <w:rFonts w:cs="Arial"/>
              <w:i/>
              <w:szCs w:val="20"/>
            </w:rPr>
          </w:rPrChange>
        </w:rPr>
        <w:pPrChange w:id="256" w:author="Lucas Yasuyuki Koroku" w:date="2022-06-27T14:57:00Z">
          <w:pPr>
            <w:numPr>
              <w:ilvl w:val="1"/>
              <w:numId w:val="1"/>
            </w:numPr>
            <w:spacing w:before="120" w:after="120" w:line="276" w:lineRule="auto"/>
            <w:ind w:left="716" w:hanging="432"/>
            <w:jc w:val="both"/>
          </w:pPr>
        </w:pPrChange>
      </w:pPr>
      <w:r w:rsidRPr="00552315">
        <w:rPr>
          <w:rFonts w:cs="Arial"/>
          <w:szCs w:val="20"/>
        </w:rPr>
        <w:t>O objeto da licitação tem a natureza de serviço comum</w:t>
      </w:r>
      <w:del w:id="257" w:author="Lucas Yasuyuki Koroku" w:date="2022-06-27T11:32:00Z">
        <w:r w:rsidRPr="00552315" w:rsidDel="008B63B9">
          <w:rPr>
            <w:rFonts w:cs="Arial"/>
            <w:szCs w:val="20"/>
          </w:rPr>
          <w:delText xml:space="preserve"> </w:delText>
        </w:r>
      </w:del>
      <w:ins w:id="258" w:author="Lucas Yasuyuki Koroku" w:date="2022-06-27T11:32:00Z">
        <w:r w:rsidR="008B63B9">
          <w:rPr>
            <w:rFonts w:cs="Arial"/>
            <w:szCs w:val="20"/>
          </w:rPr>
          <w:t>, para cobertura assecuratória de aeronaves remotamente pilotadas.</w:t>
        </w:r>
      </w:ins>
      <w:del w:id="259" w:author="Lucas Yasuyuki Koroku" w:date="2022-06-27T11:32:00Z">
        <w:r w:rsidRPr="00552315" w:rsidDel="008B63B9">
          <w:rPr>
            <w:rFonts w:cs="Arial"/>
            <w:szCs w:val="20"/>
          </w:rPr>
          <w:delText xml:space="preserve">de </w:delText>
        </w:r>
        <w:r w:rsidRPr="00D94858" w:rsidDel="008B63B9">
          <w:rPr>
            <w:rFonts w:cs="Arial"/>
            <w:szCs w:val="20"/>
            <w:rPrChange w:id="260" w:author="Lucas Yasuyuki Koroku" w:date="2022-06-27T14:57:00Z">
              <w:rPr>
                <w:rFonts w:cs="Arial"/>
                <w:color w:val="FF0000"/>
                <w:szCs w:val="20"/>
              </w:rPr>
            </w:rPrChange>
          </w:rPr>
          <w:delText>______________.</w:delText>
        </w:r>
      </w:del>
    </w:p>
    <w:p w14:paraId="164E29AA" w14:textId="19C889FB" w:rsidR="00DD3603" w:rsidRPr="00D94858" w:rsidRDefault="00DD3603">
      <w:pPr>
        <w:numPr>
          <w:ilvl w:val="1"/>
          <w:numId w:val="1"/>
        </w:numPr>
        <w:spacing w:before="120" w:after="120" w:line="276" w:lineRule="auto"/>
        <w:ind w:left="425" w:firstLine="0"/>
        <w:jc w:val="both"/>
        <w:rPr>
          <w:rFonts w:cs="Arial"/>
          <w:szCs w:val="20"/>
          <w:rPrChange w:id="261" w:author="Lucas Yasuyuki Koroku" w:date="2022-06-27T14:57:00Z">
            <w:rPr>
              <w:rFonts w:cs="Arial"/>
              <w:i/>
              <w:szCs w:val="20"/>
            </w:rPr>
          </w:rPrChange>
        </w:rPr>
        <w:pPrChange w:id="262" w:author="Lucas Yasuyuki Koroku" w:date="2022-06-27T14:57:00Z">
          <w:pPr>
            <w:numPr>
              <w:ilvl w:val="1"/>
              <w:numId w:val="1"/>
            </w:numPr>
            <w:spacing w:before="120" w:after="120" w:line="276" w:lineRule="auto"/>
            <w:ind w:left="716" w:hanging="432"/>
            <w:jc w:val="both"/>
          </w:pPr>
        </w:pPrChange>
      </w:pPr>
      <w:r w:rsidRPr="00552315">
        <w:rPr>
          <w:rFonts w:cs="Arial"/>
          <w:szCs w:val="20"/>
        </w:rPr>
        <w:t>Os quantitativos e respect</w:t>
      </w:r>
      <w:r w:rsidR="00AD5FB4" w:rsidRPr="00552315">
        <w:rPr>
          <w:rFonts w:cs="Arial"/>
          <w:szCs w:val="20"/>
        </w:rPr>
        <w:t>ivos códigos dos itens são os di</w:t>
      </w:r>
      <w:r w:rsidRPr="00552315">
        <w:rPr>
          <w:rFonts w:cs="Arial"/>
          <w:szCs w:val="20"/>
        </w:rPr>
        <w:t>scriminados na tabela acima.</w:t>
      </w:r>
    </w:p>
    <w:p w14:paraId="11CD741E" w14:textId="1E313A6A" w:rsidR="00A82891" w:rsidRPr="00D94858" w:rsidDel="008B63B9" w:rsidRDefault="00A82891">
      <w:pPr>
        <w:numPr>
          <w:ilvl w:val="1"/>
          <w:numId w:val="1"/>
        </w:numPr>
        <w:spacing w:before="120" w:after="120" w:line="276" w:lineRule="auto"/>
        <w:ind w:left="425" w:firstLine="0"/>
        <w:jc w:val="both"/>
        <w:rPr>
          <w:del w:id="263" w:author="Lucas Yasuyuki Koroku" w:date="2022-06-27T11:33:00Z"/>
          <w:rFonts w:cs="Arial"/>
          <w:szCs w:val="20"/>
          <w:rPrChange w:id="264" w:author="Lucas Yasuyuki Koroku" w:date="2022-06-27T14:57:00Z">
            <w:rPr>
              <w:del w:id="265" w:author="Lucas Yasuyuki Koroku" w:date="2022-06-27T11:33:00Z"/>
              <w:rFonts w:cs="Arial"/>
              <w:i/>
              <w:color w:val="FF0000"/>
              <w:szCs w:val="20"/>
            </w:rPr>
          </w:rPrChange>
        </w:rPr>
        <w:pPrChange w:id="266" w:author="Lucas Yasuyuki Koroku" w:date="2022-06-27T14:57:00Z">
          <w:pPr>
            <w:numPr>
              <w:ilvl w:val="1"/>
              <w:numId w:val="1"/>
            </w:numPr>
            <w:spacing w:before="120" w:after="120" w:line="276" w:lineRule="auto"/>
            <w:ind w:left="716" w:hanging="432"/>
            <w:jc w:val="both"/>
          </w:pPr>
        </w:pPrChange>
      </w:pPr>
      <w:del w:id="267" w:author="Lucas Yasuyuki Koroku" w:date="2022-06-27T11:33:00Z">
        <w:r w:rsidRPr="00552315" w:rsidDel="008B63B9">
          <w:rPr>
            <w:rFonts w:cs="Arial"/>
            <w:szCs w:val="20"/>
          </w:rPr>
          <w:delText xml:space="preserve">A presente contratação adotará como regime de execução </w:delText>
        </w:r>
        <w:r w:rsidRPr="00D94858" w:rsidDel="008B63B9">
          <w:rPr>
            <w:rFonts w:cs="Arial"/>
            <w:szCs w:val="20"/>
            <w:rPrChange w:id="268" w:author="Lucas Yasuyuki Koroku" w:date="2022-06-27T14:57:00Z">
              <w:rPr>
                <w:rFonts w:cs="Arial"/>
                <w:color w:val="FF0000"/>
                <w:szCs w:val="20"/>
              </w:rPr>
            </w:rPrChange>
          </w:rPr>
          <w:delText>a ...</w:delText>
        </w:r>
        <w:r w:rsidRPr="00D94858" w:rsidDel="008B63B9">
          <w:rPr>
            <w:rFonts w:cs="Arial"/>
            <w:szCs w:val="20"/>
            <w:rPrChange w:id="269" w:author="Lucas Yasuyuki Koroku" w:date="2022-06-27T14:57:00Z">
              <w:rPr>
                <w:rFonts w:cs="Arial"/>
                <w:i/>
                <w:color w:val="FF0000"/>
                <w:szCs w:val="20"/>
              </w:rPr>
            </w:rPrChange>
          </w:rPr>
          <w:delText xml:space="preserve"> (Empreitada por Preço Unitário/Empreitada por Preço Global/Execução por Tarefa/Empreitada Integral)</w:delText>
        </w:r>
      </w:del>
    </w:p>
    <w:p w14:paraId="08454A9F" w14:textId="77777777" w:rsidR="008B63B9" w:rsidRDefault="008B63B9">
      <w:pPr>
        <w:numPr>
          <w:ilvl w:val="1"/>
          <w:numId w:val="1"/>
        </w:numPr>
        <w:spacing w:before="120" w:after="120" w:line="276" w:lineRule="auto"/>
        <w:ind w:left="425" w:firstLine="0"/>
        <w:jc w:val="both"/>
        <w:rPr>
          <w:ins w:id="270" w:author="Lucas Yasuyuki Koroku" w:date="2022-06-27T11:35:00Z"/>
          <w:rFonts w:cs="Arial"/>
          <w:szCs w:val="20"/>
        </w:rPr>
        <w:pPrChange w:id="271" w:author="Lucas Yasuyuki Koroku" w:date="2022-06-27T14:57:00Z">
          <w:pPr>
            <w:numPr>
              <w:ilvl w:val="1"/>
              <w:numId w:val="1"/>
            </w:numPr>
            <w:spacing w:before="120" w:after="120" w:line="276" w:lineRule="auto"/>
            <w:ind w:left="716" w:hanging="432"/>
            <w:jc w:val="both"/>
          </w:pPr>
        </w:pPrChange>
      </w:pPr>
      <w:ins w:id="272" w:author="Lucas Yasuyuki Koroku" w:date="2022-06-27T11:35:00Z">
        <w:r w:rsidRPr="00A736B0">
          <w:rPr>
            <w:rFonts w:cs="Arial"/>
            <w:szCs w:val="20"/>
          </w:rPr>
          <w:t>O prazo de vigência do contrato é de 12 meses, podendo ser prorrogado por interesse das partes até o limite de 60 (sessenta) meses, com base no artigo 57, II, da Lei 8.666, de 1993</w:t>
        </w:r>
        <w:r w:rsidRPr="00FF5F02">
          <w:rPr>
            <w:rFonts w:cs="Arial"/>
            <w:szCs w:val="20"/>
          </w:rPr>
          <w:t>.</w:t>
        </w:r>
      </w:ins>
    </w:p>
    <w:p w14:paraId="654C6111" w14:textId="77777777" w:rsidR="008B63B9" w:rsidRDefault="008B63B9">
      <w:pPr>
        <w:numPr>
          <w:ilvl w:val="1"/>
          <w:numId w:val="1"/>
        </w:numPr>
        <w:spacing w:before="120" w:after="120" w:line="276" w:lineRule="auto"/>
        <w:ind w:left="425" w:firstLine="0"/>
        <w:jc w:val="both"/>
        <w:rPr>
          <w:ins w:id="273" w:author="Lucas Yasuyuki Koroku" w:date="2022-06-27T11:35:00Z"/>
          <w:rFonts w:cs="Arial"/>
          <w:szCs w:val="20"/>
        </w:rPr>
        <w:pPrChange w:id="274" w:author="Lucas Yasuyuki Koroku" w:date="2022-06-27T14:57:00Z">
          <w:pPr>
            <w:numPr>
              <w:ilvl w:val="1"/>
              <w:numId w:val="1"/>
            </w:numPr>
            <w:spacing w:before="120" w:after="120" w:line="276" w:lineRule="auto"/>
            <w:ind w:left="716" w:hanging="432"/>
            <w:jc w:val="both"/>
          </w:pPr>
        </w:pPrChange>
      </w:pPr>
      <w:ins w:id="275" w:author="Lucas Yasuyuki Koroku" w:date="2022-06-27T11:35:00Z">
        <w:r>
          <w:rPr>
            <w:rFonts w:cs="Arial"/>
            <w:szCs w:val="20"/>
          </w:rPr>
          <w:t>A cobertura do seguro contratado se aplicará aos seguintes equipamentos:</w:t>
        </w:r>
      </w:ins>
    </w:p>
    <w:tbl>
      <w:tblPr>
        <w:tblStyle w:val="Tabelacomgrade"/>
        <w:tblW w:w="0" w:type="auto"/>
        <w:tblInd w:w="716" w:type="dxa"/>
        <w:tblLook w:val="04A0" w:firstRow="1" w:lastRow="0" w:firstColumn="1" w:lastColumn="0" w:noHBand="0" w:noVBand="1"/>
        <w:tblPrChange w:id="276" w:author="Lucas Yasuyuki Koroku" w:date="2022-06-27T15:20:00Z">
          <w:tblPr>
            <w:tblStyle w:val="Tabelacomgrade"/>
            <w:tblW w:w="0" w:type="auto"/>
            <w:tblInd w:w="716" w:type="dxa"/>
            <w:tblLook w:val="04A0" w:firstRow="1" w:lastRow="0" w:firstColumn="1" w:lastColumn="0" w:noHBand="0" w:noVBand="1"/>
          </w:tblPr>
        </w:tblPrChange>
      </w:tblPr>
      <w:tblGrid>
        <w:gridCol w:w="952"/>
        <w:gridCol w:w="2013"/>
        <w:gridCol w:w="1864"/>
        <w:gridCol w:w="1969"/>
        <w:gridCol w:w="1547"/>
        <w:tblGridChange w:id="277">
          <w:tblGrid>
            <w:gridCol w:w="965"/>
            <w:gridCol w:w="3324"/>
            <w:gridCol w:w="2186"/>
            <w:gridCol w:w="2186"/>
            <w:gridCol w:w="1870"/>
          </w:tblGrid>
        </w:tblGridChange>
      </w:tblGrid>
      <w:tr w:rsidR="007D2D82" w14:paraId="734DB1AC" w14:textId="77777777" w:rsidTr="007D2D82">
        <w:trPr>
          <w:ins w:id="278" w:author="Lucas Yasuyuki Koroku" w:date="2022-06-27T11:35:00Z"/>
        </w:trPr>
        <w:tc>
          <w:tcPr>
            <w:tcW w:w="952" w:type="dxa"/>
            <w:tcPrChange w:id="279" w:author="Lucas Yasuyuki Koroku" w:date="2022-06-27T15:20:00Z">
              <w:tcPr>
                <w:tcW w:w="965" w:type="dxa"/>
              </w:tcPr>
            </w:tcPrChange>
          </w:tcPr>
          <w:p w14:paraId="3E34C8EE" w14:textId="77777777" w:rsidR="007D2D82" w:rsidRDefault="007D2D82">
            <w:pPr>
              <w:spacing w:before="120" w:after="120" w:line="276" w:lineRule="auto"/>
              <w:jc w:val="center"/>
              <w:rPr>
                <w:ins w:id="280" w:author="Lucas Yasuyuki Koroku" w:date="2022-06-27T11:35:00Z"/>
                <w:rFonts w:cs="Arial"/>
                <w:szCs w:val="20"/>
              </w:rPr>
              <w:pPrChange w:id="281" w:author="Lucas Yasuyuki Koroku" w:date="2022-06-27T15:21:00Z">
                <w:pPr>
                  <w:spacing w:before="120" w:after="120" w:line="276" w:lineRule="auto"/>
                  <w:jc w:val="both"/>
                </w:pPr>
              </w:pPrChange>
            </w:pPr>
            <w:ins w:id="282" w:author="Lucas Yasuyuki Koroku" w:date="2022-06-27T11:35:00Z">
              <w:r>
                <w:rPr>
                  <w:rFonts w:cs="Arial"/>
                  <w:szCs w:val="20"/>
                </w:rPr>
                <w:t>MARCA</w:t>
              </w:r>
            </w:ins>
          </w:p>
        </w:tc>
        <w:tc>
          <w:tcPr>
            <w:tcW w:w="2013" w:type="dxa"/>
            <w:tcPrChange w:id="283" w:author="Lucas Yasuyuki Koroku" w:date="2022-06-27T15:20:00Z">
              <w:tcPr>
                <w:tcW w:w="3324" w:type="dxa"/>
              </w:tcPr>
            </w:tcPrChange>
          </w:tcPr>
          <w:p w14:paraId="0A0D20B1" w14:textId="77777777" w:rsidR="007D2D82" w:rsidRDefault="007D2D82">
            <w:pPr>
              <w:spacing w:before="120" w:after="120" w:line="276" w:lineRule="auto"/>
              <w:jc w:val="center"/>
              <w:rPr>
                <w:ins w:id="284" w:author="Lucas Yasuyuki Koroku" w:date="2022-06-27T11:35:00Z"/>
                <w:rFonts w:cs="Arial"/>
                <w:szCs w:val="20"/>
              </w:rPr>
              <w:pPrChange w:id="285" w:author="Lucas Yasuyuki Koroku" w:date="2022-06-27T15:21:00Z">
                <w:pPr>
                  <w:spacing w:before="120" w:after="120" w:line="276" w:lineRule="auto"/>
                  <w:jc w:val="both"/>
                </w:pPr>
              </w:pPrChange>
            </w:pPr>
            <w:ins w:id="286" w:author="Lucas Yasuyuki Koroku" w:date="2022-06-27T11:35:00Z">
              <w:r>
                <w:rPr>
                  <w:rFonts w:cs="Arial"/>
                  <w:szCs w:val="20"/>
                </w:rPr>
                <w:t>MODELO</w:t>
              </w:r>
            </w:ins>
          </w:p>
        </w:tc>
        <w:tc>
          <w:tcPr>
            <w:tcW w:w="1864" w:type="dxa"/>
            <w:tcPrChange w:id="287" w:author="Lucas Yasuyuki Koroku" w:date="2022-06-27T15:20:00Z">
              <w:tcPr>
                <w:tcW w:w="2186" w:type="dxa"/>
              </w:tcPr>
            </w:tcPrChange>
          </w:tcPr>
          <w:p w14:paraId="06A62581" w14:textId="01C37FA3" w:rsidR="007D2D82" w:rsidRDefault="007D2D82">
            <w:pPr>
              <w:spacing w:before="120" w:after="120" w:line="276" w:lineRule="auto"/>
              <w:jc w:val="center"/>
              <w:rPr>
                <w:ins w:id="288" w:author="Lucas Yasuyuki Koroku" w:date="2022-06-27T15:19:00Z"/>
                <w:rFonts w:cs="Arial"/>
                <w:szCs w:val="20"/>
              </w:rPr>
              <w:pPrChange w:id="289" w:author="Lucas Yasuyuki Koroku" w:date="2022-06-27T15:21:00Z">
                <w:pPr>
                  <w:spacing w:before="120" w:after="120" w:line="276" w:lineRule="auto"/>
                  <w:jc w:val="both"/>
                </w:pPr>
              </w:pPrChange>
            </w:pPr>
            <w:ins w:id="290" w:author="Lucas Yasuyuki Koroku" w:date="2022-06-27T15:19:00Z">
              <w:r>
                <w:rPr>
                  <w:rFonts w:cs="Arial"/>
                  <w:szCs w:val="20"/>
                </w:rPr>
                <w:t>LOCALIZAÇÃO</w:t>
              </w:r>
            </w:ins>
            <w:ins w:id="291" w:author="Lucas Yasuyuki Koroku" w:date="2022-06-27T15:26:00Z">
              <w:r w:rsidR="00D7323C">
                <w:rPr>
                  <w:rFonts w:cs="Arial"/>
                  <w:szCs w:val="20"/>
                </w:rPr>
                <w:t xml:space="preserve"> ATUAL</w:t>
              </w:r>
            </w:ins>
          </w:p>
        </w:tc>
        <w:tc>
          <w:tcPr>
            <w:tcW w:w="1969" w:type="dxa"/>
            <w:tcPrChange w:id="292" w:author="Lucas Yasuyuki Koroku" w:date="2022-06-27T15:20:00Z">
              <w:tcPr>
                <w:tcW w:w="2186" w:type="dxa"/>
              </w:tcPr>
            </w:tcPrChange>
          </w:tcPr>
          <w:p w14:paraId="34ABCBB1" w14:textId="39622EB2" w:rsidR="007D2D82" w:rsidRDefault="007D2D82">
            <w:pPr>
              <w:spacing w:before="120" w:after="120" w:line="276" w:lineRule="auto"/>
              <w:jc w:val="center"/>
              <w:rPr>
                <w:ins w:id="293" w:author="Lucas Yasuyuki Koroku" w:date="2022-06-27T11:35:00Z"/>
                <w:rFonts w:cs="Arial"/>
                <w:szCs w:val="20"/>
              </w:rPr>
              <w:pPrChange w:id="294" w:author="Lucas Yasuyuki Koroku" w:date="2022-06-27T15:21:00Z">
                <w:pPr>
                  <w:spacing w:before="120" w:after="120" w:line="276" w:lineRule="auto"/>
                  <w:jc w:val="both"/>
                </w:pPr>
              </w:pPrChange>
            </w:pPr>
            <w:ins w:id="295" w:author="Lucas Yasuyuki Koroku" w:date="2022-06-27T11:35:00Z">
              <w:r>
                <w:rPr>
                  <w:rFonts w:cs="Arial"/>
                  <w:szCs w:val="20"/>
                </w:rPr>
                <w:t>NÚMERO DE SÉRIE</w:t>
              </w:r>
            </w:ins>
          </w:p>
        </w:tc>
        <w:tc>
          <w:tcPr>
            <w:tcW w:w="1547" w:type="dxa"/>
            <w:tcPrChange w:id="296" w:author="Lucas Yasuyuki Koroku" w:date="2022-06-27T15:20:00Z">
              <w:tcPr>
                <w:tcW w:w="1870" w:type="dxa"/>
              </w:tcPr>
            </w:tcPrChange>
          </w:tcPr>
          <w:p w14:paraId="3DB21147" w14:textId="77777777" w:rsidR="007D2D82" w:rsidRDefault="007D2D82">
            <w:pPr>
              <w:spacing w:before="120" w:after="120" w:line="276" w:lineRule="auto"/>
              <w:jc w:val="center"/>
              <w:rPr>
                <w:ins w:id="297" w:author="Lucas Yasuyuki Koroku" w:date="2022-06-27T11:35:00Z"/>
                <w:rFonts w:cs="Arial"/>
                <w:szCs w:val="20"/>
              </w:rPr>
              <w:pPrChange w:id="298" w:author="Lucas Yasuyuki Koroku" w:date="2022-06-27T15:21:00Z">
                <w:pPr>
                  <w:spacing w:before="120" w:after="120" w:line="276" w:lineRule="auto"/>
                  <w:jc w:val="both"/>
                </w:pPr>
              </w:pPrChange>
            </w:pPr>
            <w:ins w:id="299" w:author="Lucas Yasuyuki Koroku" w:date="2022-06-27T11:35:00Z">
              <w:r>
                <w:rPr>
                  <w:rFonts w:cs="Arial"/>
                  <w:szCs w:val="20"/>
                </w:rPr>
                <w:t>SISANT</w:t>
              </w:r>
            </w:ins>
          </w:p>
        </w:tc>
      </w:tr>
      <w:tr w:rsidR="007D2D82" w14:paraId="573A762F" w14:textId="77777777" w:rsidTr="007D2D82">
        <w:trPr>
          <w:ins w:id="300" w:author="Lucas Yasuyuki Koroku" w:date="2022-06-27T11:35:00Z"/>
        </w:trPr>
        <w:tc>
          <w:tcPr>
            <w:tcW w:w="952" w:type="dxa"/>
            <w:vMerge w:val="restart"/>
            <w:tcPrChange w:id="301" w:author="Lucas Yasuyuki Koroku" w:date="2022-06-27T15:20:00Z">
              <w:tcPr>
                <w:tcW w:w="965" w:type="dxa"/>
                <w:vMerge w:val="restart"/>
              </w:tcPr>
            </w:tcPrChange>
          </w:tcPr>
          <w:p w14:paraId="06A60E5F" w14:textId="77777777" w:rsidR="007D2D82" w:rsidRPr="00FF5F02" w:rsidRDefault="007D2D82" w:rsidP="000C2D17">
            <w:pPr>
              <w:jc w:val="both"/>
              <w:rPr>
                <w:ins w:id="302" w:author="Lucas Yasuyuki Koroku" w:date="2022-06-27T11:35:00Z"/>
                <w:rFonts w:cs="Arial"/>
                <w:sz w:val="18"/>
                <w:szCs w:val="20"/>
              </w:rPr>
            </w:pPr>
            <w:ins w:id="303" w:author="Lucas Yasuyuki Koroku" w:date="2022-06-27T11:35:00Z">
              <w:r>
                <w:rPr>
                  <w:rFonts w:cs="Arial"/>
                  <w:sz w:val="18"/>
                  <w:szCs w:val="20"/>
                </w:rPr>
                <w:t>DJI</w:t>
              </w:r>
            </w:ins>
          </w:p>
        </w:tc>
        <w:tc>
          <w:tcPr>
            <w:tcW w:w="2013" w:type="dxa"/>
            <w:tcPrChange w:id="304" w:author="Lucas Yasuyuki Koroku" w:date="2022-06-27T15:20:00Z">
              <w:tcPr>
                <w:tcW w:w="3324" w:type="dxa"/>
              </w:tcPr>
            </w:tcPrChange>
          </w:tcPr>
          <w:p w14:paraId="2B8201CB" w14:textId="77777777" w:rsidR="007D2D82" w:rsidRPr="00FF5F02" w:rsidRDefault="007D2D82" w:rsidP="000C2D17">
            <w:pPr>
              <w:jc w:val="both"/>
              <w:rPr>
                <w:ins w:id="305" w:author="Lucas Yasuyuki Koroku" w:date="2022-06-27T11:35:00Z"/>
                <w:rFonts w:cs="Arial"/>
                <w:sz w:val="18"/>
                <w:szCs w:val="20"/>
              </w:rPr>
            </w:pPr>
            <w:proofErr w:type="spellStart"/>
            <w:ins w:id="306" w:author="Lucas Yasuyuki Koroku" w:date="2022-06-27T11:35:00Z">
              <w:r>
                <w:rPr>
                  <w:rFonts w:cs="Arial"/>
                  <w:sz w:val="18"/>
                  <w:szCs w:val="20"/>
                </w:rPr>
                <w:t>Phantom</w:t>
              </w:r>
              <w:proofErr w:type="spellEnd"/>
              <w:r>
                <w:rPr>
                  <w:rFonts w:cs="Arial"/>
                  <w:sz w:val="18"/>
                  <w:szCs w:val="20"/>
                </w:rPr>
                <w:t xml:space="preserve"> 4</w:t>
              </w:r>
            </w:ins>
          </w:p>
        </w:tc>
        <w:tc>
          <w:tcPr>
            <w:tcW w:w="1864" w:type="dxa"/>
            <w:tcPrChange w:id="307" w:author="Lucas Yasuyuki Koroku" w:date="2022-06-27T15:20:00Z">
              <w:tcPr>
                <w:tcW w:w="2186" w:type="dxa"/>
              </w:tcPr>
            </w:tcPrChange>
          </w:tcPr>
          <w:p w14:paraId="33D34EBA" w14:textId="346A2C97" w:rsidR="007D2D82" w:rsidRPr="007D2D82" w:rsidRDefault="007D2D82" w:rsidP="000C2D17">
            <w:pPr>
              <w:jc w:val="both"/>
              <w:rPr>
                <w:ins w:id="308" w:author="Lucas Yasuyuki Koroku" w:date="2022-06-27T15:19:00Z"/>
                <w:rFonts w:cs="Arial"/>
                <w:sz w:val="18"/>
                <w:szCs w:val="20"/>
                <w:rPrChange w:id="309" w:author="Lucas Yasuyuki Koroku" w:date="2022-06-27T15:20:00Z">
                  <w:rPr>
                    <w:ins w:id="310" w:author="Lucas Yasuyuki Koroku" w:date="2022-06-27T15:19:00Z"/>
                    <w:rFonts w:ascii="Noto Mono" w:hAnsi="Noto Mono" w:cs="Noto Mono"/>
                    <w:sz w:val="18"/>
                    <w:szCs w:val="20"/>
                  </w:rPr>
                </w:rPrChange>
              </w:rPr>
            </w:pPr>
            <w:ins w:id="311" w:author="Lucas Yasuyuki Koroku" w:date="2022-06-27T15:19:00Z">
              <w:r w:rsidRPr="007D2D82">
                <w:rPr>
                  <w:rFonts w:cs="Arial"/>
                  <w:sz w:val="18"/>
                  <w:szCs w:val="20"/>
                  <w:rPrChange w:id="312" w:author="Lucas Yasuyuki Koroku" w:date="2022-06-27T15:20:00Z">
                    <w:rPr>
                      <w:rFonts w:ascii="Noto Mono" w:hAnsi="Noto Mono" w:cs="Noto Mono"/>
                      <w:sz w:val="18"/>
                      <w:szCs w:val="20"/>
                    </w:rPr>
                  </w:rPrChange>
                </w:rPr>
                <w:t>GREBL-Norte 2</w:t>
              </w:r>
            </w:ins>
          </w:p>
        </w:tc>
        <w:tc>
          <w:tcPr>
            <w:tcW w:w="1969" w:type="dxa"/>
            <w:tcPrChange w:id="313" w:author="Lucas Yasuyuki Koroku" w:date="2022-06-27T15:20:00Z">
              <w:tcPr>
                <w:tcW w:w="2186" w:type="dxa"/>
              </w:tcPr>
            </w:tcPrChange>
          </w:tcPr>
          <w:p w14:paraId="358B93D3" w14:textId="2EF97A3D" w:rsidR="007D2D82" w:rsidRPr="00FF5F02" w:rsidRDefault="007D2D82" w:rsidP="000C2D17">
            <w:pPr>
              <w:jc w:val="both"/>
              <w:rPr>
                <w:ins w:id="314" w:author="Lucas Yasuyuki Koroku" w:date="2022-06-27T11:35:00Z"/>
                <w:rFonts w:ascii="Noto Mono" w:hAnsi="Noto Mono" w:cs="Noto Mono"/>
                <w:sz w:val="18"/>
                <w:szCs w:val="20"/>
              </w:rPr>
            </w:pPr>
            <w:ins w:id="315" w:author="Lucas Yasuyuki Koroku" w:date="2022-06-27T11:35:00Z">
              <w:r w:rsidRPr="00FF5F02">
                <w:rPr>
                  <w:rFonts w:ascii="Noto Mono" w:hAnsi="Noto Mono" w:cs="Noto Mono"/>
                  <w:sz w:val="18"/>
                  <w:szCs w:val="20"/>
                </w:rPr>
                <w:t>07DJD830C10689</w:t>
              </w:r>
            </w:ins>
          </w:p>
        </w:tc>
        <w:tc>
          <w:tcPr>
            <w:tcW w:w="1547" w:type="dxa"/>
            <w:tcPrChange w:id="316" w:author="Lucas Yasuyuki Koroku" w:date="2022-06-27T15:20:00Z">
              <w:tcPr>
                <w:tcW w:w="1870" w:type="dxa"/>
              </w:tcPr>
            </w:tcPrChange>
          </w:tcPr>
          <w:p w14:paraId="46B2DFA4" w14:textId="77777777" w:rsidR="007D2D82" w:rsidRPr="00FF5F02" w:rsidRDefault="007D2D82" w:rsidP="000C2D17">
            <w:pPr>
              <w:jc w:val="both"/>
              <w:rPr>
                <w:ins w:id="317" w:author="Lucas Yasuyuki Koroku" w:date="2022-06-27T11:35:00Z"/>
                <w:rFonts w:ascii="Noto Mono" w:hAnsi="Noto Mono" w:cs="Noto Mono"/>
                <w:sz w:val="18"/>
                <w:szCs w:val="20"/>
              </w:rPr>
            </w:pPr>
            <w:ins w:id="318" w:author="Lucas Yasuyuki Koroku" w:date="2022-06-27T11:35:00Z">
              <w:r w:rsidRPr="00FF5F02">
                <w:rPr>
                  <w:rFonts w:ascii="Noto Mono" w:hAnsi="Noto Mono" w:cs="Noto Mono"/>
                  <w:sz w:val="18"/>
                  <w:szCs w:val="20"/>
                </w:rPr>
                <w:t>PP-021028880</w:t>
              </w:r>
            </w:ins>
          </w:p>
        </w:tc>
      </w:tr>
      <w:tr w:rsidR="007D2D82" w14:paraId="400D8FA4" w14:textId="77777777" w:rsidTr="007D2D82">
        <w:trPr>
          <w:ins w:id="319" w:author="Lucas Yasuyuki Koroku" w:date="2022-06-27T11:35:00Z"/>
        </w:trPr>
        <w:tc>
          <w:tcPr>
            <w:tcW w:w="952" w:type="dxa"/>
            <w:vMerge/>
            <w:tcPrChange w:id="320" w:author="Lucas Yasuyuki Koroku" w:date="2022-06-27T15:20:00Z">
              <w:tcPr>
                <w:tcW w:w="965" w:type="dxa"/>
                <w:vMerge/>
              </w:tcPr>
            </w:tcPrChange>
          </w:tcPr>
          <w:p w14:paraId="78D4E095" w14:textId="77777777" w:rsidR="007D2D82" w:rsidRDefault="007D2D82" w:rsidP="000C2D17">
            <w:pPr>
              <w:jc w:val="both"/>
              <w:rPr>
                <w:ins w:id="321" w:author="Lucas Yasuyuki Koroku" w:date="2022-06-27T11:35:00Z"/>
                <w:rFonts w:cs="Arial"/>
                <w:sz w:val="18"/>
                <w:szCs w:val="20"/>
              </w:rPr>
            </w:pPr>
          </w:p>
        </w:tc>
        <w:tc>
          <w:tcPr>
            <w:tcW w:w="2013" w:type="dxa"/>
            <w:tcPrChange w:id="322" w:author="Lucas Yasuyuki Koroku" w:date="2022-06-27T15:20:00Z">
              <w:tcPr>
                <w:tcW w:w="3324" w:type="dxa"/>
              </w:tcPr>
            </w:tcPrChange>
          </w:tcPr>
          <w:p w14:paraId="19B8A978" w14:textId="77777777" w:rsidR="007D2D82" w:rsidRPr="00074E2D" w:rsidRDefault="007D2D82" w:rsidP="000C2D17">
            <w:pPr>
              <w:jc w:val="both"/>
              <w:rPr>
                <w:ins w:id="323" w:author="Lucas Yasuyuki Koroku" w:date="2022-06-27T11:35:00Z"/>
                <w:rFonts w:cs="Arial"/>
                <w:sz w:val="18"/>
                <w:szCs w:val="20"/>
              </w:rPr>
            </w:pPr>
            <w:proofErr w:type="spellStart"/>
            <w:ins w:id="324" w:author="Lucas Yasuyuki Koroku" w:date="2022-06-27T11:35:00Z">
              <w:r>
                <w:rPr>
                  <w:rFonts w:cs="Arial"/>
                  <w:sz w:val="18"/>
                  <w:szCs w:val="20"/>
                </w:rPr>
                <w:t>Phantom</w:t>
              </w:r>
              <w:proofErr w:type="spellEnd"/>
              <w:r>
                <w:rPr>
                  <w:rFonts w:cs="Arial"/>
                  <w:sz w:val="18"/>
                  <w:szCs w:val="20"/>
                </w:rPr>
                <w:t xml:space="preserve"> 4 </w:t>
              </w:r>
              <w:proofErr w:type="spellStart"/>
              <w:r>
                <w:rPr>
                  <w:rFonts w:cs="Arial"/>
                  <w:sz w:val="18"/>
                  <w:szCs w:val="20"/>
                </w:rPr>
                <w:t>Advanced</w:t>
              </w:r>
              <w:proofErr w:type="spellEnd"/>
            </w:ins>
          </w:p>
        </w:tc>
        <w:tc>
          <w:tcPr>
            <w:tcW w:w="1864" w:type="dxa"/>
            <w:tcPrChange w:id="325" w:author="Lucas Yasuyuki Koroku" w:date="2022-06-27T15:20:00Z">
              <w:tcPr>
                <w:tcW w:w="2186" w:type="dxa"/>
              </w:tcPr>
            </w:tcPrChange>
          </w:tcPr>
          <w:p w14:paraId="662154BB" w14:textId="55661325" w:rsidR="007D2D82" w:rsidRPr="007D2D82" w:rsidRDefault="007D2D82" w:rsidP="000C2D17">
            <w:pPr>
              <w:jc w:val="both"/>
              <w:rPr>
                <w:ins w:id="326" w:author="Lucas Yasuyuki Koroku" w:date="2022-06-27T15:19:00Z"/>
                <w:rFonts w:cs="Arial"/>
                <w:sz w:val="18"/>
                <w:szCs w:val="20"/>
                <w:rPrChange w:id="327" w:author="Lucas Yasuyuki Koroku" w:date="2022-06-27T15:20:00Z">
                  <w:rPr>
                    <w:ins w:id="328" w:author="Lucas Yasuyuki Koroku" w:date="2022-06-27T15:19:00Z"/>
                    <w:rFonts w:ascii="Noto Mono" w:hAnsi="Noto Mono" w:cs="Noto Mono"/>
                    <w:sz w:val="18"/>
                    <w:szCs w:val="20"/>
                  </w:rPr>
                </w:rPrChange>
              </w:rPr>
            </w:pPr>
            <w:ins w:id="329" w:author="Lucas Yasuyuki Koroku" w:date="2022-06-27T15:20:00Z">
              <w:r>
                <w:rPr>
                  <w:rFonts w:cs="Arial"/>
                  <w:sz w:val="18"/>
                  <w:szCs w:val="20"/>
                </w:rPr>
                <w:t>URECB</w:t>
              </w:r>
            </w:ins>
          </w:p>
        </w:tc>
        <w:tc>
          <w:tcPr>
            <w:tcW w:w="1969" w:type="dxa"/>
            <w:tcPrChange w:id="330" w:author="Lucas Yasuyuki Koroku" w:date="2022-06-27T15:20:00Z">
              <w:tcPr>
                <w:tcW w:w="2186" w:type="dxa"/>
              </w:tcPr>
            </w:tcPrChange>
          </w:tcPr>
          <w:p w14:paraId="5C4A2574" w14:textId="4C8003DF" w:rsidR="007D2D82" w:rsidRPr="00FF5F02" w:rsidRDefault="007D2D82" w:rsidP="000C2D17">
            <w:pPr>
              <w:jc w:val="both"/>
              <w:rPr>
                <w:ins w:id="331" w:author="Lucas Yasuyuki Koroku" w:date="2022-06-27T11:35:00Z"/>
                <w:rFonts w:ascii="Noto Mono" w:hAnsi="Noto Mono" w:cs="Noto Mono"/>
                <w:sz w:val="18"/>
                <w:szCs w:val="20"/>
              </w:rPr>
            </w:pPr>
            <w:ins w:id="332" w:author="Lucas Yasuyuki Koroku" w:date="2022-06-27T11:35:00Z">
              <w:r w:rsidRPr="00FF5F02">
                <w:rPr>
                  <w:rFonts w:ascii="Noto Mono" w:hAnsi="Noto Mono" w:cs="Noto Mono"/>
                  <w:sz w:val="18"/>
                  <w:szCs w:val="20"/>
                </w:rPr>
                <w:t>0HACF1S0A20603</w:t>
              </w:r>
            </w:ins>
          </w:p>
        </w:tc>
        <w:tc>
          <w:tcPr>
            <w:tcW w:w="1547" w:type="dxa"/>
            <w:tcPrChange w:id="333" w:author="Lucas Yasuyuki Koroku" w:date="2022-06-27T15:20:00Z">
              <w:tcPr>
                <w:tcW w:w="1870" w:type="dxa"/>
              </w:tcPr>
            </w:tcPrChange>
          </w:tcPr>
          <w:p w14:paraId="238BAA36" w14:textId="77777777" w:rsidR="007D2D82" w:rsidRPr="00FF5F02" w:rsidRDefault="007D2D82" w:rsidP="000C2D17">
            <w:pPr>
              <w:jc w:val="both"/>
              <w:rPr>
                <w:ins w:id="334" w:author="Lucas Yasuyuki Koroku" w:date="2022-06-27T11:35:00Z"/>
                <w:rFonts w:ascii="Noto Mono" w:hAnsi="Noto Mono" w:cs="Noto Mono"/>
                <w:sz w:val="18"/>
                <w:szCs w:val="20"/>
              </w:rPr>
            </w:pPr>
            <w:ins w:id="335" w:author="Lucas Yasuyuki Koroku" w:date="2022-06-27T11:35:00Z">
              <w:r w:rsidRPr="00FF5F02">
                <w:rPr>
                  <w:rFonts w:ascii="Noto Mono" w:hAnsi="Noto Mono" w:cs="Noto Mono"/>
                  <w:sz w:val="18"/>
                  <w:szCs w:val="20"/>
                </w:rPr>
                <w:t>PP-086912019</w:t>
              </w:r>
            </w:ins>
          </w:p>
        </w:tc>
      </w:tr>
      <w:tr w:rsidR="007D2D82" w14:paraId="396A170B" w14:textId="77777777" w:rsidTr="007D2D82">
        <w:trPr>
          <w:ins w:id="336" w:author="Lucas Yasuyuki Koroku" w:date="2022-06-27T11:35:00Z"/>
        </w:trPr>
        <w:tc>
          <w:tcPr>
            <w:tcW w:w="952" w:type="dxa"/>
            <w:vMerge/>
            <w:tcPrChange w:id="337" w:author="Lucas Yasuyuki Koroku" w:date="2022-06-27T15:20:00Z">
              <w:tcPr>
                <w:tcW w:w="965" w:type="dxa"/>
                <w:vMerge/>
              </w:tcPr>
            </w:tcPrChange>
          </w:tcPr>
          <w:p w14:paraId="634C5EFE" w14:textId="77777777" w:rsidR="007D2D82" w:rsidRDefault="007D2D82" w:rsidP="000C2D17">
            <w:pPr>
              <w:jc w:val="both"/>
              <w:rPr>
                <w:ins w:id="338" w:author="Lucas Yasuyuki Koroku" w:date="2022-06-27T11:35:00Z"/>
                <w:rFonts w:cs="Arial"/>
                <w:sz w:val="18"/>
                <w:szCs w:val="20"/>
              </w:rPr>
            </w:pPr>
          </w:p>
        </w:tc>
        <w:tc>
          <w:tcPr>
            <w:tcW w:w="2013" w:type="dxa"/>
            <w:tcPrChange w:id="339" w:author="Lucas Yasuyuki Koroku" w:date="2022-06-27T15:20:00Z">
              <w:tcPr>
                <w:tcW w:w="3324" w:type="dxa"/>
              </w:tcPr>
            </w:tcPrChange>
          </w:tcPr>
          <w:p w14:paraId="03E51D01" w14:textId="77777777" w:rsidR="007D2D82" w:rsidRPr="00074E2D" w:rsidRDefault="007D2D82" w:rsidP="000C2D17">
            <w:pPr>
              <w:jc w:val="both"/>
              <w:rPr>
                <w:ins w:id="340" w:author="Lucas Yasuyuki Koroku" w:date="2022-06-27T11:35:00Z"/>
                <w:rFonts w:cs="Arial"/>
                <w:sz w:val="18"/>
                <w:szCs w:val="20"/>
              </w:rPr>
            </w:pPr>
            <w:proofErr w:type="spellStart"/>
            <w:ins w:id="341" w:author="Lucas Yasuyuki Koroku" w:date="2022-06-27T11:35:00Z">
              <w:r>
                <w:rPr>
                  <w:rFonts w:cs="Arial"/>
                  <w:sz w:val="18"/>
                  <w:szCs w:val="20"/>
                </w:rPr>
                <w:t>Phantom</w:t>
              </w:r>
              <w:proofErr w:type="spellEnd"/>
              <w:r>
                <w:rPr>
                  <w:rFonts w:cs="Arial"/>
                  <w:sz w:val="18"/>
                  <w:szCs w:val="20"/>
                </w:rPr>
                <w:t xml:space="preserve"> 3</w:t>
              </w:r>
            </w:ins>
          </w:p>
        </w:tc>
        <w:tc>
          <w:tcPr>
            <w:tcW w:w="1864" w:type="dxa"/>
            <w:tcPrChange w:id="342" w:author="Lucas Yasuyuki Koroku" w:date="2022-06-27T15:20:00Z">
              <w:tcPr>
                <w:tcW w:w="2186" w:type="dxa"/>
              </w:tcPr>
            </w:tcPrChange>
          </w:tcPr>
          <w:p w14:paraId="045A516E" w14:textId="7020B278" w:rsidR="007D2D82" w:rsidRPr="007D2D82" w:rsidRDefault="007D2D82" w:rsidP="000C2D17">
            <w:pPr>
              <w:jc w:val="both"/>
              <w:rPr>
                <w:ins w:id="343" w:author="Lucas Yasuyuki Koroku" w:date="2022-06-27T15:19:00Z"/>
                <w:rFonts w:cs="Arial"/>
                <w:sz w:val="18"/>
                <w:szCs w:val="20"/>
                <w:rPrChange w:id="344" w:author="Lucas Yasuyuki Koroku" w:date="2022-06-27T15:20:00Z">
                  <w:rPr>
                    <w:ins w:id="345" w:author="Lucas Yasuyuki Koroku" w:date="2022-06-27T15:19:00Z"/>
                    <w:rFonts w:ascii="Noto Mono" w:hAnsi="Noto Mono" w:cs="Noto Mono"/>
                    <w:sz w:val="18"/>
                    <w:szCs w:val="20"/>
                  </w:rPr>
                </w:rPrChange>
              </w:rPr>
            </w:pPr>
            <w:ins w:id="346" w:author="Lucas Yasuyuki Koroku" w:date="2022-06-27T15:20:00Z">
              <w:r>
                <w:rPr>
                  <w:rFonts w:cs="Arial"/>
                  <w:sz w:val="18"/>
                  <w:szCs w:val="20"/>
                </w:rPr>
                <w:t>GREFL-Sul</w:t>
              </w:r>
            </w:ins>
          </w:p>
        </w:tc>
        <w:tc>
          <w:tcPr>
            <w:tcW w:w="1969" w:type="dxa"/>
            <w:tcPrChange w:id="347" w:author="Lucas Yasuyuki Koroku" w:date="2022-06-27T15:20:00Z">
              <w:tcPr>
                <w:tcW w:w="2186" w:type="dxa"/>
              </w:tcPr>
            </w:tcPrChange>
          </w:tcPr>
          <w:p w14:paraId="079663F7" w14:textId="27BC7828" w:rsidR="007D2D82" w:rsidRPr="00FF5F02" w:rsidRDefault="007D2D82" w:rsidP="000C2D17">
            <w:pPr>
              <w:jc w:val="both"/>
              <w:rPr>
                <w:ins w:id="348" w:author="Lucas Yasuyuki Koroku" w:date="2022-06-27T11:35:00Z"/>
                <w:rFonts w:ascii="Noto Mono" w:hAnsi="Noto Mono" w:cs="Noto Mono"/>
                <w:sz w:val="18"/>
                <w:szCs w:val="20"/>
              </w:rPr>
            </w:pPr>
            <w:ins w:id="349" w:author="Lucas Yasuyuki Koroku" w:date="2022-06-27T11:35:00Z">
              <w:r w:rsidRPr="00FF5F02">
                <w:rPr>
                  <w:rFonts w:ascii="Noto Mono" w:hAnsi="Noto Mono" w:cs="Noto Mono"/>
                  <w:sz w:val="18"/>
                  <w:szCs w:val="20"/>
                </w:rPr>
                <w:t>P5AUDH2501008C</w:t>
              </w:r>
            </w:ins>
          </w:p>
        </w:tc>
        <w:tc>
          <w:tcPr>
            <w:tcW w:w="1547" w:type="dxa"/>
            <w:tcPrChange w:id="350" w:author="Lucas Yasuyuki Koroku" w:date="2022-06-27T15:20:00Z">
              <w:tcPr>
                <w:tcW w:w="1870" w:type="dxa"/>
              </w:tcPr>
            </w:tcPrChange>
          </w:tcPr>
          <w:p w14:paraId="2F85C1D7" w14:textId="77777777" w:rsidR="007D2D82" w:rsidRPr="00FF5F02" w:rsidRDefault="007D2D82" w:rsidP="000C2D17">
            <w:pPr>
              <w:jc w:val="both"/>
              <w:rPr>
                <w:ins w:id="351" w:author="Lucas Yasuyuki Koroku" w:date="2022-06-27T11:35:00Z"/>
                <w:rFonts w:ascii="Noto Mono" w:hAnsi="Noto Mono" w:cs="Noto Mono"/>
                <w:sz w:val="18"/>
                <w:szCs w:val="20"/>
              </w:rPr>
            </w:pPr>
            <w:ins w:id="352" w:author="Lucas Yasuyuki Koroku" w:date="2022-06-27T11:35:00Z">
              <w:r w:rsidRPr="00FF5F02">
                <w:rPr>
                  <w:rFonts w:ascii="Noto Mono" w:hAnsi="Noto Mono" w:cs="Noto Mono"/>
                  <w:sz w:val="18"/>
                  <w:szCs w:val="20"/>
                </w:rPr>
                <w:t>PP-005715749</w:t>
              </w:r>
            </w:ins>
          </w:p>
        </w:tc>
      </w:tr>
      <w:tr w:rsidR="007D2D82" w14:paraId="2231C3E4" w14:textId="77777777" w:rsidTr="007D2D82">
        <w:trPr>
          <w:ins w:id="353" w:author="Lucas Yasuyuki Koroku" w:date="2022-06-27T11:35:00Z"/>
        </w:trPr>
        <w:tc>
          <w:tcPr>
            <w:tcW w:w="952" w:type="dxa"/>
            <w:vMerge/>
            <w:tcPrChange w:id="354" w:author="Lucas Yasuyuki Koroku" w:date="2022-06-27T15:20:00Z">
              <w:tcPr>
                <w:tcW w:w="965" w:type="dxa"/>
                <w:vMerge/>
              </w:tcPr>
            </w:tcPrChange>
          </w:tcPr>
          <w:p w14:paraId="3602D4D7" w14:textId="77777777" w:rsidR="007D2D82" w:rsidRDefault="007D2D82" w:rsidP="000C2D17">
            <w:pPr>
              <w:jc w:val="both"/>
              <w:rPr>
                <w:ins w:id="355" w:author="Lucas Yasuyuki Koroku" w:date="2022-06-27T11:35:00Z"/>
                <w:rFonts w:cs="Arial"/>
                <w:sz w:val="18"/>
                <w:szCs w:val="20"/>
              </w:rPr>
            </w:pPr>
          </w:p>
        </w:tc>
        <w:tc>
          <w:tcPr>
            <w:tcW w:w="2013" w:type="dxa"/>
            <w:tcPrChange w:id="356" w:author="Lucas Yasuyuki Koroku" w:date="2022-06-27T15:20:00Z">
              <w:tcPr>
                <w:tcW w:w="3324" w:type="dxa"/>
              </w:tcPr>
            </w:tcPrChange>
          </w:tcPr>
          <w:p w14:paraId="25AC1FC3" w14:textId="77777777" w:rsidR="007D2D82" w:rsidRPr="00074E2D" w:rsidRDefault="007D2D82" w:rsidP="000C2D17">
            <w:pPr>
              <w:jc w:val="both"/>
              <w:rPr>
                <w:ins w:id="357" w:author="Lucas Yasuyuki Koroku" w:date="2022-06-27T11:35:00Z"/>
                <w:rFonts w:cs="Arial"/>
                <w:sz w:val="18"/>
                <w:szCs w:val="20"/>
              </w:rPr>
            </w:pPr>
            <w:proofErr w:type="spellStart"/>
            <w:ins w:id="358" w:author="Lucas Yasuyuki Koroku" w:date="2022-06-27T11:35:00Z">
              <w:r>
                <w:rPr>
                  <w:rFonts w:cs="Arial"/>
                  <w:sz w:val="18"/>
                  <w:szCs w:val="20"/>
                </w:rPr>
                <w:t>Spark</w:t>
              </w:r>
              <w:proofErr w:type="spellEnd"/>
            </w:ins>
          </w:p>
        </w:tc>
        <w:tc>
          <w:tcPr>
            <w:tcW w:w="1864" w:type="dxa"/>
            <w:tcPrChange w:id="359" w:author="Lucas Yasuyuki Koroku" w:date="2022-06-27T15:20:00Z">
              <w:tcPr>
                <w:tcW w:w="2186" w:type="dxa"/>
              </w:tcPr>
            </w:tcPrChange>
          </w:tcPr>
          <w:p w14:paraId="5015159E" w14:textId="214FE323" w:rsidR="007D2D82" w:rsidRPr="007D2D82" w:rsidRDefault="007D2D82" w:rsidP="000C2D17">
            <w:pPr>
              <w:jc w:val="both"/>
              <w:rPr>
                <w:ins w:id="360" w:author="Lucas Yasuyuki Koroku" w:date="2022-06-27T15:19:00Z"/>
                <w:rFonts w:cs="Arial"/>
                <w:sz w:val="18"/>
                <w:szCs w:val="20"/>
                <w:rPrChange w:id="361" w:author="Lucas Yasuyuki Koroku" w:date="2022-06-27T15:20:00Z">
                  <w:rPr>
                    <w:ins w:id="362" w:author="Lucas Yasuyuki Koroku" w:date="2022-06-27T15:19:00Z"/>
                    <w:rFonts w:ascii="Noto Mono" w:hAnsi="Noto Mono" w:cs="Noto Mono"/>
                    <w:sz w:val="18"/>
                    <w:szCs w:val="20"/>
                  </w:rPr>
                </w:rPrChange>
              </w:rPr>
            </w:pPr>
            <w:ins w:id="363" w:author="Lucas Yasuyuki Koroku" w:date="2022-06-27T15:20:00Z">
              <w:r>
                <w:rPr>
                  <w:rFonts w:cs="Arial"/>
                  <w:sz w:val="18"/>
                  <w:szCs w:val="20"/>
                </w:rPr>
                <w:t>URESV</w:t>
              </w:r>
            </w:ins>
          </w:p>
        </w:tc>
        <w:tc>
          <w:tcPr>
            <w:tcW w:w="1969" w:type="dxa"/>
            <w:tcPrChange w:id="364" w:author="Lucas Yasuyuki Koroku" w:date="2022-06-27T15:20:00Z">
              <w:tcPr>
                <w:tcW w:w="2186" w:type="dxa"/>
              </w:tcPr>
            </w:tcPrChange>
          </w:tcPr>
          <w:p w14:paraId="574B45A5" w14:textId="17F29399" w:rsidR="007D2D82" w:rsidRPr="00FF5F02" w:rsidRDefault="007D2D82" w:rsidP="000C2D17">
            <w:pPr>
              <w:jc w:val="both"/>
              <w:rPr>
                <w:ins w:id="365" w:author="Lucas Yasuyuki Koroku" w:date="2022-06-27T11:35:00Z"/>
                <w:rFonts w:ascii="Noto Mono" w:hAnsi="Noto Mono" w:cs="Noto Mono"/>
                <w:sz w:val="18"/>
                <w:szCs w:val="20"/>
              </w:rPr>
            </w:pPr>
            <w:ins w:id="366" w:author="Lucas Yasuyuki Koroku" w:date="2022-06-27T11:35:00Z">
              <w:r w:rsidRPr="00FF5F02">
                <w:rPr>
                  <w:rFonts w:ascii="Noto Mono" w:hAnsi="Noto Mono" w:cs="Noto Mono"/>
                  <w:sz w:val="18"/>
                  <w:szCs w:val="20"/>
                </w:rPr>
                <w:t>0ASUFBA00400J7</w:t>
              </w:r>
            </w:ins>
          </w:p>
        </w:tc>
        <w:tc>
          <w:tcPr>
            <w:tcW w:w="1547" w:type="dxa"/>
            <w:tcPrChange w:id="367" w:author="Lucas Yasuyuki Koroku" w:date="2022-06-27T15:20:00Z">
              <w:tcPr>
                <w:tcW w:w="1870" w:type="dxa"/>
              </w:tcPr>
            </w:tcPrChange>
          </w:tcPr>
          <w:p w14:paraId="7DBBA18E" w14:textId="77777777" w:rsidR="007D2D82" w:rsidRPr="00FF5F02" w:rsidRDefault="007D2D82" w:rsidP="000C2D17">
            <w:pPr>
              <w:jc w:val="both"/>
              <w:rPr>
                <w:ins w:id="368" w:author="Lucas Yasuyuki Koroku" w:date="2022-06-27T11:35:00Z"/>
                <w:rFonts w:ascii="Noto Mono" w:hAnsi="Noto Mono" w:cs="Noto Mono"/>
                <w:sz w:val="18"/>
                <w:szCs w:val="20"/>
              </w:rPr>
            </w:pPr>
            <w:ins w:id="369" w:author="Lucas Yasuyuki Koroku" w:date="2022-06-27T11:35:00Z">
              <w:r w:rsidRPr="00FF5F02">
                <w:rPr>
                  <w:rFonts w:ascii="Noto Mono" w:hAnsi="Noto Mono" w:cs="Noto Mono"/>
                  <w:sz w:val="18"/>
                  <w:szCs w:val="20"/>
                </w:rPr>
                <w:t>PP-000013239</w:t>
              </w:r>
            </w:ins>
          </w:p>
        </w:tc>
      </w:tr>
      <w:tr w:rsidR="007D2D82" w14:paraId="3F153081" w14:textId="77777777" w:rsidTr="007D2D82">
        <w:trPr>
          <w:ins w:id="370" w:author="Lucas Yasuyuki Koroku" w:date="2022-06-27T11:35:00Z"/>
        </w:trPr>
        <w:tc>
          <w:tcPr>
            <w:tcW w:w="952" w:type="dxa"/>
            <w:vMerge/>
            <w:tcPrChange w:id="371" w:author="Lucas Yasuyuki Koroku" w:date="2022-06-27T15:20:00Z">
              <w:tcPr>
                <w:tcW w:w="965" w:type="dxa"/>
                <w:vMerge/>
              </w:tcPr>
            </w:tcPrChange>
          </w:tcPr>
          <w:p w14:paraId="6A34CCAE" w14:textId="77777777" w:rsidR="007D2D82" w:rsidRDefault="007D2D82" w:rsidP="000C2D17">
            <w:pPr>
              <w:jc w:val="both"/>
              <w:rPr>
                <w:ins w:id="372" w:author="Lucas Yasuyuki Koroku" w:date="2022-06-27T11:35:00Z"/>
                <w:rFonts w:cs="Arial"/>
                <w:sz w:val="18"/>
                <w:szCs w:val="20"/>
              </w:rPr>
            </w:pPr>
          </w:p>
        </w:tc>
        <w:tc>
          <w:tcPr>
            <w:tcW w:w="2013" w:type="dxa"/>
            <w:tcPrChange w:id="373" w:author="Lucas Yasuyuki Koroku" w:date="2022-06-27T15:20:00Z">
              <w:tcPr>
                <w:tcW w:w="3324" w:type="dxa"/>
              </w:tcPr>
            </w:tcPrChange>
          </w:tcPr>
          <w:p w14:paraId="069D1AA9" w14:textId="77777777" w:rsidR="007D2D82" w:rsidRPr="00074E2D" w:rsidRDefault="007D2D82" w:rsidP="000C2D17">
            <w:pPr>
              <w:jc w:val="both"/>
              <w:rPr>
                <w:ins w:id="374" w:author="Lucas Yasuyuki Koroku" w:date="2022-06-27T11:35:00Z"/>
                <w:rFonts w:cs="Arial"/>
                <w:sz w:val="18"/>
                <w:szCs w:val="20"/>
              </w:rPr>
            </w:pPr>
            <w:proofErr w:type="spellStart"/>
            <w:ins w:id="375" w:author="Lucas Yasuyuki Koroku" w:date="2022-06-27T11:35:00Z">
              <w:r>
                <w:rPr>
                  <w:rFonts w:cs="Arial"/>
                  <w:sz w:val="18"/>
                  <w:szCs w:val="20"/>
                </w:rPr>
                <w:t>Mavic</w:t>
              </w:r>
              <w:proofErr w:type="spellEnd"/>
              <w:r>
                <w:rPr>
                  <w:rFonts w:cs="Arial"/>
                  <w:sz w:val="18"/>
                  <w:szCs w:val="20"/>
                </w:rPr>
                <w:t xml:space="preserve"> Air</w:t>
              </w:r>
            </w:ins>
          </w:p>
        </w:tc>
        <w:tc>
          <w:tcPr>
            <w:tcW w:w="1864" w:type="dxa"/>
            <w:tcPrChange w:id="376" w:author="Lucas Yasuyuki Koroku" w:date="2022-06-27T15:20:00Z">
              <w:tcPr>
                <w:tcW w:w="2186" w:type="dxa"/>
              </w:tcPr>
            </w:tcPrChange>
          </w:tcPr>
          <w:p w14:paraId="0344D1DD" w14:textId="776F1BCA" w:rsidR="007D2D82" w:rsidRPr="007D2D82" w:rsidRDefault="007D2D82" w:rsidP="000C2D17">
            <w:pPr>
              <w:jc w:val="both"/>
              <w:rPr>
                <w:ins w:id="377" w:author="Lucas Yasuyuki Koroku" w:date="2022-06-27T15:19:00Z"/>
                <w:rFonts w:cs="Arial"/>
                <w:sz w:val="18"/>
                <w:szCs w:val="20"/>
                <w:rPrChange w:id="378" w:author="Lucas Yasuyuki Koroku" w:date="2022-06-27T15:20:00Z">
                  <w:rPr>
                    <w:ins w:id="379" w:author="Lucas Yasuyuki Koroku" w:date="2022-06-27T15:19:00Z"/>
                    <w:rFonts w:ascii="Noto Mono" w:hAnsi="Noto Mono" w:cs="Noto Mono"/>
                    <w:sz w:val="18"/>
                    <w:szCs w:val="20"/>
                  </w:rPr>
                </w:rPrChange>
              </w:rPr>
            </w:pPr>
            <w:ins w:id="380" w:author="Lucas Yasuyuki Koroku" w:date="2022-06-27T15:20:00Z">
              <w:r>
                <w:rPr>
                  <w:rFonts w:cs="Arial"/>
                  <w:sz w:val="18"/>
                  <w:szCs w:val="20"/>
                </w:rPr>
                <w:t>UREFT</w:t>
              </w:r>
            </w:ins>
          </w:p>
        </w:tc>
        <w:tc>
          <w:tcPr>
            <w:tcW w:w="1969" w:type="dxa"/>
            <w:tcPrChange w:id="381" w:author="Lucas Yasuyuki Koroku" w:date="2022-06-27T15:20:00Z">
              <w:tcPr>
                <w:tcW w:w="2186" w:type="dxa"/>
              </w:tcPr>
            </w:tcPrChange>
          </w:tcPr>
          <w:p w14:paraId="54148B01" w14:textId="53EB41B6" w:rsidR="007D2D82" w:rsidRPr="00FF5F02" w:rsidRDefault="007D2D82" w:rsidP="000C2D17">
            <w:pPr>
              <w:jc w:val="both"/>
              <w:rPr>
                <w:ins w:id="382" w:author="Lucas Yasuyuki Koroku" w:date="2022-06-27T11:35:00Z"/>
                <w:rFonts w:ascii="Noto Mono" w:hAnsi="Noto Mono" w:cs="Noto Mono"/>
                <w:sz w:val="18"/>
                <w:szCs w:val="20"/>
              </w:rPr>
            </w:pPr>
            <w:ins w:id="383" w:author="Lucas Yasuyuki Koroku" w:date="2022-06-27T11:35:00Z">
              <w:r w:rsidRPr="00FF5F02">
                <w:rPr>
                  <w:rFonts w:ascii="Noto Mono" w:hAnsi="Noto Mono" w:cs="Noto Mono"/>
                  <w:sz w:val="18"/>
                  <w:szCs w:val="20"/>
                </w:rPr>
                <w:t>0K1DF1R2BDB435</w:t>
              </w:r>
            </w:ins>
          </w:p>
        </w:tc>
        <w:tc>
          <w:tcPr>
            <w:tcW w:w="1547" w:type="dxa"/>
            <w:tcPrChange w:id="384" w:author="Lucas Yasuyuki Koroku" w:date="2022-06-27T15:20:00Z">
              <w:tcPr>
                <w:tcW w:w="1870" w:type="dxa"/>
              </w:tcPr>
            </w:tcPrChange>
          </w:tcPr>
          <w:p w14:paraId="33257563" w14:textId="77777777" w:rsidR="007D2D82" w:rsidRPr="00FF5F02" w:rsidRDefault="007D2D82" w:rsidP="000C2D17">
            <w:pPr>
              <w:jc w:val="both"/>
              <w:rPr>
                <w:ins w:id="385" w:author="Lucas Yasuyuki Koroku" w:date="2022-06-27T11:35:00Z"/>
                <w:rFonts w:ascii="Noto Mono" w:hAnsi="Noto Mono" w:cs="Noto Mono"/>
                <w:sz w:val="18"/>
                <w:szCs w:val="20"/>
              </w:rPr>
            </w:pPr>
            <w:ins w:id="386" w:author="Lucas Yasuyuki Koroku" w:date="2022-06-27T11:35:00Z">
              <w:r w:rsidRPr="00FF5F02">
                <w:rPr>
                  <w:rFonts w:ascii="Noto Mono" w:hAnsi="Noto Mono" w:cs="Noto Mono"/>
                  <w:sz w:val="18"/>
                  <w:szCs w:val="20"/>
                </w:rPr>
                <w:t>PP-000013212</w:t>
              </w:r>
            </w:ins>
          </w:p>
        </w:tc>
      </w:tr>
      <w:tr w:rsidR="007D2D82" w14:paraId="2C3C602B" w14:textId="77777777" w:rsidTr="007D2D82">
        <w:trPr>
          <w:ins w:id="387" w:author="Lucas Yasuyuki Koroku" w:date="2022-06-27T11:35:00Z"/>
        </w:trPr>
        <w:tc>
          <w:tcPr>
            <w:tcW w:w="952" w:type="dxa"/>
            <w:vMerge/>
            <w:tcPrChange w:id="388" w:author="Lucas Yasuyuki Koroku" w:date="2022-06-27T15:20:00Z">
              <w:tcPr>
                <w:tcW w:w="965" w:type="dxa"/>
                <w:vMerge/>
              </w:tcPr>
            </w:tcPrChange>
          </w:tcPr>
          <w:p w14:paraId="2AF2A107" w14:textId="77777777" w:rsidR="007D2D82" w:rsidRDefault="007D2D82" w:rsidP="000C2D17">
            <w:pPr>
              <w:jc w:val="both"/>
              <w:rPr>
                <w:ins w:id="389" w:author="Lucas Yasuyuki Koroku" w:date="2022-06-27T11:35:00Z"/>
                <w:rFonts w:cs="Arial"/>
                <w:sz w:val="18"/>
                <w:szCs w:val="20"/>
              </w:rPr>
            </w:pPr>
          </w:p>
        </w:tc>
        <w:tc>
          <w:tcPr>
            <w:tcW w:w="2013" w:type="dxa"/>
            <w:tcPrChange w:id="390" w:author="Lucas Yasuyuki Koroku" w:date="2022-06-27T15:20:00Z">
              <w:tcPr>
                <w:tcW w:w="3324" w:type="dxa"/>
              </w:tcPr>
            </w:tcPrChange>
          </w:tcPr>
          <w:p w14:paraId="39184D0E" w14:textId="77777777" w:rsidR="007D2D82" w:rsidRPr="00074E2D" w:rsidRDefault="007D2D82" w:rsidP="000C2D17">
            <w:pPr>
              <w:jc w:val="both"/>
              <w:rPr>
                <w:ins w:id="391" w:author="Lucas Yasuyuki Koroku" w:date="2022-06-27T11:35:00Z"/>
                <w:rFonts w:cs="Arial"/>
                <w:sz w:val="18"/>
                <w:szCs w:val="20"/>
              </w:rPr>
            </w:pPr>
            <w:proofErr w:type="spellStart"/>
            <w:ins w:id="392" w:author="Lucas Yasuyuki Koroku" w:date="2022-06-27T11:35:00Z">
              <w:r>
                <w:rPr>
                  <w:rFonts w:cs="Arial"/>
                  <w:sz w:val="18"/>
                  <w:szCs w:val="20"/>
                </w:rPr>
                <w:t>Mavic</w:t>
              </w:r>
              <w:proofErr w:type="spellEnd"/>
              <w:r>
                <w:rPr>
                  <w:rFonts w:cs="Arial"/>
                  <w:sz w:val="18"/>
                  <w:szCs w:val="20"/>
                </w:rPr>
                <w:t xml:space="preserve"> Pro</w:t>
              </w:r>
            </w:ins>
          </w:p>
        </w:tc>
        <w:tc>
          <w:tcPr>
            <w:tcW w:w="1864" w:type="dxa"/>
            <w:tcPrChange w:id="393" w:author="Lucas Yasuyuki Koroku" w:date="2022-06-27T15:20:00Z">
              <w:tcPr>
                <w:tcW w:w="2186" w:type="dxa"/>
              </w:tcPr>
            </w:tcPrChange>
          </w:tcPr>
          <w:p w14:paraId="18D631BD" w14:textId="2BE0826E" w:rsidR="007D2D82" w:rsidRPr="007D2D82" w:rsidRDefault="007D2D82" w:rsidP="000C2D17">
            <w:pPr>
              <w:jc w:val="both"/>
              <w:rPr>
                <w:ins w:id="394" w:author="Lucas Yasuyuki Koroku" w:date="2022-06-27T15:19:00Z"/>
                <w:rFonts w:cs="Arial"/>
                <w:sz w:val="18"/>
                <w:szCs w:val="20"/>
                <w:rPrChange w:id="395" w:author="Lucas Yasuyuki Koroku" w:date="2022-06-27T15:20:00Z">
                  <w:rPr>
                    <w:ins w:id="396" w:author="Lucas Yasuyuki Koroku" w:date="2022-06-27T15:19:00Z"/>
                    <w:rFonts w:ascii="Noto Mono" w:hAnsi="Noto Mono" w:cs="Noto Mono"/>
                    <w:sz w:val="18"/>
                    <w:szCs w:val="20"/>
                  </w:rPr>
                </w:rPrChange>
              </w:rPr>
            </w:pPr>
            <w:ins w:id="397" w:author="Lucas Yasuyuki Koroku" w:date="2022-06-27T15:21:00Z">
              <w:r>
                <w:rPr>
                  <w:rFonts w:cs="Arial"/>
                  <w:sz w:val="18"/>
                  <w:szCs w:val="20"/>
                </w:rPr>
                <w:t>URESV</w:t>
              </w:r>
            </w:ins>
          </w:p>
        </w:tc>
        <w:tc>
          <w:tcPr>
            <w:tcW w:w="1969" w:type="dxa"/>
            <w:tcPrChange w:id="398" w:author="Lucas Yasuyuki Koroku" w:date="2022-06-27T15:20:00Z">
              <w:tcPr>
                <w:tcW w:w="2186" w:type="dxa"/>
              </w:tcPr>
            </w:tcPrChange>
          </w:tcPr>
          <w:p w14:paraId="7450DECF" w14:textId="0233D099" w:rsidR="007D2D82" w:rsidRPr="00FF5F02" w:rsidRDefault="007D2D82" w:rsidP="000C2D17">
            <w:pPr>
              <w:jc w:val="both"/>
              <w:rPr>
                <w:ins w:id="399" w:author="Lucas Yasuyuki Koroku" w:date="2022-06-27T11:35:00Z"/>
                <w:rFonts w:ascii="Noto Mono" w:hAnsi="Noto Mono" w:cs="Noto Mono"/>
                <w:sz w:val="18"/>
                <w:szCs w:val="20"/>
              </w:rPr>
            </w:pPr>
            <w:ins w:id="400" w:author="Lucas Yasuyuki Koroku" w:date="2022-06-27T11:35:00Z">
              <w:r w:rsidRPr="00FF5F02">
                <w:rPr>
                  <w:rFonts w:ascii="Noto Mono" w:hAnsi="Noto Mono" w:cs="Noto Mono"/>
                  <w:sz w:val="18"/>
                  <w:szCs w:val="20"/>
                </w:rPr>
                <w:t>08Q1FBJ00S0131</w:t>
              </w:r>
            </w:ins>
          </w:p>
        </w:tc>
        <w:tc>
          <w:tcPr>
            <w:tcW w:w="1547" w:type="dxa"/>
            <w:tcPrChange w:id="401" w:author="Lucas Yasuyuki Koroku" w:date="2022-06-27T15:20:00Z">
              <w:tcPr>
                <w:tcW w:w="1870" w:type="dxa"/>
              </w:tcPr>
            </w:tcPrChange>
          </w:tcPr>
          <w:p w14:paraId="5D80AB66" w14:textId="77777777" w:rsidR="007D2D82" w:rsidRPr="00FF5F02" w:rsidRDefault="007D2D82" w:rsidP="000C2D17">
            <w:pPr>
              <w:jc w:val="both"/>
              <w:rPr>
                <w:ins w:id="402" w:author="Lucas Yasuyuki Koroku" w:date="2022-06-27T11:35:00Z"/>
                <w:rFonts w:ascii="Noto Mono" w:hAnsi="Noto Mono" w:cs="Noto Mono"/>
                <w:sz w:val="18"/>
                <w:szCs w:val="20"/>
              </w:rPr>
            </w:pPr>
            <w:ins w:id="403" w:author="Lucas Yasuyuki Koroku" w:date="2022-06-27T11:35:00Z">
              <w:r w:rsidRPr="00FF5F02">
                <w:rPr>
                  <w:rFonts w:ascii="Noto Mono" w:hAnsi="Noto Mono" w:cs="Noto Mono"/>
                  <w:sz w:val="18"/>
                  <w:szCs w:val="20"/>
                </w:rPr>
                <w:t>PP-000013240</w:t>
              </w:r>
            </w:ins>
          </w:p>
        </w:tc>
      </w:tr>
      <w:tr w:rsidR="007D2D82" w14:paraId="4190B836" w14:textId="77777777" w:rsidTr="007D2D82">
        <w:trPr>
          <w:ins w:id="404" w:author="Lucas Yasuyuki Koroku" w:date="2022-06-27T11:35:00Z"/>
        </w:trPr>
        <w:tc>
          <w:tcPr>
            <w:tcW w:w="952" w:type="dxa"/>
            <w:vMerge/>
            <w:tcPrChange w:id="405" w:author="Lucas Yasuyuki Koroku" w:date="2022-06-27T15:20:00Z">
              <w:tcPr>
                <w:tcW w:w="965" w:type="dxa"/>
                <w:vMerge/>
              </w:tcPr>
            </w:tcPrChange>
          </w:tcPr>
          <w:p w14:paraId="23420B9E" w14:textId="77777777" w:rsidR="007D2D82" w:rsidRDefault="007D2D82" w:rsidP="000C2D17">
            <w:pPr>
              <w:jc w:val="both"/>
              <w:rPr>
                <w:ins w:id="406" w:author="Lucas Yasuyuki Koroku" w:date="2022-06-27T11:35:00Z"/>
                <w:rFonts w:cs="Arial"/>
                <w:sz w:val="18"/>
                <w:szCs w:val="20"/>
              </w:rPr>
            </w:pPr>
          </w:p>
        </w:tc>
        <w:tc>
          <w:tcPr>
            <w:tcW w:w="2013" w:type="dxa"/>
            <w:tcPrChange w:id="407" w:author="Lucas Yasuyuki Koroku" w:date="2022-06-27T15:20:00Z">
              <w:tcPr>
                <w:tcW w:w="3324" w:type="dxa"/>
              </w:tcPr>
            </w:tcPrChange>
          </w:tcPr>
          <w:p w14:paraId="37C47681" w14:textId="77777777" w:rsidR="007D2D82" w:rsidRPr="00074E2D" w:rsidRDefault="007D2D82" w:rsidP="000C2D17">
            <w:pPr>
              <w:jc w:val="both"/>
              <w:rPr>
                <w:ins w:id="408" w:author="Lucas Yasuyuki Koroku" w:date="2022-06-27T11:35:00Z"/>
                <w:rFonts w:cs="Arial"/>
                <w:sz w:val="18"/>
                <w:szCs w:val="20"/>
              </w:rPr>
            </w:pPr>
            <w:proofErr w:type="spellStart"/>
            <w:ins w:id="409" w:author="Lucas Yasuyuki Koroku" w:date="2022-06-27T11:35:00Z">
              <w:r>
                <w:rPr>
                  <w:rFonts w:cs="Arial"/>
                  <w:sz w:val="18"/>
                  <w:szCs w:val="20"/>
                </w:rPr>
                <w:t>Mavic</w:t>
              </w:r>
              <w:proofErr w:type="spellEnd"/>
              <w:r>
                <w:rPr>
                  <w:rFonts w:cs="Arial"/>
                  <w:sz w:val="18"/>
                  <w:szCs w:val="20"/>
                </w:rPr>
                <w:t xml:space="preserve"> Pro</w:t>
              </w:r>
            </w:ins>
          </w:p>
        </w:tc>
        <w:tc>
          <w:tcPr>
            <w:tcW w:w="1864" w:type="dxa"/>
            <w:tcPrChange w:id="410" w:author="Lucas Yasuyuki Koroku" w:date="2022-06-27T15:20:00Z">
              <w:tcPr>
                <w:tcW w:w="2186" w:type="dxa"/>
              </w:tcPr>
            </w:tcPrChange>
          </w:tcPr>
          <w:p w14:paraId="415627FA" w14:textId="52ABDC03" w:rsidR="007D2D82" w:rsidRPr="007D2D82" w:rsidRDefault="007D2D82" w:rsidP="000C2D17">
            <w:pPr>
              <w:jc w:val="both"/>
              <w:rPr>
                <w:ins w:id="411" w:author="Lucas Yasuyuki Koroku" w:date="2022-06-27T15:19:00Z"/>
                <w:rFonts w:cs="Arial"/>
                <w:sz w:val="18"/>
                <w:szCs w:val="20"/>
                <w:rPrChange w:id="412" w:author="Lucas Yasuyuki Koroku" w:date="2022-06-27T15:20:00Z">
                  <w:rPr>
                    <w:ins w:id="413" w:author="Lucas Yasuyuki Koroku" w:date="2022-06-27T15:19:00Z"/>
                    <w:rFonts w:ascii="Noto Mono" w:hAnsi="Noto Mono" w:cs="Noto Mono"/>
                    <w:sz w:val="18"/>
                    <w:szCs w:val="20"/>
                  </w:rPr>
                </w:rPrChange>
              </w:rPr>
            </w:pPr>
            <w:ins w:id="414" w:author="Lucas Yasuyuki Koroku" w:date="2022-06-27T15:21:00Z">
              <w:r>
                <w:rPr>
                  <w:rFonts w:cs="Arial"/>
                  <w:sz w:val="18"/>
                  <w:szCs w:val="20"/>
                </w:rPr>
                <w:t>GREMN-Norte 1</w:t>
              </w:r>
            </w:ins>
          </w:p>
        </w:tc>
        <w:tc>
          <w:tcPr>
            <w:tcW w:w="1969" w:type="dxa"/>
            <w:tcPrChange w:id="415" w:author="Lucas Yasuyuki Koroku" w:date="2022-06-27T15:20:00Z">
              <w:tcPr>
                <w:tcW w:w="2186" w:type="dxa"/>
              </w:tcPr>
            </w:tcPrChange>
          </w:tcPr>
          <w:p w14:paraId="0702FEFF" w14:textId="6C3ED3F4" w:rsidR="007D2D82" w:rsidRPr="00FF5F02" w:rsidRDefault="007D2D82" w:rsidP="000C2D17">
            <w:pPr>
              <w:jc w:val="both"/>
              <w:rPr>
                <w:ins w:id="416" w:author="Lucas Yasuyuki Koroku" w:date="2022-06-27T11:35:00Z"/>
                <w:rFonts w:ascii="Noto Mono" w:hAnsi="Noto Mono" w:cs="Noto Mono"/>
                <w:sz w:val="18"/>
                <w:szCs w:val="20"/>
              </w:rPr>
            </w:pPr>
            <w:ins w:id="417" w:author="Lucas Yasuyuki Koroku" w:date="2022-06-27T11:35:00Z">
              <w:r w:rsidRPr="00FF5F02">
                <w:rPr>
                  <w:rFonts w:ascii="Noto Mono" w:hAnsi="Noto Mono" w:cs="Noto Mono"/>
                  <w:sz w:val="18"/>
                  <w:szCs w:val="20"/>
                </w:rPr>
                <w:t>08QDE3T012004X</w:t>
              </w:r>
            </w:ins>
          </w:p>
        </w:tc>
        <w:tc>
          <w:tcPr>
            <w:tcW w:w="1547" w:type="dxa"/>
            <w:tcPrChange w:id="418" w:author="Lucas Yasuyuki Koroku" w:date="2022-06-27T15:20:00Z">
              <w:tcPr>
                <w:tcW w:w="1870" w:type="dxa"/>
              </w:tcPr>
            </w:tcPrChange>
          </w:tcPr>
          <w:p w14:paraId="18FD1EBB" w14:textId="77777777" w:rsidR="007D2D82" w:rsidRPr="00FF5F02" w:rsidRDefault="007D2D82" w:rsidP="000C2D17">
            <w:pPr>
              <w:jc w:val="both"/>
              <w:rPr>
                <w:ins w:id="419" w:author="Lucas Yasuyuki Koroku" w:date="2022-06-27T11:35:00Z"/>
                <w:rFonts w:ascii="Noto Mono" w:hAnsi="Noto Mono" w:cs="Noto Mono"/>
                <w:sz w:val="18"/>
                <w:szCs w:val="20"/>
              </w:rPr>
            </w:pPr>
            <w:ins w:id="420" w:author="Lucas Yasuyuki Koroku" w:date="2022-06-27T11:35:00Z">
              <w:r w:rsidRPr="00FF5F02">
                <w:rPr>
                  <w:rFonts w:ascii="Noto Mono" w:hAnsi="Noto Mono" w:cs="Noto Mono"/>
                  <w:sz w:val="18"/>
                  <w:szCs w:val="20"/>
                </w:rPr>
                <w:t>PP-000013206</w:t>
              </w:r>
            </w:ins>
          </w:p>
        </w:tc>
      </w:tr>
      <w:tr w:rsidR="007D2D82" w14:paraId="63E7273E" w14:textId="77777777" w:rsidTr="007D2D82">
        <w:trPr>
          <w:ins w:id="421" w:author="Lucas Yasuyuki Koroku" w:date="2022-06-27T11:35:00Z"/>
        </w:trPr>
        <w:tc>
          <w:tcPr>
            <w:tcW w:w="952" w:type="dxa"/>
            <w:vMerge/>
            <w:tcPrChange w:id="422" w:author="Lucas Yasuyuki Koroku" w:date="2022-06-27T15:20:00Z">
              <w:tcPr>
                <w:tcW w:w="965" w:type="dxa"/>
                <w:vMerge/>
              </w:tcPr>
            </w:tcPrChange>
          </w:tcPr>
          <w:p w14:paraId="67F7C602" w14:textId="77777777" w:rsidR="007D2D82" w:rsidRDefault="007D2D82" w:rsidP="000C2D17">
            <w:pPr>
              <w:jc w:val="both"/>
              <w:rPr>
                <w:ins w:id="423" w:author="Lucas Yasuyuki Koroku" w:date="2022-06-27T11:35:00Z"/>
                <w:rFonts w:cs="Arial"/>
                <w:sz w:val="18"/>
                <w:szCs w:val="20"/>
              </w:rPr>
            </w:pPr>
          </w:p>
        </w:tc>
        <w:tc>
          <w:tcPr>
            <w:tcW w:w="2013" w:type="dxa"/>
            <w:tcPrChange w:id="424" w:author="Lucas Yasuyuki Koroku" w:date="2022-06-27T15:20:00Z">
              <w:tcPr>
                <w:tcW w:w="3324" w:type="dxa"/>
              </w:tcPr>
            </w:tcPrChange>
          </w:tcPr>
          <w:p w14:paraId="27742520" w14:textId="77777777" w:rsidR="007D2D82" w:rsidRPr="00074E2D" w:rsidRDefault="007D2D82" w:rsidP="000C2D17">
            <w:pPr>
              <w:jc w:val="both"/>
              <w:rPr>
                <w:ins w:id="425" w:author="Lucas Yasuyuki Koroku" w:date="2022-06-27T11:35:00Z"/>
                <w:rFonts w:cs="Arial"/>
                <w:sz w:val="18"/>
                <w:szCs w:val="20"/>
              </w:rPr>
            </w:pPr>
            <w:proofErr w:type="spellStart"/>
            <w:ins w:id="426" w:author="Lucas Yasuyuki Koroku" w:date="2022-06-27T11:35:00Z">
              <w:r>
                <w:rPr>
                  <w:rFonts w:cs="Arial"/>
                  <w:sz w:val="18"/>
                  <w:szCs w:val="20"/>
                </w:rPr>
                <w:t>Mavic</w:t>
              </w:r>
              <w:proofErr w:type="spellEnd"/>
              <w:r>
                <w:rPr>
                  <w:rFonts w:cs="Arial"/>
                  <w:sz w:val="18"/>
                  <w:szCs w:val="20"/>
                </w:rPr>
                <w:t xml:space="preserve"> Pro</w:t>
              </w:r>
            </w:ins>
          </w:p>
        </w:tc>
        <w:tc>
          <w:tcPr>
            <w:tcW w:w="1864" w:type="dxa"/>
            <w:tcPrChange w:id="427" w:author="Lucas Yasuyuki Koroku" w:date="2022-06-27T15:20:00Z">
              <w:tcPr>
                <w:tcW w:w="2186" w:type="dxa"/>
              </w:tcPr>
            </w:tcPrChange>
          </w:tcPr>
          <w:p w14:paraId="752FCEE4" w14:textId="2ADAF67B" w:rsidR="007D2D82" w:rsidRPr="007D2D82" w:rsidRDefault="007D2D82" w:rsidP="000C2D17">
            <w:pPr>
              <w:jc w:val="both"/>
              <w:rPr>
                <w:ins w:id="428" w:author="Lucas Yasuyuki Koroku" w:date="2022-06-27T15:19:00Z"/>
                <w:rFonts w:cs="Arial"/>
                <w:sz w:val="18"/>
                <w:szCs w:val="20"/>
                <w:rPrChange w:id="429" w:author="Lucas Yasuyuki Koroku" w:date="2022-06-27T15:20:00Z">
                  <w:rPr>
                    <w:ins w:id="430" w:author="Lucas Yasuyuki Koroku" w:date="2022-06-27T15:19:00Z"/>
                    <w:rFonts w:ascii="Noto Mono" w:hAnsi="Noto Mono" w:cs="Noto Mono"/>
                    <w:sz w:val="18"/>
                    <w:szCs w:val="20"/>
                  </w:rPr>
                </w:rPrChange>
              </w:rPr>
            </w:pPr>
            <w:ins w:id="431" w:author="Lucas Yasuyuki Koroku" w:date="2022-06-27T15:21:00Z">
              <w:r>
                <w:rPr>
                  <w:rFonts w:cs="Arial"/>
                  <w:sz w:val="18"/>
                  <w:szCs w:val="20"/>
                </w:rPr>
                <w:t>GRESP-Sudeste 2</w:t>
              </w:r>
            </w:ins>
          </w:p>
        </w:tc>
        <w:tc>
          <w:tcPr>
            <w:tcW w:w="1969" w:type="dxa"/>
            <w:tcPrChange w:id="432" w:author="Lucas Yasuyuki Koroku" w:date="2022-06-27T15:20:00Z">
              <w:tcPr>
                <w:tcW w:w="2186" w:type="dxa"/>
              </w:tcPr>
            </w:tcPrChange>
          </w:tcPr>
          <w:p w14:paraId="2DC113C5" w14:textId="21487EA9" w:rsidR="007D2D82" w:rsidRPr="00FF5F02" w:rsidRDefault="007D2D82" w:rsidP="000C2D17">
            <w:pPr>
              <w:jc w:val="both"/>
              <w:rPr>
                <w:ins w:id="433" w:author="Lucas Yasuyuki Koroku" w:date="2022-06-27T11:35:00Z"/>
                <w:rFonts w:ascii="Noto Mono" w:hAnsi="Noto Mono" w:cs="Noto Mono"/>
                <w:sz w:val="18"/>
                <w:szCs w:val="20"/>
              </w:rPr>
            </w:pPr>
            <w:ins w:id="434" w:author="Lucas Yasuyuki Koroku" w:date="2022-06-27T11:35:00Z">
              <w:r w:rsidRPr="00FF5F02">
                <w:rPr>
                  <w:rFonts w:ascii="Noto Mono" w:hAnsi="Noto Mono" w:cs="Noto Mono"/>
                  <w:sz w:val="18"/>
                  <w:szCs w:val="20"/>
                </w:rPr>
                <w:t>08QCEC202201L3</w:t>
              </w:r>
            </w:ins>
          </w:p>
        </w:tc>
        <w:tc>
          <w:tcPr>
            <w:tcW w:w="1547" w:type="dxa"/>
            <w:tcPrChange w:id="435" w:author="Lucas Yasuyuki Koroku" w:date="2022-06-27T15:20:00Z">
              <w:tcPr>
                <w:tcW w:w="1870" w:type="dxa"/>
              </w:tcPr>
            </w:tcPrChange>
          </w:tcPr>
          <w:p w14:paraId="6320298E" w14:textId="77777777" w:rsidR="007D2D82" w:rsidRPr="00FF5F02" w:rsidRDefault="007D2D82" w:rsidP="000C2D17">
            <w:pPr>
              <w:jc w:val="both"/>
              <w:rPr>
                <w:ins w:id="436" w:author="Lucas Yasuyuki Koroku" w:date="2022-06-27T11:35:00Z"/>
                <w:rFonts w:ascii="Noto Mono" w:hAnsi="Noto Mono" w:cs="Noto Mono"/>
                <w:sz w:val="18"/>
                <w:szCs w:val="20"/>
              </w:rPr>
            </w:pPr>
            <w:ins w:id="437" w:author="Lucas Yasuyuki Koroku" w:date="2022-06-27T11:35:00Z">
              <w:r w:rsidRPr="00FF5F02">
                <w:rPr>
                  <w:rFonts w:ascii="Noto Mono" w:hAnsi="Noto Mono" w:cs="Noto Mono"/>
                  <w:sz w:val="18"/>
                  <w:szCs w:val="20"/>
                </w:rPr>
                <w:t>PP-202021028</w:t>
              </w:r>
            </w:ins>
          </w:p>
        </w:tc>
      </w:tr>
    </w:tbl>
    <w:p w14:paraId="35D95CA0" w14:textId="6C7A6C1E" w:rsidR="008B63B9" w:rsidRPr="00A736B0" w:rsidRDefault="008B63B9">
      <w:pPr>
        <w:numPr>
          <w:ilvl w:val="1"/>
          <w:numId w:val="1"/>
        </w:numPr>
        <w:spacing w:before="120" w:after="120" w:line="276" w:lineRule="auto"/>
        <w:ind w:left="425" w:firstLine="0"/>
        <w:jc w:val="both"/>
        <w:rPr>
          <w:ins w:id="438" w:author="Lucas Yasuyuki Koroku" w:date="2022-06-27T11:35:00Z"/>
        </w:rPr>
        <w:pPrChange w:id="439" w:author="Lucas Yasuyuki Koroku" w:date="2022-06-27T14:56:00Z">
          <w:pPr>
            <w:numPr>
              <w:ilvl w:val="1"/>
              <w:numId w:val="1"/>
            </w:numPr>
            <w:spacing w:before="120" w:after="120" w:line="276" w:lineRule="auto"/>
            <w:ind w:left="716" w:hanging="432"/>
            <w:jc w:val="both"/>
          </w:pPr>
        </w:pPrChange>
      </w:pPr>
      <w:ins w:id="440" w:author="Lucas Yasuyuki Koroku" w:date="2022-06-27T11:35:00Z">
        <w:r>
          <w:rPr>
            <w:rFonts w:cs="Arial"/>
            <w:szCs w:val="20"/>
          </w:rPr>
          <w:t xml:space="preserve">Os </w:t>
        </w:r>
        <w:r w:rsidRPr="00A736B0">
          <w:t xml:space="preserve">equipamentos </w:t>
        </w:r>
      </w:ins>
      <w:ins w:id="441" w:author="Lucas Yasuyuki Koroku" w:date="2022-06-28T09:38:00Z">
        <w:r w:rsidR="00AF55C2">
          <w:t>podem ser operados</w:t>
        </w:r>
      </w:ins>
      <w:ins w:id="442" w:author="Lucas Yasuyuki Koroku" w:date="2022-06-27T11:35:00Z">
        <w:r w:rsidRPr="00A736B0">
          <w:t xml:space="preserve"> nos termos do item E94.103(h), do Regulamento Brasileiro de Aviação Civil Especial – RBAC-E nº 94, emenda nº 02</w:t>
        </w:r>
        <w:r w:rsidR="004C2B3F">
          <w:t xml:space="preserve">, conforme anuência da ANAC, </w:t>
        </w:r>
      </w:ins>
      <w:ins w:id="443" w:author="Lucas Yasuyuki Koroku" w:date="2022-06-28T09:38:00Z">
        <w:r w:rsidR="00AF55C2">
          <w:t>bem como em operaç</w:t>
        </w:r>
      </w:ins>
      <w:ins w:id="444" w:author="Lucas Yasuyuki Koroku" w:date="2022-06-28T09:40:00Z">
        <w:r w:rsidR="00AF55C2">
          <w:t xml:space="preserve">ões </w:t>
        </w:r>
      </w:ins>
      <w:ins w:id="445" w:author="Lucas Yasuyuki Koroku" w:date="2022-06-28T09:42:00Z">
        <w:r w:rsidR="00AF55C2">
          <w:t>cujo acesso ao espaço aéreo se dá</w:t>
        </w:r>
      </w:ins>
      <w:ins w:id="446" w:author="Lucas Yasuyuki Koroku" w:date="2022-06-28T09:41:00Z">
        <w:r w:rsidR="00AF55C2">
          <w:t xml:space="preserve"> </w:t>
        </w:r>
      </w:ins>
      <w:ins w:id="447" w:author="Lucas Yasuyuki Koroku" w:date="2022-06-28T09:42:00Z">
        <w:r w:rsidR="00AF55C2">
          <w:t xml:space="preserve">em </w:t>
        </w:r>
      </w:ins>
      <w:ins w:id="448" w:author="Lucas Yasuyuki Koroku" w:date="2022-06-28T09:41:00Z">
        <w:r w:rsidR="00AF55C2">
          <w:t>proveito dos órgãos ligados ao Governo</w:t>
        </w:r>
      </w:ins>
      <w:ins w:id="449" w:author="Lucas Yasuyuki Koroku" w:date="2022-06-28T09:42:00Z">
        <w:r w:rsidR="00AF55C2">
          <w:t xml:space="preserve">, como disposto no </w:t>
        </w:r>
      </w:ins>
      <w:ins w:id="450" w:author="Lucas Yasuyuki Koroku" w:date="2022-06-28T09:43:00Z">
        <w:r w:rsidR="00AF55C2">
          <w:t>Manual do Comando da Aeronáutica – MCA nº 56-3/2020</w:t>
        </w:r>
      </w:ins>
      <w:ins w:id="451" w:author="Lucas Yasuyuki Koroku" w:date="2022-06-27T18:02:00Z">
        <w:r w:rsidR="004C2B3F">
          <w:t>.</w:t>
        </w:r>
      </w:ins>
    </w:p>
    <w:p w14:paraId="6EC33D90" w14:textId="0970C7EA" w:rsidR="008B63B9" w:rsidRPr="00A736B0" w:rsidRDefault="008B63B9">
      <w:pPr>
        <w:numPr>
          <w:ilvl w:val="1"/>
          <w:numId w:val="1"/>
        </w:numPr>
        <w:spacing w:before="120" w:after="120" w:line="276" w:lineRule="auto"/>
        <w:ind w:left="425" w:firstLine="0"/>
        <w:jc w:val="both"/>
        <w:rPr>
          <w:ins w:id="452" w:author="Lucas Yasuyuki Koroku" w:date="2022-06-27T11:35:00Z"/>
        </w:rPr>
        <w:pPrChange w:id="453" w:author="Lucas Yasuyuki Koroku" w:date="2022-06-27T14:56:00Z">
          <w:pPr>
            <w:numPr>
              <w:ilvl w:val="1"/>
              <w:numId w:val="1"/>
            </w:numPr>
            <w:spacing w:before="120" w:after="120" w:line="276" w:lineRule="auto"/>
            <w:ind w:left="716" w:hanging="432"/>
            <w:jc w:val="both"/>
          </w:pPr>
        </w:pPrChange>
      </w:pPr>
      <w:ins w:id="454" w:author="Lucas Yasuyuki Koroku" w:date="2022-06-27T11:35:00Z">
        <w:r w:rsidRPr="00A736B0">
          <w:t>Poderá ser emitida uma apólice para o conjunto de oito aeronaves.</w:t>
        </w:r>
      </w:ins>
    </w:p>
    <w:p w14:paraId="531DBC8A" w14:textId="77777777" w:rsidR="008B63B9" w:rsidRDefault="008B63B9">
      <w:pPr>
        <w:numPr>
          <w:ilvl w:val="1"/>
          <w:numId w:val="1"/>
        </w:numPr>
        <w:spacing w:before="120" w:after="120" w:line="276" w:lineRule="auto"/>
        <w:ind w:left="425" w:firstLine="0"/>
        <w:jc w:val="both"/>
        <w:rPr>
          <w:ins w:id="455" w:author="Lucas Yasuyuki Koroku" w:date="2022-06-27T11:35:00Z"/>
          <w:rFonts w:cs="Arial"/>
          <w:szCs w:val="20"/>
        </w:rPr>
        <w:pPrChange w:id="456" w:author="Lucas Yasuyuki Koroku" w:date="2022-06-27T14:56:00Z">
          <w:pPr>
            <w:numPr>
              <w:ilvl w:val="1"/>
              <w:numId w:val="1"/>
            </w:numPr>
            <w:spacing w:before="120" w:after="120" w:line="276" w:lineRule="auto"/>
            <w:ind w:left="716" w:hanging="432"/>
            <w:jc w:val="both"/>
          </w:pPr>
        </w:pPrChange>
      </w:pPr>
      <w:ins w:id="457" w:author="Lucas Yasuyuki Koroku" w:date="2022-06-27T11:35:00Z">
        <w:r w:rsidRPr="00A736B0">
          <w:t>O seguro deve</w:t>
        </w:r>
        <w:r>
          <w:rPr>
            <w:rFonts w:cs="Arial"/>
            <w:szCs w:val="20"/>
          </w:rPr>
          <w:t xml:space="preserve"> cobrir o valor mínimo de acordo com o previsto pela Lei nº 7.565/1986 (Código Brasileiro de Aeronáutica) e pela Resolução nº 37/2008 da ANAC, suas atualizações, além de outras normas aplicáveis.</w:t>
        </w:r>
      </w:ins>
    </w:p>
    <w:p w14:paraId="36D6E475" w14:textId="55015DDE" w:rsidR="008B63B9" w:rsidRDefault="008B63B9">
      <w:pPr>
        <w:numPr>
          <w:ilvl w:val="1"/>
          <w:numId w:val="1"/>
        </w:numPr>
        <w:spacing w:before="120" w:after="120" w:line="276" w:lineRule="auto"/>
        <w:ind w:left="425" w:firstLine="0"/>
        <w:jc w:val="both"/>
        <w:rPr>
          <w:ins w:id="458" w:author="Lucas Yasuyuki Koroku" w:date="2022-06-27T11:35:00Z"/>
          <w:rFonts w:cs="Arial"/>
          <w:szCs w:val="20"/>
        </w:rPr>
        <w:pPrChange w:id="459" w:author="Lucas Yasuyuki Koroku" w:date="2022-06-27T14:56:00Z">
          <w:pPr>
            <w:numPr>
              <w:ilvl w:val="1"/>
              <w:numId w:val="1"/>
            </w:numPr>
            <w:spacing w:before="120" w:after="120" w:line="276" w:lineRule="auto"/>
            <w:ind w:left="716" w:hanging="432"/>
            <w:jc w:val="both"/>
          </w:pPr>
        </w:pPrChange>
      </w:pPr>
      <w:ins w:id="460" w:author="Lucas Yasuyuki Koroku" w:date="2022-06-27T11:35:00Z">
        <w:r>
          <w:rPr>
            <w:rFonts w:cs="Arial"/>
            <w:szCs w:val="20"/>
          </w:rPr>
          <w:lastRenderedPageBreak/>
          <w:t xml:space="preserve">A abrangência securitária incluirá, no mínimo, as </w:t>
        </w:r>
      </w:ins>
      <w:ins w:id="461" w:author="Lucas Yasuyuki Koroku" w:date="2022-07-05T17:16:00Z">
        <w:r w:rsidR="00666EC3">
          <w:rPr>
            <w:rFonts w:cs="Arial"/>
            <w:szCs w:val="20"/>
          </w:rPr>
          <w:t xml:space="preserve">Condições Gerais da modalidade do seguro, conforme o Anexo II da Resolução CNSP nº 355/2017, </w:t>
        </w:r>
      </w:ins>
      <w:ins w:id="462" w:author="Lucas Yasuyuki Koroku" w:date="2022-07-05T17:50:00Z">
        <w:r w:rsidR="004A30CA">
          <w:rPr>
            <w:rFonts w:cs="Arial"/>
            <w:szCs w:val="20"/>
          </w:rPr>
          <w:t>e</w:t>
        </w:r>
      </w:ins>
      <w:ins w:id="463" w:author="Lucas Yasuyuki Koroku" w:date="2022-07-05T17:16:00Z">
        <w:r w:rsidR="004A30CA">
          <w:rPr>
            <w:rFonts w:cs="Arial"/>
            <w:szCs w:val="20"/>
          </w:rPr>
          <w:t xml:space="preserve"> as</w:t>
        </w:r>
      </w:ins>
      <w:ins w:id="464" w:author="Lucas Yasuyuki Koroku" w:date="2022-06-27T11:35:00Z">
        <w:r>
          <w:rPr>
            <w:rFonts w:cs="Arial"/>
            <w:szCs w:val="20"/>
          </w:rPr>
          <w:t xml:space="preserve"> </w:t>
        </w:r>
        <w:r w:rsidR="004A30CA">
          <w:rPr>
            <w:rFonts w:cs="Arial"/>
            <w:szCs w:val="20"/>
          </w:rPr>
          <w:t>Coberturas Básicas</w:t>
        </w:r>
      </w:ins>
      <w:ins w:id="465" w:author="Lucas Yasuyuki Koroku" w:date="2022-07-05T17:50:00Z">
        <w:r w:rsidR="004A30CA">
          <w:rPr>
            <w:rFonts w:cs="Arial"/>
            <w:szCs w:val="20"/>
          </w:rPr>
          <w:t xml:space="preserve"> nº 3 (Responsabilidade civil por danos pessoais e/ou danos materiais, causados a terceiros não transportados, na superfície) e nº 4 (Responsabilidade civil por </w:t>
        </w:r>
        <w:proofErr w:type="gramStart"/>
        <w:r w:rsidR="004A30CA">
          <w:rPr>
            <w:rFonts w:cs="Arial"/>
            <w:szCs w:val="20"/>
          </w:rPr>
          <w:t>abalroamento(</w:t>
        </w:r>
      </w:ins>
      <w:proofErr w:type="gramEnd"/>
      <w:ins w:id="466" w:author="Lucas Yasuyuki Koroku" w:date="2022-06-27T11:35:00Z">
        <w:r>
          <w:rPr>
            <w:rFonts w:cs="Arial"/>
            <w:szCs w:val="20"/>
          </w:rPr>
          <w:t xml:space="preserve">, </w:t>
        </w:r>
      </w:ins>
      <w:ins w:id="467" w:author="Lucas Yasuyuki Koroku" w:date="2022-07-05T17:21:00Z">
        <w:r w:rsidR="00666EC3">
          <w:rPr>
            <w:rFonts w:cs="Arial"/>
            <w:szCs w:val="20"/>
          </w:rPr>
          <w:t xml:space="preserve">conforme </w:t>
        </w:r>
      </w:ins>
      <w:ins w:id="468" w:author="Lucas Yasuyuki Koroku" w:date="2022-07-05T17:22:00Z">
        <w:r w:rsidR="00666EC3">
          <w:rPr>
            <w:rFonts w:cs="Arial"/>
            <w:szCs w:val="20"/>
          </w:rPr>
          <w:t xml:space="preserve">o </w:t>
        </w:r>
      </w:ins>
      <w:ins w:id="469" w:author="Lucas Yasuyuki Koroku" w:date="2022-07-05T17:21:00Z">
        <w:r w:rsidR="00666EC3">
          <w:rPr>
            <w:rFonts w:cs="Arial"/>
            <w:szCs w:val="20"/>
          </w:rPr>
          <w:t>art. 3º do Anexo II</w:t>
        </w:r>
      </w:ins>
      <w:ins w:id="470" w:author="Lucas Yasuyuki Koroku" w:date="2022-06-27T11:35:00Z">
        <w:r>
          <w:rPr>
            <w:rFonts w:cs="Arial"/>
            <w:szCs w:val="20"/>
          </w:rPr>
          <w:t xml:space="preserve"> d</w:t>
        </w:r>
      </w:ins>
      <w:ins w:id="471" w:author="Lucas Yasuyuki Koroku" w:date="2022-07-05T17:22:00Z">
        <w:r w:rsidR="00666EC3">
          <w:rPr>
            <w:rFonts w:cs="Arial"/>
            <w:szCs w:val="20"/>
          </w:rPr>
          <w:t>est</w:t>
        </w:r>
      </w:ins>
      <w:ins w:id="472" w:author="Lucas Yasuyuki Koroku" w:date="2022-06-27T11:35:00Z">
        <w:r>
          <w:rPr>
            <w:rFonts w:cs="Arial"/>
            <w:szCs w:val="20"/>
          </w:rPr>
          <w:t xml:space="preserve">a </w:t>
        </w:r>
      </w:ins>
      <w:ins w:id="473" w:author="Lucas Yasuyuki Koroku" w:date="2022-07-05T17:17:00Z">
        <w:r w:rsidR="00666EC3">
          <w:rPr>
            <w:rFonts w:cs="Arial"/>
            <w:szCs w:val="20"/>
          </w:rPr>
          <w:t xml:space="preserve">mesma </w:t>
        </w:r>
      </w:ins>
      <w:ins w:id="474" w:author="Lucas Yasuyuki Koroku" w:date="2022-06-27T11:35:00Z">
        <w:r>
          <w:rPr>
            <w:rFonts w:cs="Arial"/>
            <w:szCs w:val="20"/>
          </w:rPr>
          <w:t>Resolução</w:t>
        </w:r>
      </w:ins>
      <w:ins w:id="475" w:author="Lucas Yasuyuki Koroku" w:date="2022-07-05T17:50:00Z">
        <w:r w:rsidR="004A30CA">
          <w:rPr>
            <w:rFonts w:cs="Arial"/>
            <w:szCs w:val="20"/>
          </w:rPr>
          <w:t>.</w:t>
        </w:r>
      </w:ins>
    </w:p>
    <w:p w14:paraId="75C9D425" w14:textId="77777777" w:rsidR="008B63B9" w:rsidRPr="00FF5F02" w:rsidRDefault="008B63B9">
      <w:pPr>
        <w:numPr>
          <w:ilvl w:val="1"/>
          <w:numId w:val="1"/>
        </w:numPr>
        <w:spacing w:before="120" w:after="120" w:line="276" w:lineRule="auto"/>
        <w:ind w:left="425" w:firstLine="0"/>
        <w:jc w:val="both"/>
        <w:rPr>
          <w:ins w:id="476" w:author="Lucas Yasuyuki Koroku" w:date="2022-06-27T11:35:00Z"/>
          <w:rFonts w:cs="Arial"/>
          <w:szCs w:val="20"/>
        </w:rPr>
        <w:pPrChange w:id="477" w:author="Lucas Yasuyuki Koroku" w:date="2022-06-27T14:57:00Z">
          <w:pPr>
            <w:numPr>
              <w:ilvl w:val="1"/>
              <w:numId w:val="1"/>
            </w:numPr>
            <w:spacing w:before="120" w:after="120" w:line="276" w:lineRule="auto"/>
            <w:ind w:left="716" w:hanging="432"/>
            <w:jc w:val="both"/>
          </w:pPr>
        </w:pPrChange>
      </w:pPr>
      <w:ins w:id="478" w:author="Lucas Yasuyuki Koroku" w:date="2022-06-27T11:35:00Z">
        <w:r>
          <w:rPr>
            <w:rFonts w:cs="Arial"/>
            <w:szCs w:val="20"/>
          </w:rPr>
          <w:t>A cobertura deve abranger todo o território nacional.</w:t>
        </w:r>
      </w:ins>
    </w:p>
    <w:p w14:paraId="52A707DB" w14:textId="6446B973" w:rsidR="004614D1" w:rsidRPr="004614D1" w:rsidDel="008B63B9" w:rsidRDefault="00DD3603" w:rsidP="004614D1">
      <w:pPr>
        <w:numPr>
          <w:ilvl w:val="1"/>
          <w:numId w:val="1"/>
        </w:numPr>
        <w:spacing w:before="120" w:after="120" w:line="276" w:lineRule="auto"/>
        <w:jc w:val="both"/>
        <w:rPr>
          <w:del w:id="479" w:author="Lucas Yasuyuki Koroku" w:date="2022-06-27T11:35:00Z"/>
          <w:rFonts w:cs="Arial"/>
          <w:i/>
          <w:color w:val="FF0000"/>
          <w:szCs w:val="20"/>
        </w:rPr>
      </w:pPr>
      <w:del w:id="480" w:author="Lucas Yasuyuki Koroku" w:date="2022-06-27T11:35:00Z">
        <w:r w:rsidRPr="00CB19D4" w:rsidDel="008B63B9">
          <w:rPr>
            <w:rFonts w:cs="Arial"/>
            <w:szCs w:val="20"/>
          </w:rPr>
          <w:delText xml:space="preserve">O contrato terá vigência pelo período de </w:delText>
        </w:r>
        <w:r w:rsidRPr="00552315" w:rsidDel="008B63B9">
          <w:rPr>
            <w:rFonts w:cs="Arial"/>
            <w:color w:val="FF0000"/>
            <w:szCs w:val="20"/>
          </w:rPr>
          <w:delText xml:space="preserve">____ (dias/meses), </w:delText>
        </w:r>
        <w:r w:rsidR="00383116" w:rsidRPr="00CB19D4" w:rsidDel="008B63B9">
          <w:rPr>
            <w:rFonts w:cs="Arial"/>
            <w:szCs w:val="20"/>
          </w:rPr>
          <w:delText xml:space="preserve">podendo ser </w:delText>
        </w:r>
        <w:r w:rsidR="00E82BD5" w:rsidRPr="00CB19D4" w:rsidDel="008B63B9">
          <w:rPr>
            <w:rFonts w:cs="Arial"/>
            <w:szCs w:val="20"/>
          </w:rPr>
          <w:delText>prorrogado, com base no artigo 57, §1º, da Lei n. 8.666/93.</w:delText>
        </w:r>
      </w:del>
    </w:p>
    <w:p w14:paraId="54894C7D" w14:textId="5B86E1E7" w:rsidR="00F2241A" w:rsidRPr="00801F9B" w:rsidDel="008B63B9" w:rsidRDefault="00F2241A" w:rsidP="00F2241A">
      <w:pPr>
        <w:pStyle w:val="SombreamentoMdio1-nfase31"/>
        <w:spacing w:before="0"/>
        <w:rPr>
          <w:del w:id="481" w:author="Lucas Yasuyuki Koroku" w:date="2022-06-27T11:35:00Z"/>
          <w:rFonts w:ascii="Arial" w:eastAsia="Arial" w:hAnsi="Arial" w:cs="Arial"/>
          <w:color w:val="000000" w:themeColor="text1"/>
          <w:szCs w:val="20"/>
          <w:highlight w:val="yellow"/>
        </w:rPr>
      </w:pPr>
      <w:del w:id="482" w:author="Lucas Yasuyuki Koroku" w:date="2022-06-27T11:35:00Z">
        <w:r w:rsidRPr="00801F9B" w:rsidDel="008B63B9">
          <w:rPr>
            <w:rFonts w:ascii="Arial" w:eastAsia="Arial" w:hAnsi="Arial" w:cs="Arial"/>
            <w:b/>
            <w:color w:val="000000" w:themeColor="text1"/>
            <w:szCs w:val="20"/>
            <w:highlight w:val="yellow"/>
          </w:rPr>
          <w:delText>Nota Explicativa 1:</w:delText>
        </w:r>
        <w:r w:rsidRPr="00801F9B" w:rsidDel="008B63B9">
          <w:rPr>
            <w:rFonts w:ascii="Arial" w:eastAsia="Arial" w:hAnsi="Arial" w:cs="Arial"/>
            <w:color w:val="000000" w:themeColor="text1"/>
            <w:szCs w:val="20"/>
            <w:highlight w:val="yellow"/>
          </w:rPr>
          <w:delText xml:space="preserve"> O prazo de vigência contratual não depende da forma pela qual o contrato é celebrado (forma verbal, por Nota de Empenho ou por Instrumento de Contrato) e nem se confunde com o prazo de vigência da ata de registro de preços, quando houver.</w:delText>
        </w:r>
      </w:del>
    </w:p>
    <w:p w14:paraId="32484CD3" w14:textId="5701A90D" w:rsidR="00F2241A" w:rsidRPr="00801F9B" w:rsidDel="008B63B9" w:rsidRDefault="00F2241A" w:rsidP="00F2241A">
      <w:pPr>
        <w:pStyle w:val="SombreamentoMdio1-nfase31"/>
        <w:spacing w:before="0"/>
        <w:rPr>
          <w:del w:id="483" w:author="Lucas Yasuyuki Koroku" w:date="2022-06-27T11:35:00Z"/>
          <w:rFonts w:ascii="Arial" w:eastAsia="Arial" w:hAnsi="Arial" w:cs="Arial"/>
          <w:color w:val="000000" w:themeColor="text1"/>
          <w:szCs w:val="20"/>
          <w:highlight w:val="yellow"/>
        </w:rPr>
      </w:pPr>
      <w:del w:id="484" w:author="Lucas Yasuyuki Koroku" w:date="2022-06-27T11:35:00Z">
        <w:r w:rsidRPr="00801F9B" w:rsidDel="008B63B9">
          <w:rPr>
            <w:rFonts w:ascii="Arial" w:eastAsia="Arial" w:hAnsi="Arial" w:cs="Arial"/>
            <w:color w:val="000000" w:themeColor="text1"/>
            <w:szCs w:val="20"/>
            <w:highlight w:val="yellow"/>
          </w:rPr>
          <w:delText>Essa vigência deve considerar os prazos envolvidos, da assinatura do contrato em diante, ou seja, os prazos para início dos trabalhos, de execução, de recebimento provisório e definitivo e alguma margem de segurança.</w:delText>
        </w:r>
      </w:del>
    </w:p>
    <w:p w14:paraId="1AB80655" w14:textId="7D388B92" w:rsidR="00F2241A" w:rsidDel="008B63B9" w:rsidRDefault="00F2241A" w:rsidP="00F2241A">
      <w:pPr>
        <w:pStyle w:val="SombreamentoMdio1-nfase31"/>
        <w:spacing w:before="0"/>
        <w:rPr>
          <w:del w:id="485" w:author="Lucas Yasuyuki Koroku" w:date="2022-06-27T11:35:00Z"/>
          <w:rFonts w:ascii="Arial" w:eastAsia="Arial" w:hAnsi="Arial" w:cs="Arial"/>
          <w:color w:val="000000" w:themeColor="text1"/>
          <w:szCs w:val="20"/>
        </w:rPr>
      </w:pPr>
      <w:del w:id="486" w:author="Lucas Yasuyuki Koroku" w:date="2022-06-27T11:35:00Z">
        <w:r w:rsidRPr="00801F9B" w:rsidDel="008B63B9">
          <w:rPr>
            <w:rFonts w:ascii="Arial" w:eastAsia="Arial" w:hAnsi="Arial" w:cs="Arial"/>
            <w:color w:val="000000" w:themeColor="text1"/>
            <w:szCs w:val="20"/>
            <w:highlight w:val="yellow"/>
          </w:rPr>
          <w:delText>Orientação Normativa/AGU n. 39: “A vigência dos contratos regidos pelo art. 57, caput, da Lei 8.666, de 1993, pode ultrapassar o exercício financeiro em que celebrados, desde que as despesas a eles referentes sejam integralmente empenhadas até 31 de dezembro, permitindo-se, assim, sua inscrição em restos a pagar”.</w:delText>
        </w:r>
      </w:del>
    </w:p>
    <w:p w14:paraId="0E1EF428" w14:textId="7D4F5021" w:rsidR="00F2241A" w:rsidDel="008B63B9" w:rsidRDefault="00F2241A" w:rsidP="00DD3603">
      <w:pPr>
        <w:pStyle w:val="SombreamentoMdio1-nfase31"/>
        <w:spacing w:before="0"/>
        <w:rPr>
          <w:del w:id="487" w:author="Lucas Yasuyuki Koroku" w:date="2022-06-27T11:35:00Z"/>
          <w:rFonts w:ascii="Arial" w:hAnsi="Arial" w:cs="Arial"/>
          <w:b/>
          <w:bCs/>
          <w:szCs w:val="20"/>
        </w:rPr>
      </w:pPr>
    </w:p>
    <w:p w14:paraId="662EBAF9" w14:textId="0813B5BA" w:rsidR="00DD3603" w:rsidRPr="00552315" w:rsidDel="008B63B9" w:rsidRDefault="00DD3603" w:rsidP="00DD3603">
      <w:pPr>
        <w:pStyle w:val="SombreamentoMdio1-nfase31"/>
        <w:spacing w:before="0"/>
        <w:rPr>
          <w:del w:id="488" w:author="Lucas Yasuyuki Koroku" w:date="2022-06-27T11:35:00Z"/>
          <w:rFonts w:ascii="Arial" w:hAnsi="Arial" w:cs="Arial"/>
          <w:b/>
          <w:bCs/>
          <w:szCs w:val="20"/>
        </w:rPr>
      </w:pPr>
      <w:del w:id="489" w:author="Lucas Yasuyuki Koroku" w:date="2022-06-27T11:35:00Z">
        <w:r w:rsidRPr="00552315" w:rsidDel="008B63B9">
          <w:rPr>
            <w:rFonts w:ascii="Arial" w:hAnsi="Arial" w:cs="Arial"/>
            <w:b/>
            <w:bCs/>
            <w:szCs w:val="20"/>
          </w:rPr>
          <w:delText>Nota explicativa</w:delText>
        </w:r>
        <w:r w:rsidR="00F2241A" w:rsidDel="008B63B9">
          <w:rPr>
            <w:rFonts w:ascii="Arial" w:hAnsi="Arial" w:cs="Arial"/>
            <w:b/>
            <w:bCs/>
            <w:szCs w:val="20"/>
          </w:rPr>
          <w:delText xml:space="preserve"> 2</w:delText>
        </w:r>
        <w:r w:rsidRPr="00552315" w:rsidDel="008B63B9">
          <w:rPr>
            <w:rFonts w:ascii="Arial" w:hAnsi="Arial" w:cs="Arial"/>
            <w:szCs w:val="20"/>
          </w:rPr>
          <w:delText xml:space="preserve">: </w:delText>
        </w:r>
        <w:r w:rsidRPr="00552315" w:rsidDel="008B63B9">
          <w:rPr>
            <w:rFonts w:ascii="Arial" w:hAnsi="Arial" w:cs="Arial"/>
            <w:b/>
            <w:bCs/>
            <w:szCs w:val="20"/>
          </w:rPr>
          <w:delText>Indicação da possibilidade ou não de prorrogação.</w:delText>
        </w:r>
      </w:del>
    </w:p>
    <w:p w14:paraId="29C7E189" w14:textId="32C85D30" w:rsidR="00DD3603" w:rsidRPr="00552315" w:rsidDel="008B63B9" w:rsidRDefault="00DD3603" w:rsidP="00DD3603">
      <w:pPr>
        <w:pStyle w:val="SombreamentoMdio1-nfase31"/>
        <w:spacing w:before="0"/>
        <w:rPr>
          <w:del w:id="490" w:author="Lucas Yasuyuki Koroku" w:date="2022-06-27T11:35:00Z"/>
          <w:rFonts w:ascii="Arial" w:hAnsi="Arial" w:cs="Arial"/>
          <w:szCs w:val="20"/>
        </w:rPr>
      </w:pPr>
      <w:del w:id="491" w:author="Lucas Yasuyuki Koroku" w:date="2022-06-27T11:35:00Z">
        <w:r w:rsidRPr="00552315" w:rsidDel="008B63B9">
          <w:rPr>
            <w:rFonts w:ascii="Arial" w:hAnsi="Arial" w:cs="Arial"/>
            <w:szCs w:val="20"/>
          </w:rPr>
          <w:delText xml:space="preserve">A indicação da possibilidade ou não de prorrogação no TR é exigência expressa do art. 30, I da </w:delText>
        </w:r>
        <w:r w:rsidRPr="00552315" w:rsidDel="008B63B9">
          <w:rPr>
            <w:rFonts w:ascii="Arial" w:hAnsi="Arial" w:cs="Arial"/>
            <w:color w:val="auto"/>
            <w:szCs w:val="20"/>
          </w:rPr>
          <w:delText xml:space="preserve">IN 05/2017 –MP/SEGES e disposição </w:delText>
        </w:r>
        <w:r w:rsidRPr="00552315" w:rsidDel="008B63B9">
          <w:rPr>
            <w:rFonts w:ascii="Arial" w:hAnsi="Arial" w:cs="Arial"/>
            <w:szCs w:val="20"/>
          </w:rPr>
          <w:delText>2.1 “a.3”, de seu anexo V.</w:delText>
        </w:r>
      </w:del>
    </w:p>
    <w:p w14:paraId="74242101" w14:textId="4872A391" w:rsidR="00DD3603" w:rsidRPr="00552315" w:rsidDel="008B63B9" w:rsidRDefault="00D17875" w:rsidP="00DD3603">
      <w:pPr>
        <w:pStyle w:val="SombreamentoMdio1-nfase31"/>
        <w:spacing w:before="0"/>
        <w:rPr>
          <w:del w:id="492" w:author="Lucas Yasuyuki Koroku" w:date="2022-06-27T11:35:00Z"/>
          <w:rFonts w:ascii="Arial" w:hAnsi="Arial" w:cs="Arial"/>
          <w:szCs w:val="20"/>
        </w:rPr>
      </w:pPr>
      <w:del w:id="493" w:author="Lucas Yasuyuki Koroku" w:date="2022-06-27T11:35:00Z">
        <w:r w:rsidRPr="00552315" w:rsidDel="008B63B9">
          <w:rPr>
            <w:rFonts w:ascii="Arial" w:hAnsi="Arial" w:cs="Arial"/>
            <w:szCs w:val="20"/>
          </w:rPr>
          <w:delText>No</w:delText>
        </w:r>
        <w:r w:rsidR="00DD3603" w:rsidRPr="00552315" w:rsidDel="008B63B9">
          <w:rPr>
            <w:rFonts w:ascii="Arial" w:hAnsi="Arial" w:cs="Arial"/>
            <w:szCs w:val="20"/>
          </w:rPr>
          <w:delText>s contratos conhecidos como de escopo, em que o prazo de vigência indica a duração estimada para a execução da obra e do serviço</w:delText>
        </w:r>
        <w:r w:rsidRPr="00552315" w:rsidDel="008B63B9">
          <w:rPr>
            <w:rFonts w:ascii="Arial" w:hAnsi="Arial" w:cs="Arial"/>
            <w:szCs w:val="20"/>
          </w:rPr>
          <w:delText>,</w:delText>
        </w:r>
        <w:r w:rsidR="00DD3603" w:rsidRPr="00552315" w:rsidDel="008B63B9">
          <w:rPr>
            <w:rFonts w:ascii="Arial" w:hAnsi="Arial" w:cs="Arial"/>
            <w:szCs w:val="20"/>
          </w:rPr>
          <w:delText xml:space="preserve"> a prorrogação é algo excepcional e imprevisível, como se vê das hipóteses restritas do §1° do artigo 57 da Lei de Licitações e Contratos.</w:delText>
        </w:r>
      </w:del>
    </w:p>
    <w:p w14:paraId="57979DDA" w14:textId="70F9CD3C" w:rsidR="00DD3603" w:rsidRPr="00552315" w:rsidDel="008B63B9" w:rsidRDefault="00DD3603" w:rsidP="00DB206B">
      <w:pPr>
        <w:autoSpaceDE w:val="0"/>
        <w:spacing w:after="120" w:line="276" w:lineRule="auto"/>
        <w:jc w:val="both"/>
        <w:rPr>
          <w:del w:id="494" w:author="Lucas Yasuyuki Koroku" w:date="2022-06-27T11:35:00Z"/>
          <w:rFonts w:cs="Arial"/>
          <w:color w:val="000000"/>
          <w:szCs w:val="20"/>
        </w:rPr>
      </w:pPr>
    </w:p>
    <w:p w14:paraId="348DFC1E" w14:textId="765F54D7" w:rsidR="006945B7" w:rsidRPr="00552315" w:rsidDel="008B63B9" w:rsidRDefault="006945B7" w:rsidP="006945B7">
      <w:pPr>
        <w:pStyle w:val="Citao"/>
        <w:rPr>
          <w:del w:id="495" w:author="Lucas Yasuyuki Koroku" w:date="2022-06-27T11:35:00Z"/>
          <w:rFonts w:cs="Arial"/>
          <w:szCs w:val="20"/>
        </w:rPr>
      </w:pPr>
      <w:del w:id="496" w:author="Lucas Yasuyuki Koroku" w:date="2022-06-27T11:35:00Z">
        <w:r w:rsidRPr="00552315" w:rsidDel="008B63B9">
          <w:rPr>
            <w:rFonts w:cs="Arial"/>
            <w:b/>
            <w:szCs w:val="20"/>
          </w:rPr>
          <w:delText xml:space="preserve">Consolidação do consumo encaminhado pelos órgãos e entidades participantes: </w:delText>
        </w:r>
        <w:r w:rsidRPr="00552315" w:rsidDel="008B63B9">
          <w:rPr>
            <w:rFonts w:cs="Arial"/>
            <w:szCs w:val="20"/>
          </w:rPr>
          <w:delText>Conforme já ressaltado, a licitação envolvendo mais de um órgão demanda providências por parte de todos os envolvidos, e sobretudo para o gerenciador, para que o procedimento transcorra de forma coerente e válida, e resulte em contratações úteis à Administração.</w:delText>
        </w:r>
      </w:del>
    </w:p>
    <w:p w14:paraId="460DCBC9" w14:textId="2AA82301" w:rsidR="006945B7" w:rsidRPr="00552315" w:rsidDel="008B63B9" w:rsidRDefault="006945B7" w:rsidP="006945B7">
      <w:pPr>
        <w:pStyle w:val="Citao"/>
        <w:rPr>
          <w:del w:id="497" w:author="Lucas Yasuyuki Koroku" w:date="2022-06-27T11:35:00Z"/>
          <w:rFonts w:cs="Arial"/>
          <w:szCs w:val="20"/>
        </w:rPr>
      </w:pPr>
      <w:del w:id="498" w:author="Lucas Yasuyuki Koroku" w:date="2022-06-27T11:35:00Z">
        <w:r w:rsidRPr="00552315" w:rsidDel="008B63B9">
          <w:rPr>
            <w:rFonts w:cs="Arial"/>
            <w:szCs w:val="20"/>
          </w:rPr>
          <w:delText xml:space="preserve">Nesse sentido, vale reiterar que o órgão participante deve encaminhar sua estimativa de consumo, local de entrega do objeto e eventualmente o cronograma de contratação, além de realizar pesquisa de mercado, quando o gerenciador aceitar a inclusão de novos itens ou novas localidades de entrega. </w:delText>
        </w:r>
      </w:del>
    </w:p>
    <w:p w14:paraId="1A4FC366" w14:textId="7C55478E" w:rsidR="006945B7" w:rsidRPr="00552315" w:rsidDel="008B63B9" w:rsidRDefault="006945B7" w:rsidP="006945B7">
      <w:pPr>
        <w:pStyle w:val="Citao"/>
        <w:rPr>
          <w:del w:id="499" w:author="Lucas Yasuyuki Koroku" w:date="2022-06-27T11:35:00Z"/>
          <w:rFonts w:cs="Arial"/>
          <w:szCs w:val="20"/>
        </w:rPr>
      </w:pPr>
      <w:del w:id="500" w:author="Lucas Yasuyuki Koroku" w:date="2022-06-27T11:35:00Z">
        <w:r w:rsidRPr="00552315" w:rsidDel="008B63B9">
          <w:rPr>
            <w:rFonts w:cs="Arial"/>
            <w:szCs w:val="20"/>
          </w:rPr>
          <w:delText>Já o órgão gerenciador tem a inescapável missão de consolidar o Termo de Referência anexo ao edital, na medida em que um dos tópicos de tal documento é justamente a estimativa de consumo de cada órgão e, além disso, a própria discriminação dos itens a serem licitados (que deve coincidir com o cadastramento no sistema operacional) demanda a atualização do TR anexo ao edital. Pode haver também questões envolvendo o aumento quantitativo de determinados itens (com possível ganho de economia de escala), ou de alteração das quantidades mínimas por requisição, entre outros pontos a serem avaliados e devidamente equacionados no edital e anexos do certame.</w:delText>
        </w:r>
      </w:del>
    </w:p>
    <w:p w14:paraId="0107F0AF" w14:textId="596674AB" w:rsidR="006945B7" w:rsidRPr="00552315" w:rsidDel="008B63B9" w:rsidRDefault="006945B7" w:rsidP="006945B7">
      <w:pPr>
        <w:pStyle w:val="Citao"/>
        <w:rPr>
          <w:del w:id="501" w:author="Lucas Yasuyuki Koroku" w:date="2022-06-27T11:35:00Z"/>
          <w:rFonts w:cs="Arial"/>
          <w:szCs w:val="20"/>
        </w:rPr>
      </w:pPr>
      <w:del w:id="502" w:author="Lucas Yasuyuki Koroku" w:date="2022-06-27T11:35:00Z">
        <w:r w:rsidRPr="00552315" w:rsidDel="008B63B9">
          <w:rPr>
            <w:rFonts w:cs="Arial"/>
            <w:szCs w:val="20"/>
          </w:rPr>
          <w:delText>Assim, parece mais indicado que a participação de outros órgãos seja trabalhada desde o início do processo licitatório, permitindo a elaboração de documentos que contemplem as necessidades de todos os envolvidos e identifiquem a forma mais adequada de selecionar a proposta mais vantajosa, com o que se estará atendendo à finalidade do Decreto 7.892/2013 de propiciar o atendimento da demanda de dois ou mais órgãos em um mesmo processo licitatório.</w:delText>
        </w:r>
      </w:del>
    </w:p>
    <w:p w14:paraId="3D74973C" w14:textId="2F7D10D6" w:rsidR="00381881" w:rsidRPr="00552315" w:rsidDel="008B63B9" w:rsidRDefault="00DB206B" w:rsidP="00381881">
      <w:pPr>
        <w:pStyle w:val="Citao"/>
        <w:rPr>
          <w:del w:id="503" w:author="Lucas Yasuyuki Koroku" w:date="2022-06-27T11:35:00Z"/>
          <w:rFonts w:eastAsia="Times New Roman" w:cs="Tahoma"/>
          <w:iCs w:val="0"/>
          <w:color w:val="auto"/>
        </w:rPr>
      </w:pPr>
      <w:del w:id="504" w:author="Lucas Yasuyuki Koroku" w:date="2022-06-27T11:35:00Z">
        <w:r w:rsidRPr="00552315" w:rsidDel="008B63B9">
          <w:rPr>
            <w:rFonts w:cs="Arial"/>
            <w:b/>
            <w:szCs w:val="20"/>
          </w:rPr>
          <w:delText>Valores</w:delText>
        </w:r>
        <w:r w:rsidRPr="00552315" w:rsidDel="008B63B9">
          <w:rPr>
            <w:rFonts w:cs="Arial"/>
            <w:szCs w:val="20"/>
          </w:rPr>
          <w:delText xml:space="preserve">: </w:delText>
        </w:r>
        <w:r w:rsidR="00381881" w:rsidRPr="00552315" w:rsidDel="008B63B9">
          <w:rPr>
            <w:rFonts w:eastAsia="Times New Roman" w:cs="Tahoma"/>
            <w:iCs w:val="0"/>
            <w:color w:val="auto"/>
          </w:rPr>
          <w:delText>O art. 3º, III, Lei nº 10.520/2002 determina que a Administração elabore na fase preparatória do pregão um orçamento dos bens ou serviços a serem licitados. Entretanto, o art. 4º, III, da referida Lei não exige que a Administração faça constar no edital o orçamento estimado da contratação.</w:delText>
        </w:r>
      </w:del>
    </w:p>
    <w:p w14:paraId="3CDAA4B3" w14:textId="48E6A3AF" w:rsidR="00381881" w:rsidRPr="00552315" w:rsidDel="008B63B9" w:rsidRDefault="00381881" w:rsidP="00381881">
      <w:pPr>
        <w:pStyle w:val="Citao"/>
        <w:rPr>
          <w:del w:id="505" w:author="Lucas Yasuyuki Koroku" w:date="2022-06-27T11:35:00Z"/>
          <w:rFonts w:eastAsia="Times New Roman" w:cs="Tahoma"/>
          <w:iCs w:val="0"/>
          <w:color w:val="auto"/>
        </w:rPr>
      </w:pPr>
      <w:del w:id="506" w:author="Lucas Yasuyuki Koroku" w:date="2022-06-27T11:35:00Z">
        <w:r w:rsidRPr="00552315" w:rsidDel="008B63B9">
          <w:rPr>
            <w:rFonts w:eastAsia="Times New Roman" w:cs="Tahoma"/>
            <w:iCs w:val="0"/>
            <w:color w:val="auto"/>
          </w:rPr>
          <w:delText>O TCU, por sua vez, entende que é possível dispensar a publicação do orçamento estimado da contratação no edital do pregão, com a possibilidade de os interessados terem acesso ao documento mediante requerimento (Acórdão nº 394/2009 – Plenário – TCU. Acórdão nº 1513/2013 – Plenário – TCU).</w:delText>
        </w:r>
        <w:r w:rsidRPr="00552315" w:rsidDel="008B63B9">
          <w:rPr>
            <w:rFonts w:eastAsia="Times New Roman" w:cs="Tahoma"/>
            <w:iCs w:val="0"/>
            <w:color w:val="auto"/>
            <w:lang w:val="pt-BR"/>
          </w:rPr>
          <w:delText xml:space="preserve"> </w:delText>
        </w:r>
        <w:r w:rsidRPr="00552315" w:rsidDel="008B63B9">
          <w:rPr>
            <w:rFonts w:eastAsia="Times New Roman" w:cs="Tahoma"/>
            <w:iCs w:val="0"/>
            <w:color w:val="auto"/>
          </w:rPr>
          <w:delText xml:space="preserve">O novo regulamento do Pregão Eletrônico (Decreto n. 10.024, de 2019) previu a possibilidade do sigilo do orçamento estimado (art. 15, caput), que será divulgado imediatamente após o </w:delText>
        </w:r>
        <w:r w:rsidRPr="00552315" w:rsidDel="008B63B9">
          <w:rPr>
            <w:rFonts w:eastAsia="Times New Roman" w:cs="Tahoma"/>
            <w:iCs w:val="0"/>
            <w:color w:val="auto"/>
          </w:rPr>
          <w:lastRenderedPageBreak/>
          <w:delText>encerramento do envio de lances (art. 15, §2°), sem prejuízo da divulgação do detalhamento dos quantitativos e das demais informações necessárias à elaboração das propostas.</w:delText>
        </w:r>
      </w:del>
    </w:p>
    <w:p w14:paraId="65B56FB2" w14:textId="59911956" w:rsidR="0021765D" w:rsidDel="008B63B9" w:rsidRDefault="00381881" w:rsidP="00DB206B">
      <w:pPr>
        <w:pStyle w:val="Citao"/>
        <w:rPr>
          <w:del w:id="507" w:author="Lucas Yasuyuki Koroku" w:date="2022-06-27T11:35:00Z"/>
          <w:rFonts w:cs="Arial"/>
          <w:szCs w:val="20"/>
        </w:rPr>
      </w:pPr>
      <w:del w:id="508" w:author="Lucas Yasuyuki Koroku" w:date="2022-06-27T11:35:00Z">
        <w:r w:rsidRPr="00552315" w:rsidDel="008B63B9">
          <w:rPr>
            <w:rFonts w:eastAsia="Times New Roman" w:cs="Tahoma"/>
            <w:iCs w:val="0"/>
            <w:color w:val="auto"/>
          </w:rPr>
          <w:delText>Cumpre destacar que antes mesmo do Decreto n. 10.024, de 2019, o TCU já havia reconhecido a possibilidade de manter sigiloso o orçamento estimado até a finalização da fase de lances, com o objetivo de obter a proposta mais vantajosa. (Acórdão nº 2080/2012 – Plenário – TCU; Acórdão nº 2150/2015 – Plenário).</w:delText>
        </w:r>
        <w:r w:rsidRPr="00552315" w:rsidDel="008B63B9">
          <w:rPr>
            <w:rFonts w:eastAsia="Times New Roman" w:cs="Tahoma"/>
            <w:iCs w:val="0"/>
            <w:color w:val="auto"/>
            <w:lang w:val="pt-BR"/>
          </w:rPr>
          <w:delText>E</w:delText>
        </w:r>
        <w:r w:rsidRPr="00552315" w:rsidDel="008B63B9">
          <w:rPr>
            <w:rFonts w:eastAsia="Times New Roman" w:cs="Tahoma"/>
            <w:iCs w:val="0"/>
            <w:color w:val="auto"/>
          </w:rPr>
          <w:delText>sse entendimento foi reforçado no Acórdão nº 903/2019 – Plenário-TCU, que apontou que a divulgação dos preços de referência no edital dos pregões de compra de medicamentos prejudica a obtenção da proposta mais vantajosa para a Administração.</w:delText>
        </w:r>
      </w:del>
    </w:p>
    <w:p w14:paraId="11B9D1C1" w14:textId="67CD0675" w:rsidR="00170F3C" w:rsidDel="008B63B9" w:rsidRDefault="0021765D" w:rsidP="00A82891">
      <w:pPr>
        <w:pStyle w:val="Citao"/>
        <w:rPr>
          <w:del w:id="509" w:author="Lucas Yasuyuki Koroku" w:date="2022-06-27T11:35:00Z"/>
          <w:rFonts w:cs="Arial"/>
          <w:color w:val="auto"/>
        </w:rPr>
      </w:pPr>
      <w:del w:id="510" w:author="Lucas Yasuyuki Koroku" w:date="2022-06-27T11:35:00Z">
        <w:r w:rsidRPr="003D0669" w:rsidDel="008B63B9">
          <w:rPr>
            <w:rFonts w:cs="Arial"/>
            <w:b/>
            <w:color w:val="auto"/>
          </w:rPr>
          <w:delText>Pesquisa Preços:</w:delText>
        </w:r>
        <w:r w:rsidRPr="003D0669" w:rsidDel="008B63B9">
          <w:rPr>
            <w:rFonts w:cs="Arial"/>
            <w:color w:val="auto"/>
          </w:rPr>
          <w:delText xml:space="preserve"> A IN </w:delText>
        </w:r>
        <w:r w:rsidDel="008B63B9">
          <w:rPr>
            <w:rFonts w:cs="Arial"/>
            <w:color w:val="auto"/>
            <w:lang w:val="pt-BR"/>
          </w:rPr>
          <w:delText>SEGES/ME</w:delText>
        </w:r>
        <w:r w:rsidRPr="003D0669" w:rsidDel="008B63B9">
          <w:rPr>
            <w:rFonts w:cs="Arial"/>
            <w:color w:val="auto"/>
          </w:rPr>
          <w:delText xml:space="preserve"> n. </w:delText>
        </w:r>
        <w:r w:rsidDel="008B63B9">
          <w:rPr>
            <w:rFonts w:cs="Arial"/>
            <w:color w:val="auto"/>
            <w:lang w:val="pt-BR"/>
          </w:rPr>
          <w:delText>73</w:delText>
        </w:r>
        <w:r w:rsidRPr="003D0669" w:rsidDel="008B63B9">
          <w:rPr>
            <w:rFonts w:cs="Arial"/>
            <w:color w:val="auto"/>
          </w:rPr>
          <w:delText xml:space="preserve">, de </w:delText>
        </w:r>
        <w:r w:rsidDel="008B63B9">
          <w:rPr>
            <w:rFonts w:cs="Arial"/>
            <w:color w:val="auto"/>
            <w:lang w:val="pt-BR"/>
          </w:rPr>
          <w:delText>5 de agosto de 2020</w:delText>
        </w:r>
        <w:r w:rsidRPr="003D0669" w:rsidDel="008B63B9">
          <w:rPr>
            <w:rFonts w:cs="Arial"/>
            <w:color w:val="auto"/>
          </w:rPr>
          <w:delText>, dispõe sobre o procedimento administrativo destinado a realização de pesquisa de preços para a aquisição de bens e contratação de serviços em geral</w:delText>
        </w:r>
      </w:del>
    </w:p>
    <w:p w14:paraId="29DDB40A" w14:textId="697B44F3" w:rsidR="00A82891" w:rsidRPr="00552315" w:rsidDel="008B63B9" w:rsidRDefault="00A82891" w:rsidP="00A82891">
      <w:pPr>
        <w:pStyle w:val="Citao"/>
        <w:rPr>
          <w:del w:id="511" w:author="Lucas Yasuyuki Koroku" w:date="2022-06-27T11:35:00Z"/>
          <w:rFonts w:cs="Arial"/>
          <w:b/>
          <w:color w:val="0070C0"/>
          <w:szCs w:val="20"/>
          <w:lang w:val="pt-BR"/>
        </w:rPr>
      </w:pPr>
      <w:del w:id="512" w:author="Lucas Yasuyuki Koroku" w:date="2022-06-27T11:35:00Z">
        <w:r w:rsidRPr="00552315" w:rsidDel="008B63B9">
          <w:rPr>
            <w:rFonts w:cs="Arial"/>
            <w:b/>
            <w:color w:val="auto"/>
            <w:szCs w:val="20"/>
          </w:rPr>
          <w:delText>Regime de Execução:</w:delText>
        </w:r>
        <w:r w:rsidRPr="00552315" w:rsidDel="008B63B9">
          <w:rPr>
            <w:rFonts w:cs="Arial"/>
            <w:color w:val="auto"/>
            <w:szCs w:val="20"/>
          </w:rPr>
          <w:delText xml:space="preserve"> Deve-se observar que o regime de execução por preço unitário destina-se aos </w:delText>
        </w:r>
        <w:r w:rsidRPr="00552315" w:rsidDel="008B63B9">
          <w:rPr>
            <w:rFonts w:cs="Arial"/>
            <w:color w:val="auto"/>
            <w:szCs w:val="20"/>
            <w:lang w:val="pt-BR"/>
          </w:rPr>
          <w:delText>serviços</w:delText>
        </w:r>
        <w:r w:rsidRPr="00552315" w:rsidDel="008B63B9">
          <w:rPr>
            <w:rFonts w:cs="Arial"/>
            <w:color w:val="auto"/>
            <w:szCs w:val="20"/>
          </w:rPr>
          <w:delText xml:space="preserve"> que devam ser realizados em quantidade e podem ser mensurados por unidades de medida, cujo valor total do contrato é o resultante da multiplicação do preço unitário pela quantidade e tipos de unidades contratadas. Portanto, é especialmente aplicável aos contratos que podem ser divididos em unidades autônomas independentes que compõem o objeto integral pretendido pela Administração. Não se exige o mesmo nível de precisão da empreitada por preço global/integral, em razão da imprecisão inerente à própria natureza do objeto contratado que está sujeito a variações, especialmente nos quantitativos, em razão de fatores supervenientes ou inicialmente não totalmente conhecidos</w:delText>
        </w:r>
        <w:r w:rsidRPr="00552315" w:rsidDel="008B63B9">
          <w:rPr>
            <w:rFonts w:cs="Arial"/>
            <w:b/>
            <w:color w:val="0070C0"/>
            <w:szCs w:val="20"/>
          </w:rPr>
          <w:delText xml:space="preserve">. </w:delText>
        </w:r>
        <w:r w:rsidRPr="00552315" w:rsidDel="008B63B9">
          <w:rPr>
            <w:rFonts w:cs="Arial"/>
            <w:color w:val="auto"/>
            <w:szCs w:val="20"/>
          </w:rPr>
          <w:delText>Assim, pode-se afirmar que a conveniência de se adotar o regime de empreitada por preço global diminui à medida que se eleva o nível de incerteza sobre o objeto a ser contratado (Ver TCU, Ac n. 1.977/2013-Plenário, Item 29).</w:delText>
        </w:r>
        <w:r w:rsidRPr="00552315" w:rsidDel="008B63B9">
          <w:rPr>
            <w:rFonts w:cs="Arial"/>
            <w:color w:val="auto"/>
            <w:szCs w:val="20"/>
            <w:lang w:val="pt-BR"/>
          </w:rPr>
          <w:delText xml:space="preserve"> </w:delText>
        </w:r>
      </w:del>
    </w:p>
    <w:p w14:paraId="3950B7A1" w14:textId="391111AB" w:rsidR="00A82891" w:rsidRPr="00552315" w:rsidDel="008B63B9" w:rsidRDefault="00A82891" w:rsidP="00A82891">
      <w:pPr>
        <w:pStyle w:val="Citao"/>
        <w:rPr>
          <w:del w:id="513" w:author="Lucas Yasuyuki Koroku" w:date="2022-06-27T11:35:00Z"/>
          <w:rFonts w:cs="Arial"/>
          <w:color w:val="auto"/>
          <w:szCs w:val="20"/>
        </w:rPr>
      </w:pPr>
      <w:del w:id="514" w:author="Lucas Yasuyuki Koroku" w:date="2022-06-27T11:35:00Z">
        <w:r w:rsidRPr="00552315" w:rsidDel="008B63B9">
          <w:rPr>
            <w:rFonts w:cs="Arial"/>
            <w:color w:val="auto"/>
            <w:szCs w:val="20"/>
          </w:rPr>
          <w:delText xml:space="preserve">Acerca da escolha do regime de execução, o Tribunal de Contas da União orienta que: </w:delText>
        </w:r>
      </w:del>
    </w:p>
    <w:p w14:paraId="68A166B7" w14:textId="43828F25" w:rsidR="00A82891" w:rsidRPr="00552315" w:rsidDel="008B63B9" w:rsidRDefault="00A82891" w:rsidP="00A82891">
      <w:pPr>
        <w:pStyle w:val="Citao"/>
        <w:rPr>
          <w:del w:id="515" w:author="Lucas Yasuyuki Koroku" w:date="2022-06-27T11:35:00Z"/>
          <w:rFonts w:cs="Arial"/>
          <w:color w:val="auto"/>
          <w:szCs w:val="20"/>
          <w:u w:val="single"/>
        </w:rPr>
      </w:pPr>
      <w:del w:id="516" w:author="Lucas Yasuyuki Koroku" w:date="2022-06-27T11:35:00Z">
        <w:r w:rsidRPr="00552315" w:rsidDel="008B63B9">
          <w:rPr>
            <w:rFonts w:cs="Arial"/>
            <w:color w:val="auto"/>
            <w:szCs w:val="20"/>
            <w:u w:val="single"/>
          </w:rPr>
          <w:delText xml:space="preserve">a) a escolha do regime de execução contratual pelo gestor deve estar fundamentada nos autos do processo licitatório, em prestígio ao definido no art. 50 da Lei nº 9.784/1999; </w:delText>
        </w:r>
      </w:del>
    </w:p>
    <w:p w14:paraId="12EE6269" w14:textId="5AE2CFE0" w:rsidR="00A82891" w:rsidRPr="00552315" w:rsidDel="008B63B9" w:rsidRDefault="00A82891" w:rsidP="00A82891">
      <w:pPr>
        <w:pStyle w:val="Citao"/>
        <w:rPr>
          <w:del w:id="517" w:author="Lucas Yasuyuki Koroku" w:date="2022-06-27T11:35:00Z"/>
          <w:rFonts w:cs="Arial"/>
          <w:color w:val="auto"/>
          <w:szCs w:val="20"/>
        </w:rPr>
      </w:pPr>
      <w:del w:id="518" w:author="Lucas Yasuyuki Koroku" w:date="2022-06-27T11:35:00Z">
        <w:r w:rsidRPr="00552315" w:rsidDel="008B63B9">
          <w:rPr>
            <w:rFonts w:cs="Arial"/>
            <w:color w:val="auto"/>
            <w:szCs w:val="20"/>
          </w:rPr>
          <w:delText xml:space="preserve">b) a empreitada por preço global, em regra, em razão de a liquidação de despesas não envolver, necessariamente, a medição unitária dos quantitativos de cada serviço na planilha orçamentária, nos termos do art. 6º, inciso VIII, alínea “a”, da Lei nº 8.666/1993, deve ser adotada quando for possível definir previamente no projeto, com boa margem de precisão, as quantidades dos serviços a serem posteriormente executados na fase contratual; enquanto que a empreitada por preço unitário deve ser preferida nos casos em que os objetos, por sua natureza, possuam uma imprecisão inerente de quantitativos em seus itens orçamentários; </w:delText>
        </w:r>
      </w:del>
    </w:p>
    <w:p w14:paraId="2415D924" w14:textId="209311FA" w:rsidR="001E65F6" w:rsidRPr="00552315" w:rsidDel="008B63B9" w:rsidRDefault="00DB206B" w:rsidP="00DB206B">
      <w:pPr>
        <w:pStyle w:val="Citao"/>
        <w:rPr>
          <w:del w:id="519" w:author="Lucas Yasuyuki Koroku" w:date="2022-06-27T11:35:00Z"/>
          <w:rFonts w:cs="Arial"/>
          <w:color w:val="auto"/>
          <w:szCs w:val="20"/>
        </w:rPr>
      </w:pPr>
      <w:del w:id="520" w:author="Lucas Yasuyuki Koroku" w:date="2022-06-27T11:35:00Z">
        <w:r w:rsidRPr="00552315" w:rsidDel="008B63B9">
          <w:rPr>
            <w:rStyle w:val="normalchar1"/>
            <w:b/>
            <w:sz w:val="20"/>
            <w:szCs w:val="20"/>
          </w:rPr>
          <w:delText>Parcelamento</w:delText>
        </w:r>
        <w:r w:rsidR="00553A31" w:rsidRPr="00552315" w:rsidDel="008B63B9">
          <w:rPr>
            <w:rStyle w:val="normalchar1"/>
            <w:b/>
            <w:sz w:val="20"/>
            <w:szCs w:val="20"/>
            <w:lang w:val="pt-BR"/>
          </w:rPr>
          <w:delText xml:space="preserve"> (divisão em Grupos e Itens)</w:delText>
        </w:r>
        <w:r w:rsidRPr="00552315" w:rsidDel="008B63B9">
          <w:rPr>
            <w:rStyle w:val="normalchar1"/>
            <w:sz w:val="20"/>
            <w:szCs w:val="20"/>
          </w:rPr>
          <w:delText>:</w:delText>
        </w:r>
        <w:r w:rsidR="00553A31" w:rsidRPr="00552315" w:rsidDel="008B63B9">
          <w:rPr>
            <w:rStyle w:val="normalchar1"/>
            <w:sz w:val="20"/>
            <w:szCs w:val="20"/>
            <w:lang w:val="pt-BR"/>
          </w:rPr>
          <w:delText xml:space="preserve"> </w:delText>
        </w:r>
        <w:r w:rsidRPr="00552315" w:rsidDel="008B63B9">
          <w:rPr>
            <w:rStyle w:val="normalchar1"/>
            <w:sz w:val="20"/>
            <w:szCs w:val="20"/>
          </w:rPr>
          <w:delText xml:space="preserve"> </w:delText>
        </w:r>
        <w:r w:rsidR="00553A31" w:rsidRPr="00552315" w:rsidDel="008B63B9">
          <w:rPr>
            <w:rStyle w:val="normalchar1"/>
            <w:sz w:val="20"/>
            <w:szCs w:val="20"/>
            <w:lang w:val="pt-BR"/>
          </w:rPr>
          <w:delText>A</w:delText>
        </w:r>
        <w:r w:rsidRPr="00552315" w:rsidDel="008B63B9">
          <w:rPr>
            <w:rStyle w:val="normalchar1"/>
            <w:sz w:val="20"/>
            <w:szCs w:val="20"/>
          </w:rPr>
          <w:delText xml:space="preserve"> regra a ser observada pela Administração nas licitações é a do parcelamento do objeto, conforme disposto no § 1º do art. 23 da Lei nº 8.666, de 1993</w:delText>
        </w:r>
        <w:r w:rsidRPr="00552315" w:rsidDel="008B63B9">
          <w:rPr>
            <w:rFonts w:cs="Arial"/>
            <w:szCs w:val="20"/>
          </w:rPr>
          <w:delText xml:space="preserve">, mas é imprescindível que a divisão do objeto seja técnica e economicamente viável e não represente perda de economia de escala (Súmula 247 do TCU). </w:delText>
        </w:r>
        <w:r w:rsidR="00D37CCE" w:rsidRPr="00552315" w:rsidDel="008B63B9">
          <w:rPr>
            <w:rStyle w:val="normalchar1"/>
            <w:color w:val="auto"/>
            <w:sz w:val="20"/>
            <w:szCs w:val="20"/>
          </w:rPr>
          <w:delText>O órgão licitante poderá dividir a pretensão contratual em itens ou em lotes (grupo de itens), quando técnica e economicamente viável, visando maior competitividade, observada a quantidade mínima, o prazo e o local de entrega.</w:delText>
        </w:r>
      </w:del>
    </w:p>
    <w:p w14:paraId="63824291" w14:textId="378D8F9A" w:rsidR="009451EE" w:rsidRPr="00552315" w:rsidDel="008B63B9" w:rsidRDefault="00DB206B" w:rsidP="00143529">
      <w:pPr>
        <w:pStyle w:val="Citao"/>
        <w:rPr>
          <w:del w:id="521" w:author="Lucas Yasuyuki Koroku" w:date="2022-06-27T11:35:00Z"/>
          <w:rFonts w:cs="Arial"/>
          <w:color w:val="auto"/>
          <w:szCs w:val="20"/>
        </w:rPr>
      </w:pPr>
      <w:del w:id="522" w:author="Lucas Yasuyuki Koroku" w:date="2022-06-27T11:35:00Z">
        <w:r w:rsidRPr="00552315" w:rsidDel="008B63B9">
          <w:rPr>
            <w:rFonts w:cs="Arial"/>
            <w:szCs w:val="20"/>
          </w:rPr>
          <w:delText>Por ser o parcelamento a regra, deve haver justificativa quando este não for adotado.</w:delText>
        </w:r>
        <w:r w:rsidR="0070743B" w:rsidRPr="00552315" w:rsidDel="008B63B9">
          <w:rPr>
            <w:rFonts w:cs="Arial"/>
            <w:szCs w:val="20"/>
          </w:rPr>
          <w:delText xml:space="preserve"> </w:delText>
        </w:r>
        <w:r w:rsidR="008000EB" w:rsidRPr="00552315" w:rsidDel="008B63B9">
          <w:rPr>
            <w:rFonts w:cs="Arial"/>
            <w:szCs w:val="20"/>
            <w:lang w:val="pt-BR"/>
          </w:rPr>
          <w:delText>Acórdão</w:delText>
        </w:r>
        <w:r w:rsidR="00B911C0" w:rsidRPr="00552315" w:rsidDel="008B63B9">
          <w:rPr>
            <w:rFonts w:cs="Arial"/>
            <w:szCs w:val="20"/>
            <w:lang w:val="pt-BR"/>
          </w:rPr>
          <w:delText>/</w:delText>
        </w:r>
        <w:r w:rsidR="008000EB" w:rsidRPr="00552315" w:rsidDel="008B63B9">
          <w:rPr>
            <w:rFonts w:cs="Arial"/>
            <w:szCs w:val="20"/>
            <w:lang w:val="pt-BR"/>
          </w:rPr>
          <w:delText>TCU 1214/2013-Plenário “</w:delText>
        </w:r>
        <w:r w:rsidR="008000EB" w:rsidRPr="00552315" w:rsidDel="008B63B9">
          <w:rPr>
            <w:rFonts w:cs="Arial"/>
            <w:szCs w:val="20"/>
          </w:rPr>
          <w:delText>deve ser evitado o parcelamento de serviços não especializados, a exemplo de limpeza, copeiragem, garçom, sendo objeto de parcelamento os serviços em que reste comprovado que as empresas atuam no mercado de forma segmentada por especialização, a exemplo de manutenção predial, ar condicionado, telefonia, serviços de engenharia em geral, áudio e vídeo, informática</w:delText>
        </w:r>
        <w:r w:rsidR="008000EB" w:rsidRPr="00552315" w:rsidDel="008B63B9">
          <w:rPr>
            <w:rFonts w:cs="Arial"/>
            <w:color w:val="auto"/>
            <w:szCs w:val="20"/>
          </w:rPr>
          <w:delText>;</w:delText>
        </w:r>
        <w:r w:rsidR="008000EB" w:rsidRPr="00552315" w:rsidDel="008B63B9">
          <w:rPr>
            <w:rFonts w:cs="Arial"/>
            <w:color w:val="auto"/>
            <w:szCs w:val="20"/>
            <w:lang w:val="pt-BR"/>
          </w:rPr>
          <w:delText>”</w:delText>
        </w:r>
        <w:r w:rsidR="00143529" w:rsidRPr="00552315" w:rsidDel="008B63B9">
          <w:rPr>
            <w:rFonts w:cs="Arial"/>
            <w:color w:val="auto"/>
            <w:szCs w:val="20"/>
          </w:rPr>
          <w:delText xml:space="preserve"> </w:delText>
        </w:r>
      </w:del>
    </w:p>
    <w:p w14:paraId="5374FAAA" w14:textId="4ED6B6B4" w:rsidR="00553A31" w:rsidRPr="00552315" w:rsidDel="008B63B9" w:rsidRDefault="00553A31" w:rsidP="00553A31">
      <w:pPr>
        <w:pStyle w:val="Citao"/>
        <w:rPr>
          <w:del w:id="523" w:author="Lucas Yasuyuki Koroku" w:date="2022-06-27T11:35:00Z"/>
          <w:rFonts w:cs="Arial"/>
          <w:szCs w:val="20"/>
          <w:lang w:val="pt-BR"/>
        </w:rPr>
      </w:pPr>
      <w:del w:id="524" w:author="Lucas Yasuyuki Koroku" w:date="2022-06-27T11:35:00Z">
        <w:r w:rsidRPr="00552315" w:rsidDel="008B63B9">
          <w:rPr>
            <w:rFonts w:cs="Arial"/>
            <w:b/>
            <w:szCs w:val="20"/>
            <w:lang w:val="pt-BR"/>
          </w:rPr>
          <w:delText xml:space="preserve">Agrupamentos de Itens: </w:delText>
        </w:r>
        <w:r w:rsidRPr="00552315" w:rsidDel="008B63B9">
          <w:rPr>
            <w:rFonts w:cs="Arial"/>
            <w:szCs w:val="20"/>
            <w:lang w:val="pt-BR"/>
          </w:rPr>
          <w:delText>Caso existente mais de um item em razão do parcelamento, a regra deve ser que cada item seja adjudicado de forma individualizada, permitindo que empresas distintas sejam contratadas. Excepcionalmente e de forma motivada, é possível prever o agrupamento de itens, adotando-se a adjudicação pelo preço global do grupo. Recomenda-se adotar a adjudicação por preço global de grupos de itens apenas se for indispensável para a modelagem contratual desenhada nos estudos preliminares, sempre de forma justificada.</w:delText>
        </w:r>
        <w:r w:rsidR="0021765D" w:rsidDel="008B63B9">
          <w:rPr>
            <w:rFonts w:cs="Arial"/>
            <w:szCs w:val="20"/>
            <w:lang w:val="pt-BR"/>
          </w:rPr>
          <w:delText xml:space="preserve"> </w:delText>
        </w:r>
        <w:r w:rsidR="0021765D" w:rsidRPr="00552315" w:rsidDel="008B63B9">
          <w:rPr>
            <w:rFonts w:cs="Arial"/>
            <w:color w:val="auto"/>
            <w:szCs w:val="20"/>
          </w:rPr>
          <w:delText xml:space="preserve">No caso de serviços, </w:delText>
        </w:r>
        <w:r w:rsidR="0021765D" w:rsidDel="008B63B9">
          <w:rPr>
            <w:rFonts w:cs="Arial"/>
            <w:color w:val="auto"/>
            <w:szCs w:val="20"/>
            <w:lang w:val="pt-BR"/>
          </w:rPr>
          <w:delText xml:space="preserve">eventual </w:delText>
        </w:r>
        <w:r w:rsidR="0021765D" w:rsidRPr="00552315" w:rsidDel="008B63B9">
          <w:rPr>
            <w:rFonts w:cs="Arial"/>
            <w:color w:val="auto"/>
            <w:szCs w:val="20"/>
          </w:rPr>
          <w:delText xml:space="preserve">divisão </w:delText>
        </w:r>
        <w:r w:rsidR="0021765D" w:rsidDel="008B63B9">
          <w:rPr>
            <w:rFonts w:cs="Arial"/>
            <w:color w:val="auto"/>
            <w:szCs w:val="20"/>
            <w:lang w:val="pt-BR"/>
          </w:rPr>
          <w:delText xml:space="preserve">em lotes </w:delText>
        </w:r>
        <w:r w:rsidR="0021765D" w:rsidRPr="00552315" w:rsidDel="008B63B9">
          <w:rPr>
            <w:rFonts w:cs="Arial"/>
            <w:color w:val="auto"/>
            <w:szCs w:val="20"/>
          </w:rPr>
          <w:delText>considerará a unidade de medida adotada para aferição dos produtos e resultados, e será observada a demanda específica de cada órgão ou entidade participante do certame</w:delText>
        </w:r>
        <w:r w:rsidR="0021765D" w:rsidDel="008B63B9">
          <w:rPr>
            <w:rFonts w:cs="Arial"/>
            <w:color w:val="auto"/>
            <w:szCs w:val="20"/>
            <w:lang w:val="pt-BR"/>
          </w:rPr>
          <w:delText>.</w:delText>
        </w:r>
      </w:del>
    </w:p>
    <w:p w14:paraId="2DB2E4C8" w14:textId="3EC3DF78" w:rsidR="005E40E0" w:rsidDel="008B63B9" w:rsidRDefault="005E40E0" w:rsidP="005E40E0">
      <w:pPr>
        <w:pStyle w:val="Citao"/>
        <w:rPr>
          <w:del w:id="525" w:author="Lucas Yasuyuki Koroku" w:date="2022-06-27T11:35:00Z"/>
          <w:rFonts w:cs="Arial"/>
          <w:iCs w:val="0"/>
          <w:szCs w:val="20"/>
          <w:lang w:val="pt-BR"/>
        </w:rPr>
      </w:pPr>
      <w:del w:id="526" w:author="Lucas Yasuyuki Koroku" w:date="2022-06-27T11:35:00Z">
        <w:r w:rsidRPr="00552315" w:rsidDel="008B63B9">
          <w:rPr>
            <w:rFonts w:cs="Arial"/>
            <w:b/>
            <w:iCs w:val="0"/>
            <w:szCs w:val="20"/>
          </w:rPr>
          <w:delText xml:space="preserve">Adjudicação por preço </w:delText>
        </w:r>
        <w:r w:rsidRPr="00552315" w:rsidDel="008B63B9">
          <w:rPr>
            <w:rFonts w:cs="Arial"/>
            <w:b/>
            <w:szCs w:val="20"/>
          </w:rPr>
          <w:delText>global</w:delText>
        </w:r>
        <w:r w:rsidRPr="00552315" w:rsidDel="008B63B9">
          <w:rPr>
            <w:rFonts w:cs="Arial"/>
            <w:b/>
            <w:iCs w:val="0"/>
            <w:szCs w:val="20"/>
          </w:rPr>
          <w:delText xml:space="preserve"> de grupo de itens em Licitações pelo Sistema de Registro de Preços: </w:delText>
        </w:r>
        <w:r w:rsidRPr="00552315" w:rsidDel="008B63B9">
          <w:rPr>
            <w:rFonts w:cs="Arial"/>
            <w:iCs w:val="0"/>
            <w:szCs w:val="20"/>
            <w:lang w:val="pt-BR"/>
          </w:rPr>
          <w:delText xml:space="preserve">Em adição à orientação anterior, no caso de se optar, em licitações por SRP, pelo </w:delText>
        </w:r>
        <w:r w:rsidRPr="00552315" w:rsidDel="008B63B9">
          <w:rPr>
            <w:rFonts w:cs="Arial"/>
            <w:iCs w:val="0"/>
            <w:szCs w:val="20"/>
            <w:lang w:val="pt-BR"/>
          </w:rPr>
          <w:lastRenderedPageBreak/>
          <w:delText>agrupamento de itens e sua adjudicação pelo preço global do grupo, o TCU possui entendimento no sentido de só ser admitida, em tais casos</w:delText>
        </w:r>
        <w:r w:rsidDel="008B63B9">
          <w:rPr>
            <w:rFonts w:cs="Arial"/>
            <w:iCs w:val="0"/>
            <w:szCs w:val="20"/>
            <w:lang w:val="pt-BR"/>
          </w:rPr>
          <w:delText xml:space="preserve"> </w:delText>
        </w:r>
        <w:r w:rsidRPr="00606820" w:rsidDel="008B63B9">
          <w:rPr>
            <w:rFonts w:cs="Arial"/>
            <w:iCs w:val="0"/>
            <w:szCs w:val="20"/>
            <w:lang w:val="pt-BR"/>
          </w:rPr>
          <w:delText>(Acórdão 588/2016-Plenário):</w:delText>
        </w:r>
        <w:r w:rsidDel="008B63B9">
          <w:rPr>
            <w:rFonts w:cs="Arial"/>
            <w:iCs w:val="0"/>
            <w:szCs w:val="20"/>
            <w:lang w:val="pt-BR"/>
          </w:rPr>
          <w:delText xml:space="preserve"> </w:delText>
        </w:r>
      </w:del>
    </w:p>
    <w:p w14:paraId="42FF8826" w14:textId="2F89CFBC" w:rsidR="005E40E0" w:rsidDel="008B63B9" w:rsidRDefault="005E40E0" w:rsidP="005E40E0">
      <w:pPr>
        <w:pStyle w:val="Citao"/>
        <w:rPr>
          <w:del w:id="527" w:author="Lucas Yasuyuki Koroku" w:date="2022-06-27T11:35:00Z"/>
          <w:rFonts w:cs="Arial"/>
          <w:iCs w:val="0"/>
          <w:szCs w:val="20"/>
          <w:lang w:val="pt-BR"/>
        </w:rPr>
      </w:pPr>
      <w:del w:id="528" w:author="Lucas Yasuyuki Koroku" w:date="2022-06-27T11:35:00Z">
        <w:r w:rsidDel="008B63B9">
          <w:rPr>
            <w:rFonts w:cs="Arial"/>
            <w:iCs w:val="0"/>
            <w:szCs w:val="20"/>
            <w:lang w:val="pt-BR"/>
          </w:rPr>
          <w:delText xml:space="preserve">a) </w:delText>
        </w:r>
        <w:r w:rsidRPr="00552315" w:rsidDel="008B63B9">
          <w:rPr>
            <w:rFonts w:cs="Arial"/>
            <w:iCs w:val="0"/>
            <w:szCs w:val="20"/>
            <w:lang w:val="pt-BR"/>
          </w:rPr>
          <w:delText xml:space="preserve">a contratação dos itens nas hipóteses de contratação da totalidade dos itens de grupo, respeitadas as proporções de quantitativos definidos no certame; ou </w:delText>
        </w:r>
      </w:del>
    </w:p>
    <w:p w14:paraId="6016FC2F" w14:textId="4EA6D27B" w:rsidR="005E40E0" w:rsidDel="008B63B9" w:rsidRDefault="005E40E0" w:rsidP="005E40E0">
      <w:pPr>
        <w:pStyle w:val="Citao"/>
        <w:rPr>
          <w:del w:id="529" w:author="Lucas Yasuyuki Koroku" w:date="2022-06-27T11:35:00Z"/>
          <w:rFonts w:cs="Arial"/>
          <w:iCs w:val="0"/>
          <w:szCs w:val="20"/>
          <w:lang w:val="pt-BR"/>
        </w:rPr>
      </w:pPr>
      <w:del w:id="530" w:author="Lucas Yasuyuki Koroku" w:date="2022-06-27T11:35:00Z">
        <w:r w:rsidDel="008B63B9">
          <w:rPr>
            <w:rFonts w:cs="Arial"/>
            <w:iCs w:val="0"/>
            <w:szCs w:val="20"/>
            <w:lang w:val="pt-BR"/>
          </w:rPr>
          <w:delText xml:space="preserve">b) </w:delText>
        </w:r>
        <w:r w:rsidRPr="00552315" w:rsidDel="008B63B9">
          <w:rPr>
            <w:rFonts w:cs="Arial"/>
            <w:iCs w:val="0"/>
            <w:szCs w:val="20"/>
            <w:lang w:val="pt-BR"/>
          </w:rPr>
          <w:delText xml:space="preserve">contratação de item isolado para o qual o preço unitário adjudicado ao vencedor seja o menor preço válido ofertado para o mesmo item na fase de lances. </w:delText>
        </w:r>
      </w:del>
    </w:p>
    <w:p w14:paraId="6CD583DE" w14:textId="3CA8D46B" w:rsidR="005E40E0" w:rsidRPr="00093AF6" w:rsidDel="008B63B9" w:rsidRDefault="005E40E0" w:rsidP="005E40E0">
      <w:pPr>
        <w:pStyle w:val="Citao"/>
        <w:rPr>
          <w:del w:id="531" w:author="Lucas Yasuyuki Koroku" w:date="2022-06-27T11:35:00Z"/>
          <w:rFonts w:cs="Arial"/>
        </w:rPr>
      </w:pPr>
      <w:del w:id="532" w:author="Lucas Yasuyuki Koroku" w:date="2022-06-27T11:35:00Z">
        <w:r w:rsidDel="008B63B9">
          <w:rPr>
            <w:rFonts w:cs="Arial"/>
            <w:lang w:val="pt-BR"/>
          </w:rPr>
          <w:delText>A</w:delText>
        </w:r>
        <w:r w:rsidRPr="00552315" w:rsidDel="008B63B9">
          <w:rPr>
            <w:rFonts w:cs="Arial"/>
          </w:rPr>
          <w:delText xml:space="preserve"> restrição </w:delText>
        </w:r>
        <w:r w:rsidDel="008B63B9">
          <w:rPr>
            <w:rFonts w:cs="Arial"/>
            <w:lang w:val="pt-BR"/>
          </w:rPr>
          <w:delText xml:space="preserve">prevista na alínea “a” supra </w:delText>
        </w:r>
        <w:r w:rsidRPr="00552315" w:rsidDel="008B63B9">
          <w:rPr>
            <w:rFonts w:cs="Arial"/>
          </w:rPr>
          <w:delText>só não se aplicaria se a área demandante justificar expressamente</w:delText>
        </w:r>
        <w:r w:rsidRPr="00552315" w:rsidDel="008B63B9">
          <w:rPr>
            <w:rFonts w:cs="Arial"/>
            <w:color w:val="auto"/>
          </w:rPr>
          <w:delText>, se for o caso, os motivos pelos quais seria inexequível ou inviável, dentro do modelo de execução do contrato, a demanda proporcional ou total de todos os itens do respectivo grupo. Essa justificativa deve ser expressa e clara para que a área de licitações possa ajustar a ata de registro de preços em conformidade com a situação.</w:delText>
        </w:r>
      </w:del>
    </w:p>
    <w:p w14:paraId="3A5D2D25" w14:textId="33E9E164" w:rsidR="001E65F6" w:rsidRPr="00AF7C0A" w:rsidRDefault="00143529" w:rsidP="000D390A">
      <w:pPr>
        <w:pStyle w:val="Nivel1"/>
        <w:rPr>
          <w:rFonts w:cs="Arial"/>
        </w:rPr>
      </w:pPr>
      <w:del w:id="533" w:author="Lucas Yasuyuki Koroku" w:date="2022-06-27T11:35:00Z">
        <w:r w:rsidRPr="00552315" w:rsidDel="008B63B9">
          <w:rPr>
            <w:rFonts w:cs="Arial"/>
            <w:color w:val="auto"/>
          </w:rPr>
          <w:delText xml:space="preserve"> </w:delText>
        </w:r>
      </w:del>
      <w:r w:rsidR="001E65F6" w:rsidRPr="00552315">
        <w:rPr>
          <w:rFonts w:cs="Arial"/>
        </w:rPr>
        <w:t xml:space="preserve">JUSTIFICATIVA E </w:t>
      </w:r>
      <w:r w:rsidR="001E65F6" w:rsidRPr="00AF7C0A">
        <w:rPr>
          <w:rFonts w:cs="Arial"/>
        </w:rPr>
        <w:t>OBJETIVO DA CONTRATAÇÃO</w:t>
      </w:r>
    </w:p>
    <w:p w14:paraId="33F2081B" w14:textId="77777777" w:rsidR="008B63B9" w:rsidRPr="00FB4246" w:rsidRDefault="008B63B9">
      <w:pPr>
        <w:numPr>
          <w:ilvl w:val="1"/>
          <w:numId w:val="1"/>
        </w:numPr>
        <w:spacing w:before="120" w:after="120" w:line="276" w:lineRule="auto"/>
        <w:ind w:left="425" w:firstLine="0"/>
        <w:jc w:val="both"/>
        <w:rPr>
          <w:ins w:id="534" w:author="Lucas Yasuyuki Koroku" w:date="2022-06-27T11:35:00Z"/>
          <w:rFonts w:cs="Arial"/>
          <w:szCs w:val="20"/>
        </w:rPr>
        <w:pPrChange w:id="535" w:author="Lucas Yasuyuki Koroku" w:date="2022-06-27T14:56:00Z">
          <w:pPr>
            <w:numPr>
              <w:ilvl w:val="1"/>
              <w:numId w:val="1"/>
            </w:numPr>
            <w:autoSpaceDE w:val="0"/>
            <w:spacing w:before="120" w:after="120" w:line="276" w:lineRule="auto"/>
            <w:ind w:left="716" w:hanging="432"/>
            <w:jc w:val="both"/>
          </w:pPr>
        </w:pPrChange>
      </w:pPr>
      <w:ins w:id="536" w:author="Lucas Yasuyuki Koroku" w:date="2022-06-27T11:35:00Z">
        <w:r>
          <w:t xml:space="preserve">O presente Termo de Referência visa a contratação de empresa prestadora de serviço </w:t>
        </w:r>
        <w:r w:rsidRPr="00A736B0">
          <w:rPr>
            <w:rFonts w:cs="Arial"/>
            <w:szCs w:val="20"/>
          </w:rPr>
          <w:t>especializado em cobertura do seguro de Responsabilidade Civil do Explorador ou Transportador Aéreo (RETA).</w:t>
        </w:r>
      </w:ins>
    </w:p>
    <w:p w14:paraId="672DCCD2" w14:textId="77777777" w:rsidR="008B63B9" w:rsidRDefault="008B63B9">
      <w:pPr>
        <w:numPr>
          <w:ilvl w:val="1"/>
          <w:numId w:val="1"/>
        </w:numPr>
        <w:spacing w:before="120" w:after="120" w:line="276" w:lineRule="auto"/>
        <w:ind w:left="425" w:firstLine="0"/>
        <w:jc w:val="both"/>
        <w:rPr>
          <w:ins w:id="537" w:author="Lucas Yasuyuki Koroku" w:date="2022-06-27T11:35:00Z"/>
          <w:rFonts w:cs="Arial"/>
          <w:szCs w:val="20"/>
        </w:rPr>
        <w:pPrChange w:id="538" w:author="Lucas Yasuyuki Koroku" w:date="2022-06-27T14:56:00Z">
          <w:pPr>
            <w:numPr>
              <w:ilvl w:val="1"/>
              <w:numId w:val="1"/>
            </w:numPr>
            <w:autoSpaceDE w:val="0"/>
            <w:spacing w:before="120" w:after="120" w:line="276" w:lineRule="auto"/>
            <w:ind w:left="716" w:hanging="432"/>
            <w:jc w:val="both"/>
          </w:pPr>
        </w:pPrChange>
      </w:pPr>
      <w:ins w:id="539" w:author="Lucas Yasuyuki Koroku" w:date="2022-06-27T11:35:00Z">
        <w:r w:rsidRPr="00A736B0">
          <w:rPr>
            <w:rFonts w:cs="Arial"/>
            <w:szCs w:val="20"/>
          </w:rPr>
          <w:t>A ANTAQ, na qualidade de entidade controlada pelo Estado, não necessita que suas operações com aeronaves Classe 3 estejam cobertas por seguro com cobertura de danos a terceiros, conform</w:t>
        </w:r>
        <w:r>
          <w:t>e disposto no item E94.103(d), do Regulamento Brasileiro de Aviação Civil Especial – RBAC-E nº 94, emenda nº 02, norma vigente editada pela ANAC acerca do uso de aeronaves não tripuladas uso civil.</w:t>
        </w:r>
        <w:r>
          <w:rPr>
            <w:rFonts w:cs="Arial"/>
            <w:szCs w:val="20"/>
          </w:rPr>
          <w:t xml:space="preserve"> Não obstante, a fim de resguardar os servidores que operam estes equipamentos, bem como a própria Agência, entende-se necessária a contratação do serviço, uma vez que acidentes podem ocasionar danos pessoais e materiais significativos.</w:t>
        </w:r>
      </w:ins>
    </w:p>
    <w:p w14:paraId="267C23C7" w14:textId="77777777" w:rsidR="008B63B9" w:rsidRPr="00FB4246" w:rsidRDefault="008B63B9">
      <w:pPr>
        <w:pStyle w:val="Nivel1"/>
        <w:rPr>
          <w:ins w:id="540" w:author="Lucas Yasuyuki Koroku" w:date="2022-06-27T11:36:00Z"/>
          <w:rFonts w:cs="Arial"/>
        </w:rPr>
        <w:pPrChange w:id="541" w:author="Lucas Yasuyuki Koroku" w:date="2022-06-27T15:24:00Z">
          <w:pPr>
            <w:pStyle w:val="Nivel1"/>
            <w:ind w:left="644"/>
          </w:pPr>
        </w:pPrChange>
      </w:pPr>
      <w:ins w:id="542" w:author="Lucas Yasuyuki Koroku" w:date="2022-06-27T11:36:00Z">
        <w:r w:rsidRPr="00FB4246">
          <w:rPr>
            <w:rFonts w:cs="Arial"/>
          </w:rPr>
          <w:t>DO OPERADOR</w:t>
        </w:r>
      </w:ins>
    </w:p>
    <w:p w14:paraId="03755C78" w14:textId="77777777" w:rsidR="008B63B9" w:rsidRPr="00FB4246" w:rsidRDefault="008B63B9">
      <w:pPr>
        <w:numPr>
          <w:ilvl w:val="1"/>
          <w:numId w:val="1"/>
        </w:numPr>
        <w:spacing w:before="120" w:after="120" w:line="276" w:lineRule="auto"/>
        <w:ind w:left="425" w:firstLine="0"/>
        <w:jc w:val="both"/>
        <w:rPr>
          <w:ins w:id="543" w:author="Lucas Yasuyuki Koroku" w:date="2022-06-27T11:36:00Z"/>
          <w:rFonts w:cs="Arial"/>
          <w:szCs w:val="20"/>
        </w:rPr>
        <w:pPrChange w:id="544" w:author="Lucas Yasuyuki Koroku" w:date="2022-06-27T14:56:00Z">
          <w:pPr>
            <w:numPr>
              <w:ilvl w:val="1"/>
              <w:numId w:val="1"/>
            </w:numPr>
            <w:autoSpaceDE w:val="0"/>
            <w:spacing w:before="120" w:after="120" w:line="276" w:lineRule="auto"/>
            <w:ind w:left="716" w:hanging="432"/>
            <w:jc w:val="both"/>
          </w:pPr>
        </w:pPrChange>
      </w:pPr>
      <w:ins w:id="545" w:author="Lucas Yasuyuki Koroku" w:date="2022-06-27T11:36:00Z">
        <w:r>
          <w:rPr>
            <w:rFonts w:cs="Arial"/>
            <w:szCs w:val="20"/>
          </w:rPr>
          <w:t xml:space="preserve">Define-se como operador todo aquele servidor do quadro da Superintendência de Fiscalização e Coordenação das Unidades Regionais – SFC, inclusive suas gerências e unidades regionais, da ANTAQ habilitado e capacitado para operação de </w:t>
        </w:r>
        <w:proofErr w:type="spellStart"/>
        <w:r>
          <w:rPr>
            <w:rFonts w:cs="Arial"/>
            <w:szCs w:val="20"/>
          </w:rPr>
          <w:t>RPAs</w:t>
        </w:r>
        <w:proofErr w:type="spellEnd"/>
        <w:r>
          <w:rPr>
            <w:rFonts w:cs="Arial"/>
            <w:szCs w:val="20"/>
          </w:rPr>
          <w:t>.</w:t>
        </w:r>
      </w:ins>
    </w:p>
    <w:p w14:paraId="48690C89" w14:textId="77777777" w:rsidR="008B63B9" w:rsidRPr="00FF5F02" w:rsidRDefault="008B63B9">
      <w:pPr>
        <w:pStyle w:val="Nivel1"/>
        <w:rPr>
          <w:ins w:id="546" w:author="Lucas Yasuyuki Koroku" w:date="2022-06-27T11:36:00Z"/>
          <w:rFonts w:cs="Arial"/>
        </w:rPr>
        <w:pPrChange w:id="547" w:author="Lucas Yasuyuki Koroku" w:date="2022-06-27T15:02:00Z">
          <w:pPr>
            <w:pStyle w:val="Nivel1"/>
            <w:ind w:left="644"/>
          </w:pPr>
        </w:pPrChange>
      </w:pPr>
      <w:ins w:id="548" w:author="Lucas Yasuyuki Koroku" w:date="2022-06-27T11:36:00Z">
        <w:r w:rsidRPr="00FB4246">
          <w:rPr>
            <w:rFonts w:cs="Arial"/>
          </w:rPr>
          <w:t>EMISSÂO DA APÓLICE</w:t>
        </w:r>
      </w:ins>
    </w:p>
    <w:p w14:paraId="0112AC4E" w14:textId="77777777" w:rsidR="008B63B9" w:rsidRPr="00A736B0" w:rsidRDefault="008B63B9">
      <w:pPr>
        <w:numPr>
          <w:ilvl w:val="1"/>
          <w:numId w:val="1"/>
        </w:numPr>
        <w:spacing w:before="120" w:after="120" w:line="276" w:lineRule="auto"/>
        <w:ind w:left="425" w:firstLine="0"/>
        <w:jc w:val="both"/>
        <w:rPr>
          <w:ins w:id="549" w:author="Lucas Yasuyuki Koroku" w:date="2022-06-27T11:36:00Z"/>
          <w:rFonts w:cs="Arial"/>
          <w:iCs/>
          <w:szCs w:val="20"/>
        </w:rPr>
        <w:pPrChange w:id="550" w:author="Lucas Yasuyuki Koroku" w:date="2022-06-27T14:56:00Z">
          <w:pPr>
            <w:numPr>
              <w:ilvl w:val="1"/>
              <w:numId w:val="1"/>
            </w:numPr>
            <w:autoSpaceDE w:val="0"/>
            <w:spacing w:before="120" w:after="120" w:line="276" w:lineRule="auto"/>
            <w:ind w:left="716" w:hanging="432"/>
            <w:jc w:val="both"/>
          </w:pPr>
        </w:pPrChange>
      </w:pPr>
      <w:ins w:id="551" w:author="Lucas Yasuyuki Koroku" w:date="2022-06-27T11:36:00Z">
        <w:r>
          <w:rPr>
            <w:rFonts w:cs="Arial"/>
            <w:szCs w:val="20"/>
          </w:rPr>
          <w:t xml:space="preserve">A emissão de </w:t>
        </w:r>
        <w:r w:rsidRPr="00A736B0">
          <w:rPr>
            <w:rFonts w:cs="Arial"/>
            <w:iCs/>
            <w:szCs w:val="20"/>
          </w:rPr>
          <w:t>apólice será no prazo máximo de 20 (vinte) dias corridos a contar da data de recebimento da documentação dos equipamentos.</w:t>
        </w:r>
      </w:ins>
    </w:p>
    <w:p w14:paraId="4468D938" w14:textId="77777777" w:rsidR="008B63B9" w:rsidRPr="00FB4246" w:rsidRDefault="008B63B9">
      <w:pPr>
        <w:numPr>
          <w:ilvl w:val="1"/>
          <w:numId w:val="1"/>
        </w:numPr>
        <w:spacing w:before="120" w:after="120" w:line="276" w:lineRule="auto"/>
        <w:ind w:left="425" w:firstLine="0"/>
        <w:jc w:val="both"/>
        <w:rPr>
          <w:ins w:id="552" w:author="Lucas Yasuyuki Koroku" w:date="2022-06-27T11:36:00Z"/>
          <w:rFonts w:cs="Arial"/>
          <w:szCs w:val="20"/>
        </w:rPr>
        <w:pPrChange w:id="553" w:author="Lucas Yasuyuki Koroku" w:date="2022-06-27T14:56:00Z">
          <w:pPr>
            <w:numPr>
              <w:ilvl w:val="1"/>
              <w:numId w:val="1"/>
            </w:numPr>
            <w:autoSpaceDE w:val="0"/>
            <w:spacing w:before="120" w:after="120" w:line="276" w:lineRule="auto"/>
            <w:ind w:left="716" w:hanging="432"/>
            <w:jc w:val="both"/>
          </w:pPr>
        </w:pPrChange>
      </w:pPr>
      <w:ins w:id="554" w:author="Lucas Yasuyuki Koroku" w:date="2022-06-27T11:36:00Z">
        <w:r w:rsidRPr="00A736B0">
          <w:rPr>
            <w:rFonts w:cs="Arial"/>
            <w:iCs/>
            <w:szCs w:val="20"/>
          </w:rPr>
          <w:t>A apólice do seguro</w:t>
        </w:r>
        <w:r>
          <w:rPr>
            <w:rFonts w:cs="Arial"/>
            <w:szCs w:val="20"/>
          </w:rPr>
          <w:t xml:space="preserve"> deverá conter as normas estabelecidas pela Superintendência de Seguros Privados – SUSEP e aceitar, nas mesmas condições contratuais, acréscimos e supressões de até 25% do valor contratado, nos termos do art. 65 da Lei nº 8.666/1993.</w:t>
        </w:r>
      </w:ins>
    </w:p>
    <w:p w14:paraId="05620B9F" w14:textId="77777777" w:rsidR="008B63B9" w:rsidRPr="00FF5F02" w:rsidRDefault="008B63B9">
      <w:pPr>
        <w:pStyle w:val="Nivel1"/>
        <w:rPr>
          <w:ins w:id="555" w:author="Lucas Yasuyuki Koroku" w:date="2022-06-27T11:36:00Z"/>
          <w:rFonts w:cs="Arial"/>
        </w:rPr>
        <w:pPrChange w:id="556" w:author="Lucas Yasuyuki Koroku" w:date="2022-06-27T14:56:00Z">
          <w:pPr>
            <w:pStyle w:val="Nivel1"/>
            <w:ind w:left="644"/>
          </w:pPr>
        </w:pPrChange>
      </w:pPr>
      <w:ins w:id="557" w:author="Lucas Yasuyuki Koroku" w:date="2022-06-27T11:36:00Z">
        <w:r w:rsidRPr="00FB4246">
          <w:rPr>
            <w:rFonts w:cs="Arial"/>
          </w:rPr>
          <w:t>FRANQUIAS</w:t>
        </w:r>
      </w:ins>
    </w:p>
    <w:p w14:paraId="1D647C46" w14:textId="77777777" w:rsidR="008B63B9" w:rsidRPr="002422F7" w:rsidRDefault="008B63B9">
      <w:pPr>
        <w:numPr>
          <w:ilvl w:val="1"/>
          <w:numId w:val="1"/>
        </w:numPr>
        <w:spacing w:before="120" w:after="120" w:line="276" w:lineRule="auto"/>
        <w:ind w:left="425" w:firstLine="0"/>
        <w:jc w:val="both"/>
        <w:rPr>
          <w:ins w:id="558" w:author="Lucas Yasuyuki Koroku" w:date="2022-06-27T11:36:00Z"/>
          <w:rFonts w:cs="Arial"/>
          <w:szCs w:val="20"/>
        </w:rPr>
        <w:pPrChange w:id="559" w:author="Lucas Yasuyuki Koroku" w:date="2022-06-27T14:56:00Z">
          <w:pPr>
            <w:numPr>
              <w:ilvl w:val="1"/>
              <w:numId w:val="1"/>
            </w:numPr>
            <w:autoSpaceDE w:val="0"/>
            <w:spacing w:before="120" w:after="120" w:line="276" w:lineRule="auto"/>
            <w:ind w:left="716" w:hanging="432"/>
            <w:jc w:val="both"/>
          </w:pPr>
        </w:pPrChange>
      </w:pPr>
      <w:ins w:id="560" w:author="Lucas Yasuyuki Koroku" w:date="2022-06-27T11:36:00Z">
        <w:r>
          <w:rPr>
            <w:rFonts w:cs="Arial"/>
            <w:szCs w:val="20"/>
          </w:rPr>
          <w:t xml:space="preserve">Não haverá franquia, devendo a importância segurada ser de, no mínimo, aquela preconizada pela Lei nº 7.565/1986 e pela </w:t>
        </w:r>
        <w:r w:rsidRPr="00A736B0">
          <w:rPr>
            <w:rFonts w:cs="Arial"/>
            <w:iCs/>
            <w:szCs w:val="20"/>
          </w:rPr>
          <w:t>Resolução</w:t>
        </w:r>
        <w:r>
          <w:rPr>
            <w:rFonts w:cs="Arial"/>
            <w:szCs w:val="20"/>
          </w:rPr>
          <w:t xml:space="preserve"> nº 37/2008 da ANAC, bem como suas atualizações, para cada uma das aeronaves relacionadas neste Termo de Referência.</w:t>
        </w:r>
      </w:ins>
    </w:p>
    <w:p w14:paraId="03116431" w14:textId="2CCC47FA" w:rsidR="00BA3A25" w:rsidRPr="00AF7C0A" w:rsidDel="008B63B9" w:rsidRDefault="00BA3A25">
      <w:pPr>
        <w:numPr>
          <w:ilvl w:val="1"/>
          <w:numId w:val="1"/>
        </w:numPr>
        <w:autoSpaceDE w:val="0"/>
        <w:spacing w:before="120" w:after="120" w:line="276" w:lineRule="auto"/>
        <w:ind w:left="0"/>
        <w:jc w:val="both"/>
        <w:rPr>
          <w:del w:id="561" w:author="Lucas Yasuyuki Koroku" w:date="2022-06-27T11:35:00Z"/>
          <w:rFonts w:cs="Arial"/>
          <w:color w:val="000000"/>
          <w:szCs w:val="20"/>
        </w:rPr>
        <w:pPrChange w:id="562" w:author="Lucas Yasuyuki Koroku" w:date="2022-06-27T11:36:00Z">
          <w:pPr>
            <w:numPr>
              <w:ilvl w:val="1"/>
              <w:numId w:val="1"/>
            </w:numPr>
            <w:autoSpaceDE w:val="0"/>
            <w:spacing w:before="120" w:after="120" w:line="276" w:lineRule="auto"/>
            <w:ind w:left="716" w:hanging="432"/>
            <w:jc w:val="both"/>
          </w:pPr>
        </w:pPrChange>
      </w:pPr>
      <w:del w:id="563" w:author="Lucas Yasuyuki Koroku" w:date="2022-06-27T11:35:00Z">
        <w:r w:rsidRPr="00AF7C0A" w:rsidDel="008B63B9">
          <w:delText>A Justificativa e objetivo da contratação encontra</w:delText>
        </w:r>
        <w:r w:rsidR="005E40E0" w:rsidDel="008B63B9">
          <w:delText>m</w:delText>
        </w:r>
        <w:r w:rsidRPr="00AF7C0A" w:rsidDel="008B63B9">
          <w:delText>-se pormenorizad</w:delText>
        </w:r>
        <w:r w:rsidR="005E40E0" w:rsidDel="008B63B9">
          <w:delText>os</w:delText>
        </w:r>
        <w:r w:rsidRPr="00AF7C0A" w:rsidDel="008B63B9">
          <w:delText xml:space="preserve"> em Tópico específico dos Estudos Técnicos Preliminares, apêndice deste Termo de Referência.</w:delText>
        </w:r>
      </w:del>
    </w:p>
    <w:p w14:paraId="595CC1E6" w14:textId="53E42BC5" w:rsidR="001E65F6" w:rsidRPr="00AF7C0A" w:rsidDel="008B63B9" w:rsidRDefault="001E65F6">
      <w:pPr>
        <w:autoSpaceDE w:val="0"/>
        <w:spacing w:after="120" w:line="276" w:lineRule="auto"/>
        <w:jc w:val="both"/>
        <w:rPr>
          <w:del w:id="564" w:author="Lucas Yasuyuki Koroku" w:date="2022-06-27T11:36:00Z"/>
          <w:rFonts w:cs="Arial"/>
          <w:color w:val="000000"/>
          <w:szCs w:val="20"/>
        </w:rPr>
        <w:pPrChange w:id="565" w:author="Lucas Yasuyuki Koroku" w:date="2022-06-27T11:36:00Z">
          <w:pPr>
            <w:autoSpaceDE w:val="0"/>
            <w:spacing w:after="120" w:line="276" w:lineRule="auto"/>
            <w:ind w:left="432"/>
            <w:jc w:val="both"/>
          </w:pPr>
        </w:pPrChange>
      </w:pPr>
    </w:p>
    <w:p w14:paraId="51EFCBC2" w14:textId="7B176AC9" w:rsidR="0021765D" w:rsidRPr="00485453" w:rsidDel="008B63B9" w:rsidRDefault="0021765D" w:rsidP="0021765D">
      <w:pPr>
        <w:pStyle w:val="Citao"/>
        <w:rPr>
          <w:del w:id="566" w:author="Lucas Yasuyuki Koroku" w:date="2022-06-27T11:36:00Z"/>
          <w:rFonts w:cs="Arial"/>
          <w:b/>
          <w:color w:val="auto"/>
          <w:szCs w:val="20"/>
          <w:lang w:val="pt-BR"/>
        </w:rPr>
      </w:pPr>
      <w:del w:id="567" w:author="Lucas Yasuyuki Koroku" w:date="2022-06-27T11:36:00Z">
        <w:r w:rsidRPr="00E03769" w:rsidDel="008B63B9">
          <w:rPr>
            <w:rFonts w:cs="Arial"/>
            <w:b/>
            <w:bCs/>
            <w:highlight w:val="yellow"/>
          </w:rPr>
          <w:delText>Nota Explicativa:</w:delText>
        </w:r>
        <w:r w:rsidRPr="00E03769" w:rsidDel="008B63B9">
          <w:rPr>
            <w:rFonts w:cs="Arial"/>
            <w:highlight w:val="yellow"/>
          </w:rPr>
          <w:delText xml:space="preserve"> Caso haja a necessidade de modificação da </w:delText>
        </w:r>
        <w:r w:rsidRPr="00E03769" w:rsidDel="008B63B9">
          <w:rPr>
            <w:rFonts w:cs="Arial"/>
            <w:highlight w:val="yellow"/>
            <w:lang w:val="pt-BR"/>
          </w:rPr>
          <w:delText>justificativa</w:delText>
        </w:r>
        <w:r w:rsidRPr="00E03769" w:rsidDel="008B63B9">
          <w:rPr>
            <w:rFonts w:cs="Arial"/>
            <w:highlight w:val="yellow"/>
          </w:rPr>
          <w:delText xml:space="preserve"> em relação à originalmente feita nos estudos técnicos preliminares, recomenda-se ajustar a redação acima.</w:delText>
        </w:r>
      </w:del>
    </w:p>
    <w:p w14:paraId="7768B61B" w14:textId="164BCE8C" w:rsidR="0021765D" w:rsidDel="008B63B9" w:rsidRDefault="0021765D" w:rsidP="0021765D">
      <w:pPr>
        <w:pStyle w:val="Citao"/>
        <w:rPr>
          <w:del w:id="568" w:author="Lucas Yasuyuki Koroku" w:date="2022-06-27T11:36:00Z"/>
          <w:rFonts w:cs="Arial"/>
          <w:color w:val="auto"/>
          <w:szCs w:val="20"/>
          <w:lang w:val="pt-BR"/>
        </w:rPr>
      </w:pPr>
      <w:del w:id="569" w:author="Lucas Yasuyuki Koroku" w:date="2022-06-27T11:36:00Z">
        <w:r w:rsidRPr="00552315" w:rsidDel="008B63B9">
          <w:rPr>
            <w:rFonts w:cs="Arial"/>
            <w:color w:val="auto"/>
            <w:szCs w:val="20"/>
          </w:rPr>
          <w:lastRenderedPageBreak/>
          <w:delText xml:space="preserve">Conforme previsto na Súmula 177 do TCU, a justificativa há de ser clara, precisa e suficiente, sendo vedadas justificativas genéricas, incapazes de demonstrar de forma cabal a necessidade da Administração. </w:delText>
        </w:r>
        <w:r w:rsidRPr="00552315" w:rsidDel="008B63B9">
          <w:rPr>
            <w:rFonts w:cs="Arial"/>
            <w:color w:val="auto"/>
            <w:szCs w:val="20"/>
            <w:lang w:val="pt-BR"/>
          </w:rPr>
          <w:delText>Reforçamos a necessidade de justificar a opção pelo Regime de Execução adotado.</w:delText>
        </w:r>
        <w:r w:rsidDel="008B63B9">
          <w:rPr>
            <w:rFonts w:cs="Arial"/>
            <w:color w:val="auto"/>
            <w:szCs w:val="20"/>
            <w:lang w:val="pt-BR"/>
          </w:rPr>
          <w:delText xml:space="preserve"> </w:delText>
        </w:r>
      </w:del>
    </w:p>
    <w:p w14:paraId="03078116" w14:textId="2F1B32CD" w:rsidR="0021765D" w:rsidDel="008B63B9" w:rsidRDefault="0021765D" w:rsidP="00D17875">
      <w:pPr>
        <w:pStyle w:val="Citao"/>
        <w:rPr>
          <w:del w:id="570" w:author="Lucas Yasuyuki Koroku" w:date="2022-06-27T11:36:00Z"/>
          <w:rFonts w:cs="Arial"/>
          <w:b/>
          <w:color w:val="auto"/>
          <w:szCs w:val="20"/>
        </w:rPr>
      </w:pPr>
      <w:del w:id="571" w:author="Lucas Yasuyuki Koroku" w:date="2022-06-27T11:36:00Z">
        <w:r w:rsidRPr="00552315" w:rsidDel="008B63B9">
          <w:rPr>
            <w:rFonts w:cs="Arial"/>
            <w:color w:val="auto"/>
            <w:szCs w:val="20"/>
          </w:rPr>
          <w:delText xml:space="preserve">A justificativa, em regra, deve ser apresentada pelo setor requisitante. Quando o serviço possuir características técnicas especializadas, deve o órgão requisitante solicitar à unidade técnica competente a definição das especificações do </w:delText>
        </w:r>
        <w:r w:rsidRPr="00552315" w:rsidDel="008B63B9">
          <w:rPr>
            <w:rFonts w:cs="Arial"/>
            <w:color w:val="auto"/>
            <w:szCs w:val="20"/>
            <w:lang w:val="pt-BR"/>
          </w:rPr>
          <w:delText>objeto</w:delText>
        </w:r>
        <w:r w:rsidRPr="00552315" w:rsidDel="008B63B9">
          <w:rPr>
            <w:rFonts w:cs="Arial"/>
            <w:color w:val="auto"/>
            <w:szCs w:val="20"/>
          </w:rPr>
          <w:delText>, e, se for o caso, do quantitativo a ser adquirido.</w:delText>
        </w:r>
      </w:del>
    </w:p>
    <w:p w14:paraId="6CB8963D" w14:textId="77777777" w:rsidR="00025A25" w:rsidRPr="00AF7C0A" w:rsidRDefault="00025A25" w:rsidP="00025A25">
      <w:pPr>
        <w:pStyle w:val="Nivel1"/>
        <w:rPr>
          <w:rFonts w:cstheme="majorBidi"/>
          <w:szCs w:val="32"/>
        </w:rPr>
      </w:pPr>
      <w:r w:rsidRPr="00AF7C0A">
        <w:rPr>
          <w:rFonts w:cs="Arial"/>
        </w:rPr>
        <w:t>DESCRIÇÃO</w:t>
      </w:r>
      <w:r w:rsidRPr="00AF7C0A">
        <w:t xml:space="preserve"> DA SOLUÇÃO</w:t>
      </w:r>
      <w:del w:id="572" w:author="Lucas Yasuyuki Koroku" w:date="2022-06-27T14:56:00Z">
        <w:r w:rsidRPr="00AF7C0A" w:rsidDel="00D94858">
          <w:delText>:</w:delText>
        </w:r>
      </w:del>
    </w:p>
    <w:p w14:paraId="3FC68580" w14:textId="77777777" w:rsidR="008B63B9" w:rsidRPr="005208E3" w:rsidRDefault="008B63B9">
      <w:pPr>
        <w:numPr>
          <w:ilvl w:val="1"/>
          <w:numId w:val="1"/>
        </w:numPr>
        <w:spacing w:before="120" w:after="120" w:line="276" w:lineRule="auto"/>
        <w:ind w:left="425" w:firstLine="0"/>
        <w:jc w:val="both"/>
        <w:rPr>
          <w:ins w:id="573" w:author="Lucas Yasuyuki Koroku" w:date="2022-06-27T11:35:00Z"/>
        </w:rPr>
        <w:pPrChange w:id="574" w:author="Lucas Yasuyuki Koroku" w:date="2022-06-27T14:56:00Z">
          <w:pPr>
            <w:numPr>
              <w:ilvl w:val="1"/>
              <w:numId w:val="1"/>
            </w:numPr>
            <w:spacing w:before="120" w:after="120" w:line="276" w:lineRule="auto"/>
            <w:ind w:left="716" w:hanging="432"/>
            <w:jc w:val="both"/>
          </w:pPr>
        </w:pPrChange>
      </w:pPr>
      <w:ins w:id="575" w:author="Lucas Yasuyuki Koroku" w:date="2022-06-27T11:35:00Z">
        <w:r w:rsidRPr="005208E3">
          <w:t>A</w:t>
        </w:r>
        <w:r>
          <w:t xml:space="preserve"> solução abrange a prestação de serviço de cobertura assecuratória (seguro RETA) para aeronaves </w:t>
        </w:r>
        <w:r w:rsidRPr="00A736B0">
          <w:rPr>
            <w:rFonts w:cs="Arial"/>
            <w:iCs/>
            <w:szCs w:val="20"/>
          </w:rPr>
          <w:t>remotamente</w:t>
        </w:r>
        <w:r>
          <w:t xml:space="preserve"> pilotadas operadas por servidores da ANTAQ em atividades finalísticas desta Agência.</w:t>
        </w:r>
      </w:ins>
    </w:p>
    <w:p w14:paraId="00688F7C" w14:textId="04154A0D" w:rsidR="00025A25" w:rsidRPr="003B34C1" w:rsidDel="008B63B9" w:rsidRDefault="00025A25" w:rsidP="00864E77">
      <w:pPr>
        <w:numPr>
          <w:ilvl w:val="1"/>
          <w:numId w:val="4"/>
        </w:numPr>
        <w:spacing w:before="120" w:after="120" w:line="276" w:lineRule="auto"/>
        <w:ind w:left="425" w:firstLine="0"/>
        <w:jc w:val="both"/>
        <w:rPr>
          <w:del w:id="576" w:author="Lucas Yasuyuki Koroku" w:date="2022-06-27T11:35:00Z"/>
        </w:rPr>
      </w:pPr>
      <w:del w:id="577" w:author="Lucas Yasuyuki Koroku" w:date="2022-06-27T11:35:00Z">
        <w:r w:rsidRPr="003B34C1" w:rsidDel="008B63B9">
          <w:delText xml:space="preserve">A descrição da solução como um todo, encontra-se pormenorizada em Tópico específico </w:delText>
        </w:r>
        <w:r w:rsidRPr="003B34C1" w:rsidDel="008B63B9">
          <w:rPr>
            <w:rFonts w:cs="Arial"/>
            <w:szCs w:val="20"/>
          </w:rPr>
          <w:delText>dos</w:delText>
        </w:r>
        <w:r w:rsidRPr="003B34C1" w:rsidDel="008B63B9">
          <w:delText xml:space="preserve"> Estudos Técnicos Preliminares, apêndice deste Termo de Referência.</w:delText>
        </w:r>
      </w:del>
    </w:p>
    <w:p w14:paraId="46553C1F" w14:textId="242EEA41" w:rsidR="00025A25" w:rsidRPr="00756ED3" w:rsidDel="008B63B9" w:rsidRDefault="00025A25" w:rsidP="00025A25">
      <w:pPr>
        <w:pStyle w:val="Citao"/>
        <w:rPr>
          <w:del w:id="578" w:author="Lucas Yasuyuki Koroku" w:date="2022-06-27T11:36:00Z"/>
          <w:rFonts w:cs="Arial"/>
          <w:lang w:val="pt-BR"/>
        </w:rPr>
      </w:pPr>
      <w:del w:id="579" w:author="Lucas Yasuyuki Koroku" w:date="2022-06-27T11:36:00Z">
        <w:r w:rsidRPr="00AF7C0A" w:rsidDel="008B63B9">
          <w:rPr>
            <w:rFonts w:cs="Arial"/>
            <w:b/>
            <w:bCs/>
          </w:rPr>
          <w:delText>Nota Explicativa:</w:delText>
        </w:r>
        <w:r w:rsidRPr="00AF7C0A" w:rsidDel="008B63B9">
          <w:rPr>
            <w:rFonts w:cs="Arial"/>
          </w:rPr>
          <w:delText xml:space="preserve"> Caso haja a necessidade de modificação da descrição em relação à originalmente feita nos estudos técnicos preliminares, recomenda-se ajustar a redação acima.</w:delText>
        </w:r>
        <w:r w:rsidR="0021765D" w:rsidDel="008B63B9">
          <w:rPr>
            <w:rFonts w:cs="Arial"/>
            <w:lang w:val="pt-BR"/>
          </w:rPr>
          <w:delText xml:space="preserve"> Registre-se que </w:delText>
        </w:r>
        <w:r w:rsidR="0021765D" w:rsidRPr="00552315" w:rsidDel="008B63B9">
          <w:rPr>
            <w:rFonts w:cs="Arial"/>
            <w:szCs w:val="20"/>
            <w:lang w:val="pt-BR"/>
          </w:rPr>
          <w:delText>o objeto d</w:delText>
        </w:r>
        <w:r w:rsidR="0021765D" w:rsidRPr="00552315" w:rsidDel="008B63B9">
          <w:rPr>
            <w:rFonts w:cs="Arial"/>
            <w:szCs w:val="20"/>
          </w:rPr>
          <w:delText>eve ser descrito de forma detalhada, com todas as especificações necessárias e suficientes para garantir a qualidade da contração, cuidando-se para que não sejam admitidas, previstas ou incluídas condições que comprometam, restrinjam ou frustrem o caráter competitivo da licitação ou, ainda, impertinentes ou irrelevantes para o específico objeto do contrato.</w:delText>
        </w:r>
        <w:r w:rsidR="0021765D" w:rsidDel="008B63B9">
          <w:rPr>
            <w:rFonts w:cs="Arial"/>
            <w:szCs w:val="20"/>
            <w:lang w:val="pt-BR"/>
          </w:rPr>
          <w:delText xml:space="preserve"> </w:delText>
        </w:r>
        <w:r w:rsidR="0021765D" w:rsidRPr="00552315" w:rsidDel="008B63B9">
          <w:rPr>
            <w:rFonts w:cs="Arial"/>
            <w:color w:val="auto"/>
            <w:szCs w:val="20"/>
          </w:rPr>
          <w:delText>Deve-se levar em consideração as normas técnicas eventualmente existentes, elaboradas pela Associação Brasileira de Normas Técnicas – ABNT, quanto a requisitos mínimos de qualidade, utilidade, resistência e segurança, nos termos da Lei n° 4.150, de 1962.</w:delText>
        </w:r>
      </w:del>
    </w:p>
    <w:p w14:paraId="4F5191D8" w14:textId="52A87765" w:rsidR="00DB206B" w:rsidRPr="00552315" w:rsidRDefault="00DB206B" w:rsidP="000D390A">
      <w:pPr>
        <w:pStyle w:val="Nivel1"/>
        <w:rPr>
          <w:rFonts w:cs="Arial"/>
        </w:rPr>
      </w:pPr>
      <w:r w:rsidRPr="00AF7C0A">
        <w:rPr>
          <w:rFonts w:cs="Arial"/>
        </w:rPr>
        <w:t>DA CLASSIFICAÇÃO DOS SERVIÇOS</w:t>
      </w:r>
      <w:r w:rsidR="0082594B" w:rsidRPr="00552315">
        <w:rPr>
          <w:rFonts w:cs="Arial"/>
        </w:rPr>
        <w:t xml:space="preserve"> </w:t>
      </w:r>
      <w:r w:rsidR="0082594B" w:rsidRPr="00552315">
        <w:rPr>
          <w:rFonts w:cs="Arial"/>
          <w:bCs/>
        </w:rPr>
        <w:t>E FORMA DE SELEÇÃO DO FORNECEDOR</w:t>
      </w:r>
    </w:p>
    <w:p w14:paraId="2E617D62" w14:textId="5BC35638" w:rsidR="0082594B" w:rsidRPr="00552315" w:rsidRDefault="0082594B" w:rsidP="003F2D40">
      <w:pPr>
        <w:numPr>
          <w:ilvl w:val="1"/>
          <w:numId w:val="1"/>
        </w:numPr>
        <w:spacing w:before="120" w:after="120" w:line="276" w:lineRule="auto"/>
        <w:ind w:left="425" w:firstLine="0"/>
        <w:jc w:val="both"/>
        <w:rPr>
          <w:rFonts w:cs="Arial"/>
          <w:iCs/>
          <w:szCs w:val="20"/>
        </w:rPr>
      </w:pPr>
      <w:r w:rsidRPr="00552315">
        <w:rPr>
          <w:rFonts w:cs="Arial"/>
          <w:iCs/>
          <w:szCs w:val="20"/>
        </w:rPr>
        <w:t xml:space="preserve">Trata-se de serviço comum, </w:t>
      </w:r>
      <w:r w:rsidR="00BA6F63" w:rsidRPr="00552315">
        <w:rPr>
          <w:rFonts w:cs="Arial"/>
          <w:iCs/>
          <w:szCs w:val="20"/>
        </w:rPr>
        <w:t>não continuado,</w:t>
      </w:r>
      <w:r w:rsidR="00875A25" w:rsidRPr="00552315">
        <w:rPr>
          <w:rFonts w:cs="Arial"/>
          <w:iCs/>
          <w:szCs w:val="20"/>
        </w:rPr>
        <w:t xml:space="preserve"> </w:t>
      </w:r>
      <w:ins w:id="580" w:author="Lucas Yasuyuki Koroku" w:date="2022-06-27T11:38:00Z">
        <w:r w:rsidR="008B63B9" w:rsidRPr="004D1B96">
          <w:rPr>
            <w:rFonts w:cs="Arial"/>
            <w:iCs/>
            <w:szCs w:val="20"/>
          </w:rPr>
          <w:t>sem fornecimento de mão de obra em regime de dedicação exclusiva, a</w:t>
        </w:r>
        <w:r w:rsidR="008B63B9" w:rsidRPr="00552315">
          <w:rPr>
            <w:rFonts w:cs="Arial"/>
            <w:iCs/>
            <w:szCs w:val="20"/>
          </w:rPr>
          <w:t xml:space="preserve"> ser contratado </w:t>
        </w:r>
        <w:r w:rsidR="008B63B9" w:rsidRPr="00A736B0">
          <w:rPr>
            <w:rFonts w:cs="Arial"/>
            <w:iCs/>
            <w:szCs w:val="20"/>
          </w:rPr>
          <w:t xml:space="preserve">mediante </w:t>
        </w:r>
        <w:r w:rsidR="008B63B9" w:rsidRPr="00D94858">
          <w:rPr>
            <w:rFonts w:cs="Arial"/>
            <w:iCs/>
            <w:szCs w:val="20"/>
            <w:rPrChange w:id="581" w:author="Lucas Yasuyuki Koroku" w:date="2022-06-27T14:56:00Z">
              <w:rPr>
                <w:rFonts w:cs="Arial"/>
                <w:b/>
                <w:iCs/>
                <w:szCs w:val="20"/>
                <w:u w:val="single"/>
              </w:rPr>
            </w:rPrChange>
          </w:rPr>
          <w:t>dispensa de</w:t>
        </w:r>
        <w:r w:rsidR="008B63B9">
          <w:rPr>
            <w:rFonts w:cs="Arial"/>
            <w:b/>
            <w:iCs/>
            <w:szCs w:val="20"/>
            <w:u w:val="single"/>
          </w:rPr>
          <w:t xml:space="preserve"> </w:t>
        </w:r>
        <w:r w:rsidR="008B63B9" w:rsidRPr="00552315">
          <w:rPr>
            <w:rFonts w:cs="Arial"/>
            <w:iCs/>
            <w:szCs w:val="20"/>
          </w:rPr>
          <w:t>licitação.</w:t>
        </w:r>
      </w:ins>
      <w:del w:id="582" w:author="Lucas Yasuyuki Koroku" w:date="2022-06-27T11:38:00Z">
        <w:r w:rsidRPr="00552315" w:rsidDel="008B63B9">
          <w:rPr>
            <w:rFonts w:cs="Arial"/>
            <w:iCs/>
            <w:szCs w:val="20"/>
          </w:rPr>
          <w:delText>a ser contratado mediante licitação, na modalidade pregão, em sua forma eletrônica</w:delText>
        </w:r>
      </w:del>
      <w:del w:id="583" w:author="Lucas Yasuyuki Koroku" w:date="2022-06-27T14:45:00Z">
        <w:r w:rsidRPr="00552315" w:rsidDel="008E58E0">
          <w:rPr>
            <w:rFonts w:cs="Arial"/>
            <w:iCs/>
            <w:szCs w:val="20"/>
          </w:rPr>
          <w:delText>.</w:delText>
        </w:r>
      </w:del>
    </w:p>
    <w:p w14:paraId="73148403" w14:textId="354425DA" w:rsidR="005E40E0" w:rsidDel="008B63B9" w:rsidRDefault="00DB206B" w:rsidP="00DB206B">
      <w:pPr>
        <w:pStyle w:val="Citao"/>
        <w:rPr>
          <w:del w:id="584" w:author="Lucas Yasuyuki Koroku" w:date="2022-06-27T11:38:00Z"/>
          <w:rFonts w:cs="Arial"/>
          <w:szCs w:val="20"/>
        </w:rPr>
      </w:pPr>
      <w:del w:id="585" w:author="Lucas Yasuyuki Koroku" w:date="2022-06-27T11:38:00Z">
        <w:r w:rsidRPr="00552315" w:rsidDel="008B63B9">
          <w:rPr>
            <w:rFonts w:cs="Arial"/>
            <w:b/>
            <w:szCs w:val="20"/>
          </w:rPr>
          <w:delText xml:space="preserve">Nota </w:delText>
        </w:r>
        <w:r w:rsidR="003C25D1" w:rsidRPr="00552315" w:rsidDel="008B63B9">
          <w:rPr>
            <w:rFonts w:cs="Arial"/>
            <w:b/>
            <w:szCs w:val="20"/>
          </w:rPr>
          <w:delText>E</w:delText>
        </w:r>
        <w:r w:rsidRPr="00552315" w:rsidDel="008B63B9">
          <w:rPr>
            <w:rFonts w:cs="Arial"/>
            <w:b/>
            <w:szCs w:val="20"/>
          </w:rPr>
          <w:delText>xplicativa</w:delText>
        </w:r>
        <w:r w:rsidR="006C035A" w:rsidDel="008B63B9">
          <w:rPr>
            <w:rFonts w:cs="Arial"/>
            <w:b/>
            <w:szCs w:val="20"/>
            <w:lang w:val="pt-BR"/>
          </w:rPr>
          <w:delText xml:space="preserve"> 1</w:delText>
        </w:r>
        <w:r w:rsidRPr="00552315" w:rsidDel="008B63B9">
          <w:rPr>
            <w:rFonts w:cs="Arial"/>
            <w:szCs w:val="20"/>
          </w:rPr>
          <w:delText xml:space="preserve">: deve a Administração definir se natureza do objeto a ser contratado é comum nos termos do parágrafo único, do art. 1°, da Lei 10.520, de 2002. </w:delText>
        </w:r>
        <w:r w:rsidR="00143529" w:rsidRPr="00552315" w:rsidDel="008B63B9">
          <w:rPr>
            <w:rFonts w:cs="Arial"/>
            <w:szCs w:val="20"/>
          </w:rPr>
          <w:delText xml:space="preserve">, c/c art. </w:delText>
        </w:r>
        <w:r w:rsidR="00381881" w:rsidRPr="006C035A" w:rsidDel="008B63B9">
          <w:rPr>
            <w:rFonts w:cs="Arial"/>
            <w:szCs w:val="20"/>
          </w:rPr>
          <w:delText>3</w:delText>
        </w:r>
        <w:r w:rsidR="00143529" w:rsidRPr="00552315" w:rsidDel="008B63B9">
          <w:rPr>
            <w:rFonts w:cs="Arial"/>
            <w:szCs w:val="20"/>
          </w:rPr>
          <w:delText>º</w:delText>
        </w:r>
        <w:r w:rsidR="00381881" w:rsidRPr="006C035A" w:rsidDel="008B63B9">
          <w:rPr>
            <w:rFonts w:cs="Arial"/>
            <w:szCs w:val="20"/>
          </w:rPr>
          <w:delText>, II</w:delText>
        </w:r>
        <w:r w:rsidR="00143529" w:rsidRPr="00552315" w:rsidDel="008B63B9">
          <w:rPr>
            <w:rFonts w:cs="Arial"/>
            <w:szCs w:val="20"/>
          </w:rPr>
          <w:delText xml:space="preserve"> do Decreto nº </w:delText>
        </w:r>
        <w:r w:rsidR="00381881" w:rsidRPr="006C035A" w:rsidDel="008B63B9">
          <w:rPr>
            <w:rFonts w:cs="Arial"/>
            <w:szCs w:val="20"/>
          </w:rPr>
          <w:delText>10.024/2019</w:delText>
        </w:r>
        <w:r w:rsidR="00143529" w:rsidRPr="00552315" w:rsidDel="008B63B9">
          <w:rPr>
            <w:rFonts w:cs="Arial"/>
            <w:szCs w:val="20"/>
          </w:rPr>
          <w:delText xml:space="preserve">.  Vide </w:delText>
        </w:r>
        <w:r w:rsidR="0021765D" w:rsidRPr="006C035A" w:rsidDel="008B63B9">
          <w:rPr>
            <w:rFonts w:cs="Arial"/>
            <w:szCs w:val="20"/>
          </w:rPr>
          <w:delText>arts. 14 a 17 da IN SEGES/MP nº 5/2017</w:delText>
        </w:r>
        <w:r w:rsidR="00143529" w:rsidRPr="00552315" w:rsidDel="008B63B9">
          <w:rPr>
            <w:rFonts w:cs="Arial"/>
            <w:szCs w:val="20"/>
          </w:rPr>
          <w:delText>.</w:delText>
        </w:r>
      </w:del>
    </w:p>
    <w:p w14:paraId="5F5274D8" w14:textId="1898DB75" w:rsidR="00DB206B" w:rsidRPr="006C035A" w:rsidDel="008B63B9" w:rsidRDefault="005E40E0" w:rsidP="006C035A">
      <w:pPr>
        <w:pStyle w:val="Citao"/>
        <w:rPr>
          <w:del w:id="586" w:author="Lucas Yasuyuki Koroku" w:date="2022-06-27T11:38:00Z"/>
          <w:rFonts w:cs="Arial"/>
          <w:szCs w:val="20"/>
        </w:rPr>
      </w:pPr>
      <w:del w:id="587" w:author="Lucas Yasuyuki Koroku" w:date="2022-06-27T11:38:00Z">
        <w:r w:rsidRPr="006C035A" w:rsidDel="008B63B9">
          <w:rPr>
            <w:rFonts w:cs="Arial"/>
            <w:b/>
            <w:bCs/>
            <w:szCs w:val="20"/>
          </w:rPr>
          <w:delText>Nota Explicativa 2:</w:delText>
        </w:r>
        <w:r w:rsidRPr="006C035A" w:rsidDel="008B63B9">
          <w:rPr>
            <w:rFonts w:cs="Arial"/>
            <w:szCs w:val="20"/>
          </w:rPr>
          <w:delText xml:space="preserve"> Orientação Normativa AGU nº 54/2014: Compete ao agente ou setor técnico da administração declarar que o objeto licitatório é de natureza comum para efeito de utilização da modalidade pregão e definir se o objeto corresponde a obra ou serviço de engenharia, sendo atribuição do órgão jurídico analisar o devido enquadramento da modalidade licitatória aplicável.</w:delText>
        </w:r>
      </w:del>
    </w:p>
    <w:p w14:paraId="79596512" w14:textId="13CA20E2" w:rsidR="00DB206B" w:rsidRPr="00552315" w:rsidRDefault="00DB206B"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Os serviços a serem contratados enquadram-se nos pressupostos do Decreto n° </w:t>
      </w:r>
      <w:r w:rsidR="00563005" w:rsidRPr="00552315">
        <w:rPr>
          <w:rFonts w:cs="Arial"/>
          <w:color w:val="000000"/>
          <w:szCs w:val="20"/>
        </w:rPr>
        <w:t>9.507</w:t>
      </w:r>
      <w:r w:rsidRPr="00552315">
        <w:rPr>
          <w:rFonts w:cs="Arial"/>
          <w:color w:val="000000"/>
          <w:szCs w:val="20"/>
        </w:rPr>
        <w:t xml:space="preserve">, de </w:t>
      </w:r>
      <w:r w:rsidR="00563005" w:rsidRPr="00552315">
        <w:rPr>
          <w:rFonts w:cs="Arial"/>
          <w:color w:val="000000"/>
          <w:szCs w:val="20"/>
        </w:rPr>
        <w:t>21 de setembro de 2018</w:t>
      </w:r>
      <w:r w:rsidRPr="00552315">
        <w:rPr>
          <w:rFonts w:cs="Arial"/>
          <w:color w:val="000000"/>
          <w:szCs w:val="20"/>
        </w:rPr>
        <w:t xml:space="preserve">, </w:t>
      </w:r>
      <w:r w:rsidR="00563005" w:rsidRPr="00552315">
        <w:rPr>
          <w:rFonts w:cs="Arial"/>
          <w:color w:val="000000"/>
          <w:szCs w:val="20"/>
        </w:rPr>
        <w:t>não se constituindo em quaisquer das atividades, previstas no art. 3º do aludido decreto, cuja execução indireta é vedada</w:t>
      </w:r>
      <w:r w:rsidRPr="00552315">
        <w:rPr>
          <w:rFonts w:cs="Arial"/>
          <w:color w:val="000000"/>
          <w:szCs w:val="20"/>
        </w:rPr>
        <w:t>.</w:t>
      </w:r>
    </w:p>
    <w:p w14:paraId="7587653D" w14:textId="77777777" w:rsidR="00DB206B" w:rsidRPr="00552315" w:rsidRDefault="00DB206B"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A prestação dos serviços não gera vínculo empregatício entre os empregados da </w:t>
      </w:r>
      <w:r w:rsidR="00D52359" w:rsidRPr="00552315">
        <w:rPr>
          <w:rFonts w:cs="Arial"/>
          <w:color w:val="000000"/>
          <w:szCs w:val="20"/>
        </w:rPr>
        <w:t>Contratada</w:t>
      </w:r>
      <w:r w:rsidRPr="00552315">
        <w:rPr>
          <w:rFonts w:cs="Arial"/>
          <w:color w:val="000000"/>
          <w:szCs w:val="20"/>
        </w:rPr>
        <w:t xml:space="preserve"> e a Administração</w:t>
      </w:r>
      <w:r w:rsidR="00940AD0" w:rsidRPr="00552315">
        <w:rPr>
          <w:rFonts w:cs="Arial"/>
          <w:color w:val="000000"/>
          <w:szCs w:val="20"/>
        </w:rPr>
        <w:t xml:space="preserve"> Contratante</w:t>
      </w:r>
      <w:r w:rsidRPr="00552315">
        <w:rPr>
          <w:rFonts w:cs="Arial"/>
          <w:color w:val="000000"/>
          <w:szCs w:val="20"/>
        </w:rPr>
        <w:t>, vedando-se qualquer relação entre estes que caracterize pessoalidade e subordinação direta.</w:t>
      </w:r>
    </w:p>
    <w:p w14:paraId="3E710D65" w14:textId="77777777" w:rsidR="0082594B" w:rsidRPr="00552315" w:rsidRDefault="0082594B" w:rsidP="0082594B">
      <w:pPr>
        <w:pStyle w:val="Nivel1"/>
        <w:rPr>
          <w:rFonts w:cs="Arial"/>
        </w:rPr>
      </w:pPr>
      <w:r w:rsidRPr="00552315">
        <w:rPr>
          <w:rFonts w:cs="Arial"/>
        </w:rPr>
        <w:t>REQUISITOS DA CONTRATAÇÃO</w:t>
      </w:r>
    </w:p>
    <w:p w14:paraId="5CE44D8D" w14:textId="77777777" w:rsidR="00D17875" w:rsidRPr="00552315" w:rsidRDefault="00D17875" w:rsidP="00D17875">
      <w:pPr>
        <w:suppressAutoHyphens/>
        <w:spacing w:after="120"/>
        <w:ind w:left="716"/>
        <w:jc w:val="both"/>
        <w:rPr>
          <w:rFonts w:cs="Arial"/>
          <w:szCs w:val="20"/>
        </w:rPr>
      </w:pPr>
    </w:p>
    <w:p w14:paraId="121BB9F4" w14:textId="77777777" w:rsidR="0082594B" w:rsidRPr="00552315" w:rsidRDefault="0082594B">
      <w:pPr>
        <w:numPr>
          <w:ilvl w:val="1"/>
          <w:numId w:val="1"/>
        </w:numPr>
        <w:spacing w:before="120" w:after="120" w:line="276" w:lineRule="auto"/>
        <w:ind w:left="425" w:firstLine="0"/>
        <w:jc w:val="both"/>
        <w:rPr>
          <w:rFonts w:cs="Arial"/>
          <w:szCs w:val="20"/>
        </w:rPr>
        <w:pPrChange w:id="588" w:author="Lucas Yasuyuki Koroku" w:date="2022-06-27T14:55:00Z">
          <w:pPr>
            <w:numPr>
              <w:ilvl w:val="1"/>
              <w:numId w:val="1"/>
            </w:numPr>
            <w:suppressAutoHyphens/>
            <w:spacing w:after="120"/>
            <w:ind w:left="716" w:hanging="432"/>
            <w:jc w:val="both"/>
          </w:pPr>
        </w:pPrChange>
      </w:pPr>
      <w:r w:rsidRPr="009C6999">
        <w:rPr>
          <w:rFonts w:cs="Arial"/>
          <w:color w:val="000000"/>
          <w:szCs w:val="20"/>
          <w:rPrChange w:id="589" w:author="Lucas Yasuyuki Koroku" w:date="2022-06-27T14:55:00Z">
            <w:rPr>
              <w:rFonts w:cs="Arial"/>
              <w:szCs w:val="20"/>
            </w:rPr>
          </w:rPrChange>
        </w:rPr>
        <w:t>Conforme</w:t>
      </w:r>
      <w:r w:rsidRPr="00552315">
        <w:rPr>
          <w:rFonts w:cs="Arial"/>
          <w:szCs w:val="20"/>
        </w:rPr>
        <w:t xml:space="preserve"> Estudos Preliminares, os requisitos da contratação abrangem o seguinte:</w:t>
      </w:r>
    </w:p>
    <w:p w14:paraId="549FBC56" w14:textId="77777777" w:rsidR="008B63B9" w:rsidRPr="008B63B9" w:rsidRDefault="008B63B9" w:rsidP="008B63B9">
      <w:pPr>
        <w:numPr>
          <w:ilvl w:val="2"/>
          <w:numId w:val="1"/>
        </w:numPr>
        <w:suppressAutoHyphens/>
        <w:spacing w:after="120"/>
        <w:jc w:val="both"/>
        <w:rPr>
          <w:ins w:id="590" w:author="Lucas Yasuyuki Koroku" w:date="2022-06-27T11:38:00Z"/>
          <w:rFonts w:cs="Arial"/>
          <w:iCs/>
          <w:szCs w:val="20"/>
          <w:rPrChange w:id="591" w:author="Lucas Yasuyuki Koroku" w:date="2022-06-27T11:39:00Z">
            <w:rPr>
              <w:ins w:id="592" w:author="Lucas Yasuyuki Koroku" w:date="2022-06-27T11:38:00Z"/>
              <w:rFonts w:cs="Arial"/>
              <w:i/>
              <w:iCs/>
              <w:szCs w:val="20"/>
            </w:rPr>
          </w:rPrChange>
        </w:rPr>
      </w:pPr>
      <w:ins w:id="593" w:author="Lucas Yasuyuki Koroku" w:date="2022-06-27T11:38:00Z">
        <w:r w:rsidRPr="00A736B0">
          <w:rPr>
            <w:rFonts w:cs="Arial"/>
            <w:szCs w:val="20"/>
          </w:rPr>
          <w:t xml:space="preserve">Em decorrência da vedação de intermediação de empresa corretora na execução de contrato de seguros adquiridos pela Administração Pública, considerando as Decisões nº 938/2002-Plenário TCU e 400/1995-Plenário TCU, o Acórdão nº </w:t>
        </w:r>
        <w:r w:rsidRPr="00A736B0">
          <w:rPr>
            <w:rFonts w:cs="Arial"/>
            <w:szCs w:val="20"/>
          </w:rPr>
          <w:lastRenderedPageBreak/>
          <w:t>600/2015-Plenário TCU, e conforme o art. 16, § 3º, do Decreto nº 60.459/1967, a contratação deverá ser realizada diretamente com uma seguradora;</w:t>
        </w:r>
      </w:ins>
    </w:p>
    <w:p w14:paraId="0F09039D" w14:textId="3A1032BE" w:rsidR="008B63B9" w:rsidRPr="008B63B9" w:rsidRDefault="008A5010" w:rsidP="008B63B9">
      <w:pPr>
        <w:numPr>
          <w:ilvl w:val="2"/>
          <w:numId w:val="1"/>
        </w:numPr>
        <w:suppressAutoHyphens/>
        <w:spacing w:after="120"/>
        <w:jc w:val="both"/>
        <w:rPr>
          <w:ins w:id="594" w:author="Lucas Yasuyuki Koroku" w:date="2022-06-27T11:38:00Z"/>
          <w:rFonts w:cs="Arial"/>
          <w:iCs/>
          <w:szCs w:val="20"/>
          <w:rPrChange w:id="595" w:author="Lucas Yasuyuki Koroku" w:date="2022-06-27T11:39:00Z">
            <w:rPr>
              <w:ins w:id="596" w:author="Lucas Yasuyuki Koroku" w:date="2022-06-27T11:38:00Z"/>
              <w:rFonts w:cs="Arial"/>
              <w:i/>
              <w:iCs/>
              <w:szCs w:val="20"/>
            </w:rPr>
          </w:rPrChange>
        </w:rPr>
      </w:pPr>
      <w:ins w:id="597" w:author="Lucas Yasuyuki Koroku" w:date="2022-06-27T17:50:00Z">
        <w:r>
          <w:rPr>
            <w:rFonts w:cs="Arial"/>
            <w:szCs w:val="20"/>
          </w:rPr>
          <w:t>A contratada deve ter</w:t>
        </w:r>
      </w:ins>
      <w:ins w:id="598" w:author="Lucas Yasuyuki Koroku" w:date="2022-06-27T11:38:00Z">
        <w:r w:rsidR="008B63B9" w:rsidRPr="00A736B0">
          <w:rPr>
            <w:rFonts w:cs="Arial"/>
            <w:szCs w:val="20"/>
          </w:rPr>
          <w:t xml:space="preserve"> registro válido na Superintendência de Seguros Privados – SUSEP ou outro órgão competente, com autorização para operar Seguros Aeronáuticos de Responsabilidade Civil (RETA), propiciando as coberturas necessárias e apresentadas nas apólices, em conformidade com a legislação </w:t>
        </w:r>
      </w:ins>
      <w:ins w:id="599" w:author="Lucas Yasuyuki Koroku" w:date="2022-07-06T09:52:00Z">
        <w:r w:rsidR="000C2D17">
          <w:rPr>
            <w:rFonts w:cs="Arial"/>
            <w:szCs w:val="20"/>
          </w:rPr>
          <w:t>vigente</w:t>
        </w:r>
      </w:ins>
      <w:ins w:id="600" w:author="Lucas Yasuyuki Koroku" w:date="2022-06-27T11:38:00Z">
        <w:r w:rsidR="008B63B9" w:rsidRPr="00A736B0">
          <w:rPr>
            <w:rFonts w:cs="Arial"/>
            <w:szCs w:val="20"/>
          </w:rPr>
          <w:t>;</w:t>
        </w:r>
      </w:ins>
    </w:p>
    <w:p w14:paraId="67DC65BD" w14:textId="7DCAA731" w:rsidR="008B63B9" w:rsidRPr="008B63B9" w:rsidRDefault="008B63B9" w:rsidP="008B63B9">
      <w:pPr>
        <w:numPr>
          <w:ilvl w:val="2"/>
          <w:numId w:val="1"/>
        </w:numPr>
        <w:suppressAutoHyphens/>
        <w:spacing w:after="120"/>
        <w:jc w:val="both"/>
        <w:rPr>
          <w:ins w:id="601" w:author="Lucas Yasuyuki Koroku" w:date="2022-06-27T11:39:00Z"/>
          <w:rFonts w:cs="Arial"/>
          <w:iCs/>
          <w:szCs w:val="20"/>
          <w:rPrChange w:id="602" w:author="Lucas Yasuyuki Koroku" w:date="2022-06-27T11:39:00Z">
            <w:rPr>
              <w:ins w:id="603" w:author="Lucas Yasuyuki Koroku" w:date="2022-06-27T11:39:00Z"/>
              <w:rFonts w:cs="Arial"/>
              <w:i/>
              <w:iCs/>
              <w:szCs w:val="20"/>
            </w:rPr>
          </w:rPrChange>
        </w:rPr>
      </w:pPr>
      <w:ins w:id="604" w:author="Lucas Yasuyuki Koroku" w:date="2022-06-27T11:38:00Z">
        <w:r w:rsidRPr="00A736B0">
          <w:rPr>
            <w:rFonts w:cs="Arial"/>
            <w:szCs w:val="20"/>
          </w:rPr>
          <w:t>Para o seguro aeronáutico obrigatório contratado deverá ser emitida a correspondente apólice, que acompanhará a aeronave</w:t>
        </w:r>
        <w:r w:rsidRPr="008B63B9">
          <w:rPr>
            <w:rFonts w:cs="Arial"/>
            <w:iCs/>
            <w:szCs w:val="20"/>
            <w:rPrChange w:id="605" w:author="Lucas Yasuyuki Koroku" w:date="2022-06-27T11:39:00Z">
              <w:rPr>
                <w:rFonts w:cs="Arial"/>
                <w:i/>
                <w:iCs/>
                <w:szCs w:val="20"/>
              </w:rPr>
            </w:rPrChange>
          </w:rPr>
          <w:t>;</w:t>
        </w:r>
      </w:ins>
    </w:p>
    <w:p w14:paraId="627CFC08" w14:textId="75A7FFFC" w:rsidR="008B63B9" w:rsidRPr="008B63B9" w:rsidRDefault="008B63B9">
      <w:pPr>
        <w:numPr>
          <w:ilvl w:val="3"/>
          <w:numId w:val="1"/>
        </w:numPr>
        <w:suppressAutoHyphens/>
        <w:spacing w:after="120"/>
        <w:jc w:val="both"/>
        <w:rPr>
          <w:ins w:id="606" w:author="Lucas Yasuyuki Koroku" w:date="2022-06-27T11:38:00Z"/>
          <w:rFonts w:cs="Arial"/>
          <w:iCs/>
          <w:szCs w:val="20"/>
          <w:rPrChange w:id="607" w:author="Lucas Yasuyuki Koroku" w:date="2022-06-27T11:39:00Z">
            <w:rPr>
              <w:ins w:id="608" w:author="Lucas Yasuyuki Koroku" w:date="2022-06-27T11:38:00Z"/>
              <w:rFonts w:cs="Arial"/>
              <w:i/>
              <w:iCs/>
              <w:szCs w:val="20"/>
            </w:rPr>
          </w:rPrChange>
        </w:rPr>
        <w:pPrChange w:id="609" w:author="Lucas Yasuyuki Koroku" w:date="2022-06-27T11:39:00Z">
          <w:pPr>
            <w:numPr>
              <w:ilvl w:val="2"/>
              <w:numId w:val="1"/>
            </w:numPr>
            <w:suppressAutoHyphens/>
            <w:spacing w:after="120"/>
            <w:ind w:left="1922" w:hanging="504"/>
            <w:jc w:val="both"/>
          </w:pPr>
        </w:pPrChange>
      </w:pPr>
      <w:ins w:id="610" w:author="Lucas Yasuyuki Koroku" w:date="2022-06-27T11:39:00Z">
        <w:r w:rsidRPr="008B63B9">
          <w:rPr>
            <w:rFonts w:cs="Arial"/>
            <w:iCs/>
            <w:szCs w:val="20"/>
            <w:rPrChange w:id="611" w:author="Lucas Yasuyuki Koroku" w:date="2022-06-27T11:39:00Z">
              <w:rPr>
                <w:rFonts w:cs="Arial"/>
                <w:i/>
                <w:iCs/>
                <w:szCs w:val="20"/>
              </w:rPr>
            </w:rPrChange>
          </w:rPr>
          <w:t xml:space="preserve">Poderá ser </w:t>
        </w:r>
        <w:r>
          <w:rPr>
            <w:rFonts w:cs="Arial"/>
            <w:iCs/>
            <w:szCs w:val="20"/>
          </w:rPr>
          <w:t>emitida uma apólice para o conjunto de aeronaves.</w:t>
        </w:r>
      </w:ins>
    </w:p>
    <w:p w14:paraId="4CB98C73" w14:textId="710E22A6" w:rsidR="0082594B" w:rsidRPr="00552315" w:rsidDel="008B63B9" w:rsidRDefault="0082594B" w:rsidP="0082594B">
      <w:pPr>
        <w:numPr>
          <w:ilvl w:val="2"/>
          <w:numId w:val="1"/>
        </w:numPr>
        <w:suppressAutoHyphens/>
        <w:spacing w:after="120"/>
        <w:jc w:val="both"/>
        <w:rPr>
          <w:del w:id="612" w:author="Lucas Yasuyuki Koroku" w:date="2022-06-27T11:38:00Z"/>
          <w:rFonts w:cs="Arial"/>
          <w:i/>
          <w:iCs/>
          <w:color w:val="FF0000"/>
          <w:szCs w:val="20"/>
        </w:rPr>
      </w:pPr>
      <w:del w:id="613" w:author="Lucas Yasuyuki Koroku" w:date="2022-06-27T11:38:00Z">
        <w:r w:rsidRPr="00552315" w:rsidDel="008B63B9">
          <w:rPr>
            <w:rFonts w:cs="Arial"/>
            <w:szCs w:val="20"/>
          </w:rPr>
          <w:delText xml:space="preserve">... </w:delText>
        </w:r>
        <w:r w:rsidRPr="00552315" w:rsidDel="008B63B9">
          <w:rPr>
            <w:rFonts w:cs="Arial"/>
            <w:i/>
            <w:iCs/>
            <w:color w:val="FF0000"/>
            <w:szCs w:val="20"/>
          </w:rPr>
          <w:delText>(requisitos necessários para o atendimento da necessidade)</w:delText>
        </w:r>
      </w:del>
    </w:p>
    <w:p w14:paraId="4B0EDD80" w14:textId="46542813" w:rsidR="0082594B" w:rsidRPr="00552315" w:rsidDel="008B63B9" w:rsidRDefault="0082594B" w:rsidP="0082594B">
      <w:pPr>
        <w:numPr>
          <w:ilvl w:val="2"/>
          <w:numId w:val="1"/>
        </w:numPr>
        <w:suppressAutoHyphens/>
        <w:spacing w:after="120"/>
        <w:jc w:val="both"/>
        <w:rPr>
          <w:del w:id="614" w:author="Lucas Yasuyuki Koroku" w:date="2022-06-27T11:38:00Z"/>
          <w:rFonts w:cs="Arial"/>
          <w:i/>
          <w:iCs/>
          <w:color w:val="FF0000"/>
          <w:szCs w:val="20"/>
        </w:rPr>
      </w:pPr>
      <w:del w:id="615" w:author="Lucas Yasuyuki Koroku" w:date="2022-06-27T11:38:00Z">
        <w:r w:rsidRPr="00552315" w:rsidDel="008B63B9">
          <w:rPr>
            <w:rFonts w:cs="Arial"/>
            <w:i/>
            <w:iCs/>
            <w:color w:val="FF0000"/>
            <w:szCs w:val="20"/>
          </w:rPr>
          <w:delText>... (duração inicial do contrato)</w:delText>
        </w:r>
      </w:del>
    </w:p>
    <w:p w14:paraId="14544F65" w14:textId="25923ECA" w:rsidR="0082594B" w:rsidRPr="00552315" w:rsidDel="008B63B9" w:rsidRDefault="0082594B" w:rsidP="0082594B">
      <w:pPr>
        <w:numPr>
          <w:ilvl w:val="2"/>
          <w:numId w:val="1"/>
        </w:numPr>
        <w:suppressAutoHyphens/>
        <w:spacing w:after="120"/>
        <w:jc w:val="both"/>
        <w:rPr>
          <w:del w:id="616" w:author="Lucas Yasuyuki Koroku" w:date="2022-06-27T11:38:00Z"/>
          <w:rFonts w:cs="Arial"/>
          <w:i/>
          <w:iCs/>
          <w:color w:val="FF0000"/>
          <w:szCs w:val="20"/>
        </w:rPr>
      </w:pPr>
      <w:del w:id="617" w:author="Lucas Yasuyuki Koroku" w:date="2022-06-27T11:38:00Z">
        <w:r w:rsidRPr="00552315" w:rsidDel="008B63B9">
          <w:rPr>
            <w:rFonts w:cs="Arial"/>
            <w:i/>
            <w:iCs/>
            <w:color w:val="FF0000"/>
            <w:szCs w:val="20"/>
          </w:rPr>
          <w:delText>... (eventual necessidade de transição gradual com transferência de conhecimento, tecnologia e técnicas empregadas)</w:delText>
        </w:r>
      </w:del>
    </w:p>
    <w:p w14:paraId="6453A507" w14:textId="179F4827" w:rsidR="0082594B" w:rsidRPr="00552315" w:rsidDel="008B63B9" w:rsidRDefault="0082594B" w:rsidP="00553A31">
      <w:pPr>
        <w:numPr>
          <w:ilvl w:val="2"/>
          <w:numId w:val="1"/>
        </w:numPr>
        <w:suppressAutoHyphens/>
        <w:spacing w:after="120"/>
        <w:jc w:val="both"/>
        <w:rPr>
          <w:del w:id="618" w:author="Lucas Yasuyuki Koroku" w:date="2022-06-27T11:38:00Z"/>
          <w:rFonts w:cs="Arial"/>
          <w:i/>
          <w:iCs/>
          <w:szCs w:val="20"/>
        </w:rPr>
      </w:pPr>
      <w:del w:id="619" w:author="Lucas Yasuyuki Koroku" w:date="2022-06-27T11:38:00Z">
        <w:r w:rsidRPr="00552315" w:rsidDel="008B63B9">
          <w:rPr>
            <w:rFonts w:cs="Arial"/>
            <w:i/>
            <w:iCs/>
            <w:color w:val="FF0000"/>
            <w:szCs w:val="20"/>
          </w:rPr>
          <w:delText>... (quadro com soluções de mercado)</w:delText>
        </w:r>
      </w:del>
    </w:p>
    <w:p w14:paraId="3B2F6A68" w14:textId="519E5019" w:rsidR="0021765D" w:rsidRPr="004614D1" w:rsidRDefault="0021765D">
      <w:pPr>
        <w:numPr>
          <w:ilvl w:val="1"/>
          <w:numId w:val="1"/>
        </w:numPr>
        <w:spacing w:before="120" w:after="120" w:line="276" w:lineRule="auto"/>
        <w:ind w:left="425" w:firstLine="0"/>
        <w:jc w:val="both"/>
        <w:rPr>
          <w:rFonts w:cs="Arial"/>
          <w:szCs w:val="20"/>
        </w:rPr>
        <w:pPrChange w:id="620" w:author="Lucas Yasuyuki Koroku" w:date="2022-06-27T14:55:00Z">
          <w:pPr>
            <w:pStyle w:val="PargrafodaLista"/>
            <w:numPr>
              <w:ilvl w:val="1"/>
              <w:numId w:val="1"/>
            </w:numPr>
            <w:ind w:left="716" w:hanging="432"/>
            <w:jc w:val="both"/>
          </w:pPr>
        </w:pPrChange>
      </w:pPr>
      <w:r w:rsidRPr="0021765D">
        <w:rPr>
          <w:rFonts w:cs="Arial"/>
          <w:szCs w:val="20"/>
        </w:rPr>
        <w:t xml:space="preserve"> </w:t>
      </w:r>
      <w:r>
        <w:rPr>
          <w:rFonts w:cs="Arial"/>
          <w:szCs w:val="20"/>
        </w:rPr>
        <w:t xml:space="preserve">Além dos pontos acima, </w:t>
      </w:r>
      <w:r w:rsidR="004614D1">
        <w:rPr>
          <w:rFonts w:cs="Arial"/>
          <w:szCs w:val="20"/>
        </w:rPr>
        <w:t>o adjudicatário deverá apresentar d</w:t>
      </w:r>
      <w:r w:rsidR="004614D1" w:rsidRPr="0034673D">
        <w:rPr>
          <w:rFonts w:cs="Arial"/>
          <w:szCs w:val="20"/>
        </w:rPr>
        <w:t xml:space="preserve">eclaração de que tem pleno conhecimento </w:t>
      </w:r>
      <w:r w:rsidR="004614D1" w:rsidRPr="009C6999">
        <w:rPr>
          <w:rFonts w:cs="Arial"/>
          <w:color w:val="000000"/>
          <w:szCs w:val="20"/>
          <w:rPrChange w:id="621" w:author="Lucas Yasuyuki Koroku" w:date="2022-06-27T14:55:00Z">
            <w:rPr>
              <w:rFonts w:cs="Arial"/>
              <w:szCs w:val="20"/>
            </w:rPr>
          </w:rPrChange>
        </w:rPr>
        <w:t>das</w:t>
      </w:r>
      <w:r w:rsidR="004614D1" w:rsidRPr="0034673D">
        <w:rPr>
          <w:rFonts w:cs="Arial"/>
          <w:szCs w:val="20"/>
        </w:rPr>
        <w:t xml:space="preserve"> condições necessárias para a prestação do serviço</w:t>
      </w:r>
      <w:r w:rsidR="004614D1">
        <w:rPr>
          <w:rFonts w:cs="Arial"/>
          <w:szCs w:val="20"/>
        </w:rPr>
        <w:t xml:space="preserve"> como requisito para celebração do contrato</w:t>
      </w:r>
      <w:r w:rsidRPr="004614D1">
        <w:rPr>
          <w:rFonts w:cs="Arial"/>
          <w:szCs w:val="20"/>
        </w:rPr>
        <w:t>.</w:t>
      </w:r>
    </w:p>
    <w:p w14:paraId="77EEE398" w14:textId="5F53D0E0" w:rsidR="0082594B" w:rsidRPr="00552315" w:rsidDel="008E58E0" w:rsidRDefault="0082594B" w:rsidP="00756ED3">
      <w:pPr>
        <w:suppressAutoHyphens/>
        <w:spacing w:after="120"/>
        <w:ind w:left="716"/>
        <w:jc w:val="both"/>
        <w:rPr>
          <w:del w:id="622" w:author="Lucas Yasuyuki Koroku" w:date="2022-06-27T14:45:00Z"/>
          <w:rFonts w:cs="Arial"/>
          <w:color w:val="000000" w:themeColor="text1"/>
          <w:szCs w:val="20"/>
        </w:rPr>
      </w:pPr>
    </w:p>
    <w:p w14:paraId="229E2732" w14:textId="37FEF236" w:rsidR="0082594B" w:rsidRPr="00552315" w:rsidDel="008B63B9" w:rsidRDefault="0082594B" w:rsidP="0082594B">
      <w:pPr>
        <w:numPr>
          <w:ilvl w:val="1"/>
          <w:numId w:val="1"/>
        </w:numPr>
        <w:suppressAutoHyphens/>
        <w:spacing w:after="120"/>
        <w:jc w:val="both"/>
        <w:rPr>
          <w:del w:id="623" w:author="Lucas Yasuyuki Koroku" w:date="2022-06-27T11:39:00Z"/>
          <w:rFonts w:cs="Arial"/>
          <w:i/>
          <w:iCs/>
          <w:color w:val="FF0000"/>
          <w:szCs w:val="20"/>
        </w:rPr>
      </w:pPr>
      <w:del w:id="624" w:author="Lucas Yasuyuki Koroku" w:date="2022-06-27T11:39:00Z">
        <w:r w:rsidRPr="00552315" w:rsidDel="008B63B9">
          <w:rPr>
            <w:rFonts w:cs="Arial"/>
            <w:i/>
            <w:iCs/>
            <w:color w:val="FF0000"/>
            <w:szCs w:val="20"/>
          </w:rPr>
          <w:delText>A quantidade estimada de deslocamentos é de____. Há a necessidade de hospedagem, estimada em....</w:delText>
        </w:r>
      </w:del>
    </w:p>
    <w:p w14:paraId="7D7BF16F" w14:textId="7A4FF239" w:rsidR="0082594B" w:rsidRPr="00552315" w:rsidDel="008B63B9" w:rsidRDefault="0082594B" w:rsidP="0082594B">
      <w:pPr>
        <w:pStyle w:val="SombreamentoMdio1-nfase31"/>
        <w:spacing w:before="0"/>
        <w:rPr>
          <w:del w:id="625" w:author="Lucas Yasuyuki Koroku" w:date="2022-06-27T11:39:00Z"/>
          <w:rFonts w:ascii="Arial" w:hAnsi="Arial" w:cs="Arial"/>
          <w:color w:val="auto"/>
          <w:szCs w:val="20"/>
        </w:rPr>
      </w:pPr>
      <w:del w:id="626" w:author="Lucas Yasuyuki Koroku" w:date="2022-06-27T11:39:00Z">
        <w:r w:rsidRPr="00552315" w:rsidDel="008B63B9">
          <w:rPr>
            <w:rFonts w:ascii="Arial" w:hAnsi="Arial" w:cs="Arial"/>
            <w:b/>
            <w:bCs/>
            <w:color w:val="auto"/>
            <w:szCs w:val="20"/>
          </w:rPr>
          <w:delText>Nota Explicativa:</w:delText>
        </w:r>
        <w:r w:rsidRPr="00552315" w:rsidDel="008B63B9">
          <w:rPr>
            <w:rFonts w:ascii="Arial" w:hAnsi="Arial" w:cs="Arial"/>
            <w:color w:val="auto"/>
            <w:szCs w:val="20"/>
          </w:rPr>
          <w:delText xml:space="preserve"> A IN 05/2017 –MP/SEGES, determina em seu artigo 30, IV, que o Termo de Referência contenha os requisitos da contratação, sendo que seu anexo V, </w:delText>
        </w:r>
        <w:r w:rsidRPr="00552315" w:rsidDel="008B63B9">
          <w:rPr>
            <w:rFonts w:ascii="Arial" w:hAnsi="Arial" w:cs="Arial"/>
            <w:b/>
            <w:bCs/>
            <w:color w:val="auto"/>
            <w:szCs w:val="20"/>
          </w:rPr>
          <w:delText xml:space="preserve">disposição 2.4. “a”, </w:delText>
        </w:r>
        <w:r w:rsidRPr="00552315" w:rsidDel="008B63B9">
          <w:rPr>
            <w:rFonts w:ascii="Arial" w:hAnsi="Arial" w:cs="Arial"/>
            <w:b/>
            <w:bCs/>
            <w:color w:val="auto"/>
            <w:szCs w:val="20"/>
            <w:u w:val="single"/>
          </w:rPr>
          <w:delText>determina que</w:delText>
        </w:r>
        <w:r w:rsidRPr="00552315" w:rsidDel="008B63B9">
          <w:rPr>
            <w:rFonts w:ascii="Arial" w:hAnsi="Arial" w:cs="Arial"/>
            <w:color w:val="auto"/>
            <w:szCs w:val="20"/>
            <w:u w:val="single"/>
          </w:rPr>
          <w:delText xml:space="preserve"> </w:delText>
        </w:r>
        <w:r w:rsidRPr="00552315" w:rsidDel="008B63B9">
          <w:rPr>
            <w:rFonts w:ascii="Arial" w:hAnsi="Arial" w:cs="Arial"/>
            <w:b/>
            <w:bCs/>
            <w:color w:val="auto"/>
            <w:szCs w:val="20"/>
            <w:u w:val="single"/>
          </w:rPr>
          <w:delText>tal dado seja transcrito dos Estudos Preliminares</w:delText>
        </w:r>
        <w:r w:rsidRPr="00552315" w:rsidDel="008B63B9">
          <w:rPr>
            <w:rFonts w:ascii="Arial" w:hAnsi="Arial" w:cs="Arial"/>
            <w:color w:val="auto"/>
            <w:szCs w:val="20"/>
          </w:rPr>
          <w:delText xml:space="preserve">, podendo ser atualizado em decorrência do amadurecimento da descrição. </w:delText>
        </w:r>
      </w:del>
    </w:p>
    <w:p w14:paraId="16EA1EBF" w14:textId="3EFC96D7" w:rsidR="0082594B" w:rsidRPr="00552315" w:rsidDel="008B63B9" w:rsidRDefault="0082594B" w:rsidP="0082594B">
      <w:pPr>
        <w:pStyle w:val="SombreamentoMdio1-nfase31"/>
        <w:spacing w:before="0"/>
        <w:rPr>
          <w:del w:id="627" w:author="Lucas Yasuyuki Koroku" w:date="2022-06-27T11:39:00Z"/>
          <w:rFonts w:ascii="Arial" w:hAnsi="Arial" w:cs="Arial"/>
          <w:color w:val="auto"/>
          <w:szCs w:val="20"/>
        </w:rPr>
      </w:pPr>
      <w:del w:id="628" w:author="Lucas Yasuyuki Koroku" w:date="2022-06-27T11:39:00Z">
        <w:r w:rsidRPr="00552315" w:rsidDel="008B63B9">
          <w:rPr>
            <w:rFonts w:ascii="Arial" w:hAnsi="Arial" w:cs="Arial"/>
            <w:color w:val="auto"/>
            <w:szCs w:val="20"/>
          </w:rPr>
          <w:delText xml:space="preserve">Além disso, essa mesma disposição, nas letras “b” à “d”, contempla outros requisitos, cuja pertinência deve ser analisada pelo órgão ou entidade em relação à licitação pretendida. </w:delText>
        </w:r>
      </w:del>
    </w:p>
    <w:p w14:paraId="2EAA3CC3" w14:textId="7B338D78" w:rsidR="0082594B" w:rsidRPr="00552315" w:rsidDel="008B63B9" w:rsidRDefault="0082594B" w:rsidP="0082594B">
      <w:pPr>
        <w:pStyle w:val="SombreamentoMdio1-nfase31"/>
        <w:spacing w:before="0"/>
        <w:rPr>
          <w:del w:id="629" w:author="Lucas Yasuyuki Koroku" w:date="2022-06-27T11:39:00Z"/>
          <w:rFonts w:ascii="Arial" w:hAnsi="Arial" w:cs="Arial"/>
          <w:color w:val="auto"/>
          <w:szCs w:val="20"/>
        </w:rPr>
      </w:pPr>
      <w:del w:id="630" w:author="Lucas Yasuyuki Koroku" w:date="2022-06-27T11:39:00Z">
        <w:r w:rsidRPr="00552315" w:rsidDel="008B63B9">
          <w:rPr>
            <w:rFonts w:ascii="Arial" w:hAnsi="Arial" w:cs="Arial"/>
            <w:color w:val="auto"/>
            <w:szCs w:val="20"/>
          </w:rPr>
          <w:delText>Da mesma forma, a letra “e”, determina a previsão das obrigações das partes, que é tratada em outro tópico deste modelo de TR.</w:delText>
        </w:r>
      </w:del>
    </w:p>
    <w:p w14:paraId="4AD67771" w14:textId="34F7A2B4" w:rsidR="0021765D" w:rsidRPr="0077176B" w:rsidDel="008B63B9" w:rsidRDefault="0021765D" w:rsidP="0021765D">
      <w:pPr>
        <w:pStyle w:val="SombreamentoMdio1-nfase31"/>
        <w:spacing w:before="0"/>
        <w:rPr>
          <w:del w:id="631" w:author="Lucas Yasuyuki Koroku" w:date="2022-06-27T11:39:00Z"/>
          <w:rFonts w:ascii="Arial" w:hAnsi="Arial" w:cs="Arial"/>
          <w:color w:val="auto"/>
          <w:szCs w:val="20"/>
        </w:rPr>
      </w:pPr>
      <w:del w:id="632" w:author="Lucas Yasuyuki Koroku" w:date="2022-06-27T11:39:00Z">
        <w:r w:rsidRPr="00485453" w:rsidDel="008B63B9">
          <w:rPr>
            <w:rFonts w:ascii="Arial" w:hAnsi="Arial" w:cs="Arial"/>
            <w:b/>
            <w:bCs/>
            <w:color w:val="auto"/>
            <w:szCs w:val="20"/>
          </w:rPr>
          <w:delText xml:space="preserve">Nota Explicativa </w:delText>
        </w:r>
        <w:r w:rsidR="005E40E0" w:rsidDel="008B63B9">
          <w:rPr>
            <w:rFonts w:ascii="Arial" w:hAnsi="Arial" w:cs="Arial"/>
            <w:b/>
            <w:bCs/>
            <w:color w:val="auto"/>
            <w:szCs w:val="20"/>
          </w:rPr>
          <w:delText>2</w:delText>
        </w:r>
        <w:r w:rsidRPr="00485453" w:rsidDel="008B63B9">
          <w:rPr>
            <w:rFonts w:ascii="Arial" w:hAnsi="Arial" w:cs="Arial"/>
            <w:b/>
            <w:bCs/>
            <w:color w:val="auto"/>
            <w:szCs w:val="20"/>
          </w:rPr>
          <w:delText>:</w:delText>
        </w:r>
        <w:r w:rsidRPr="00485453" w:rsidDel="008B63B9">
          <w:rPr>
            <w:rFonts w:ascii="Arial" w:hAnsi="Arial" w:cs="Arial"/>
            <w:color w:val="auto"/>
            <w:szCs w:val="20"/>
          </w:rPr>
          <w:delText xml:space="preserve"> Orientação Normativa AGU nº 38/2011: Nos contratos de prestação de serviços de natureza continuada deve-se observar que: a) o prazo de vigência originário, de regra, é de até 12 meses; b) excepcionalmente, este prazo poderá ser fixado por período superior a 12 meses nos casos em que, diante da peculiaridade e/ou complexidade do objeto, fique tecnicamente demonstrado o benefício advindo para a administração; e c) é juridicamente possível a prorrogação do contrato por prazo diverso do contratado originariamente</w:delText>
        </w:r>
      </w:del>
    </w:p>
    <w:p w14:paraId="53E9C13B" w14:textId="0E414BAD" w:rsidR="0082594B" w:rsidRPr="00552315" w:rsidDel="008B63B9" w:rsidRDefault="0021765D" w:rsidP="0021765D">
      <w:pPr>
        <w:pStyle w:val="SombreamentoMdio1-nfase31"/>
        <w:spacing w:before="0"/>
        <w:rPr>
          <w:del w:id="633" w:author="Lucas Yasuyuki Koroku" w:date="2022-06-27T11:39:00Z"/>
          <w:rFonts w:ascii="Arial" w:hAnsi="Arial" w:cs="Arial"/>
          <w:color w:val="auto"/>
          <w:szCs w:val="20"/>
        </w:rPr>
      </w:pPr>
      <w:del w:id="634" w:author="Lucas Yasuyuki Koroku" w:date="2022-06-27T11:39:00Z">
        <w:r w:rsidDel="008B63B9">
          <w:rPr>
            <w:rFonts w:ascii="Arial" w:hAnsi="Arial" w:cs="Arial"/>
            <w:b/>
            <w:bCs/>
            <w:color w:val="auto"/>
            <w:szCs w:val="20"/>
          </w:rPr>
          <w:delText xml:space="preserve">Nota Explicativa </w:delText>
        </w:r>
        <w:r w:rsidR="005E40E0" w:rsidDel="008B63B9">
          <w:rPr>
            <w:rFonts w:ascii="Arial" w:hAnsi="Arial" w:cs="Arial"/>
            <w:b/>
            <w:bCs/>
            <w:color w:val="auto"/>
            <w:szCs w:val="20"/>
          </w:rPr>
          <w:delText>3</w:delText>
        </w:r>
        <w:r w:rsidDel="008B63B9">
          <w:rPr>
            <w:rFonts w:ascii="Arial" w:hAnsi="Arial" w:cs="Arial"/>
            <w:b/>
            <w:bCs/>
            <w:color w:val="auto"/>
            <w:szCs w:val="20"/>
          </w:rPr>
          <w:delText xml:space="preserve">: </w:delText>
        </w:r>
        <w:r w:rsidR="0082594B" w:rsidRPr="00552315" w:rsidDel="008B63B9">
          <w:rPr>
            <w:rFonts w:ascii="Arial" w:hAnsi="Arial" w:cs="Arial"/>
            <w:color w:val="auto"/>
            <w:szCs w:val="20"/>
          </w:rPr>
          <w:delText xml:space="preserve">A letra “c”, trata do tema do conhecimento das condições necessárias para a prestação do serviço, cuja </w:delText>
        </w:r>
        <w:r w:rsidR="0082594B" w:rsidRPr="00552315" w:rsidDel="008B63B9">
          <w:rPr>
            <w:rFonts w:ascii="Arial" w:hAnsi="Arial" w:cs="Arial"/>
            <w:b/>
            <w:bCs/>
            <w:color w:val="auto"/>
            <w:szCs w:val="20"/>
          </w:rPr>
          <w:delText>declaração</w:delText>
        </w:r>
        <w:r w:rsidR="0082594B" w:rsidRPr="00552315" w:rsidDel="008B63B9">
          <w:rPr>
            <w:rFonts w:ascii="Arial" w:hAnsi="Arial" w:cs="Arial"/>
            <w:color w:val="auto"/>
            <w:szCs w:val="20"/>
          </w:rPr>
          <w:delText xml:space="preserve"> positiva nesse sentido </w:delText>
        </w:r>
        <w:r w:rsidR="0082594B" w:rsidRPr="00552315" w:rsidDel="008B63B9">
          <w:rPr>
            <w:rFonts w:ascii="Arial" w:hAnsi="Arial" w:cs="Arial"/>
            <w:b/>
            <w:bCs/>
            <w:color w:val="auto"/>
            <w:szCs w:val="20"/>
          </w:rPr>
          <w:delText>é um</w:delText>
        </w:r>
        <w:r w:rsidR="0082594B" w:rsidRPr="00552315" w:rsidDel="008B63B9">
          <w:rPr>
            <w:rFonts w:ascii="Arial" w:hAnsi="Arial" w:cs="Arial"/>
            <w:color w:val="auto"/>
            <w:szCs w:val="20"/>
          </w:rPr>
          <w:delText xml:space="preserve"> </w:delText>
        </w:r>
        <w:r w:rsidR="0082594B" w:rsidRPr="00552315" w:rsidDel="008B63B9">
          <w:rPr>
            <w:rFonts w:ascii="Arial" w:hAnsi="Arial" w:cs="Arial"/>
            <w:b/>
            <w:bCs/>
            <w:color w:val="auto"/>
            <w:szCs w:val="20"/>
          </w:rPr>
          <w:delText>requisito</w:delText>
        </w:r>
        <w:r w:rsidR="0082594B" w:rsidRPr="00552315" w:rsidDel="008B63B9">
          <w:rPr>
            <w:rFonts w:ascii="Arial" w:hAnsi="Arial" w:cs="Arial"/>
            <w:color w:val="auto"/>
            <w:szCs w:val="20"/>
          </w:rPr>
          <w:delText xml:space="preserve"> da contratação, estabelecido na disposição 2.4. do Anexo V da IN 05/2017 – SEGES/</w:delText>
        </w:r>
        <w:r w:rsidR="003C58CC" w:rsidRPr="00552315" w:rsidDel="008B63B9">
          <w:rPr>
            <w:rFonts w:ascii="Arial" w:hAnsi="Arial" w:cs="Arial"/>
            <w:color w:val="auto"/>
            <w:szCs w:val="20"/>
          </w:rPr>
          <w:delText>MP</w:delText>
        </w:r>
        <w:r w:rsidR="0082594B" w:rsidRPr="00552315" w:rsidDel="008B63B9">
          <w:rPr>
            <w:rFonts w:ascii="Arial" w:hAnsi="Arial" w:cs="Arial"/>
            <w:szCs w:val="20"/>
          </w:rPr>
          <w:delText xml:space="preserve">: </w:delText>
        </w:r>
      </w:del>
    </w:p>
    <w:p w14:paraId="21944A76" w14:textId="1953967E" w:rsidR="0082594B" w:rsidRPr="00552315" w:rsidDel="008B63B9" w:rsidRDefault="0082594B" w:rsidP="0082594B">
      <w:pPr>
        <w:pStyle w:val="SombreamentoMdio1-nfase31"/>
        <w:spacing w:before="0"/>
        <w:rPr>
          <w:del w:id="635" w:author="Lucas Yasuyuki Koroku" w:date="2022-06-27T11:39:00Z"/>
          <w:rFonts w:ascii="Arial" w:hAnsi="Arial" w:cs="Arial"/>
          <w:color w:val="auto"/>
          <w:szCs w:val="20"/>
        </w:rPr>
      </w:pPr>
      <w:del w:id="636" w:author="Lucas Yasuyuki Koroku" w:date="2022-06-27T11:39:00Z">
        <w:r w:rsidRPr="00552315" w:rsidDel="008B63B9">
          <w:rPr>
            <w:rFonts w:ascii="Arial" w:hAnsi="Arial" w:cs="Arial"/>
            <w:b/>
            <w:bCs/>
            <w:color w:val="auto"/>
            <w:szCs w:val="20"/>
          </w:rPr>
          <w:delText xml:space="preserve">Ou seja, a regra estabelecida é a de se exigir </w:delText>
        </w:r>
        <w:r w:rsidR="004614D1" w:rsidRPr="0034673D" w:rsidDel="008B63B9">
          <w:rPr>
            <w:rFonts w:ascii="Arial" w:hAnsi="Arial" w:cs="Arial"/>
            <w:b/>
            <w:bCs/>
            <w:color w:val="auto"/>
            <w:szCs w:val="20"/>
          </w:rPr>
          <w:delText>do adjudicatário que declare pleno conhecimento das condições necessárias, previamente à celebração do contrato</w:delText>
        </w:r>
        <w:r w:rsidR="004614D1" w:rsidRPr="0034673D" w:rsidDel="008B63B9">
          <w:rPr>
            <w:rFonts w:ascii="Arial" w:hAnsi="Arial" w:cs="Arial"/>
            <w:color w:val="auto"/>
            <w:szCs w:val="20"/>
          </w:rPr>
          <w:delText xml:space="preserve">. </w:delText>
        </w:r>
        <w:r w:rsidRPr="00552315" w:rsidDel="008B63B9">
          <w:rPr>
            <w:rFonts w:ascii="Arial" w:hAnsi="Arial" w:cs="Arial"/>
            <w:color w:val="auto"/>
            <w:szCs w:val="20"/>
          </w:rPr>
          <w:delText xml:space="preserve">Ainda sobre esse requisito, destacamos que a exigência </w:delText>
        </w:r>
        <w:r w:rsidRPr="00552315" w:rsidDel="008B63B9">
          <w:rPr>
            <w:rFonts w:ascii="Arial" w:hAnsi="Arial" w:cs="Arial"/>
            <w:szCs w:val="20"/>
          </w:rPr>
          <w:delText>do comparecimento” no local, ao invés da declaração, é medida excepcional, a ser estabelecida somente se imprescindível, e não for possível substituí-la pela divulgação de fotos, plantas etc</w:delText>
        </w:r>
        <w:r w:rsidR="004614D1" w:rsidDel="008B63B9">
          <w:rPr>
            <w:rFonts w:ascii="Arial" w:hAnsi="Arial" w:cs="Arial"/>
            <w:szCs w:val="20"/>
          </w:rPr>
          <w:delText>,</w:delText>
        </w:r>
        <w:r w:rsidRPr="00552315" w:rsidDel="008B63B9">
          <w:rPr>
            <w:rFonts w:ascii="Arial" w:hAnsi="Arial" w:cs="Arial"/>
            <w:color w:val="auto"/>
            <w:szCs w:val="20"/>
          </w:rPr>
          <w:delText xml:space="preserve">, presumivelmente para o fim de verificação e </w:delText>
        </w:r>
        <w:r w:rsidRPr="00552315" w:rsidDel="008B63B9">
          <w:rPr>
            <w:rFonts w:ascii="Arial" w:hAnsi="Arial" w:cs="Arial"/>
            <w:szCs w:val="20"/>
          </w:rPr>
          <w:delText xml:space="preserve">ajuste das providencias e prazos necessárias ao início do contrato. </w:delText>
        </w:r>
        <w:r w:rsidRPr="00552315" w:rsidDel="008B63B9">
          <w:rPr>
            <w:rFonts w:ascii="Arial" w:hAnsi="Arial" w:cs="Arial"/>
            <w:color w:val="auto"/>
            <w:szCs w:val="20"/>
          </w:rPr>
          <w:delText>Nessa hipótese, a redação da disposição 5.</w:delText>
        </w:r>
        <w:r w:rsidR="006216CD" w:rsidDel="008B63B9">
          <w:rPr>
            <w:rFonts w:ascii="Arial" w:hAnsi="Arial" w:cs="Arial"/>
            <w:color w:val="auto"/>
            <w:szCs w:val="20"/>
          </w:rPr>
          <w:delText>2</w:delText>
        </w:r>
        <w:r w:rsidRPr="00552315" w:rsidDel="008B63B9">
          <w:rPr>
            <w:rFonts w:ascii="Arial" w:hAnsi="Arial" w:cs="Arial"/>
            <w:color w:val="auto"/>
            <w:szCs w:val="20"/>
          </w:rPr>
          <w:delText xml:space="preserve"> acima deverá ser alterada, refletindo adequadamente a exigência.</w:delText>
        </w:r>
      </w:del>
    </w:p>
    <w:p w14:paraId="50F96550" w14:textId="201D92DC" w:rsidR="0082594B" w:rsidRPr="00552315" w:rsidDel="008B63B9" w:rsidRDefault="0082594B" w:rsidP="0082594B">
      <w:pPr>
        <w:pStyle w:val="SombreamentoMdio1-nfase31"/>
        <w:spacing w:before="0"/>
        <w:rPr>
          <w:del w:id="637" w:author="Lucas Yasuyuki Koroku" w:date="2022-06-27T11:39:00Z"/>
          <w:rFonts w:ascii="Arial" w:hAnsi="Arial" w:cs="Arial"/>
          <w:szCs w:val="20"/>
        </w:rPr>
      </w:pPr>
      <w:del w:id="638" w:author="Lucas Yasuyuki Koroku" w:date="2022-06-27T11:39:00Z">
        <w:r w:rsidRPr="00552315" w:rsidDel="008B63B9">
          <w:rPr>
            <w:rFonts w:ascii="Arial" w:hAnsi="Arial" w:cs="Arial"/>
            <w:b/>
            <w:bCs/>
            <w:color w:val="auto"/>
            <w:szCs w:val="20"/>
          </w:rPr>
          <w:delText xml:space="preserve">Por fim, não se deve </w:delText>
        </w:r>
        <w:r w:rsidRPr="00552315" w:rsidDel="008B63B9">
          <w:rPr>
            <w:rFonts w:ascii="Arial" w:hAnsi="Arial" w:cs="Arial"/>
            <w:b/>
            <w:bCs/>
            <w:szCs w:val="20"/>
          </w:rPr>
          <w:delText xml:space="preserve">confundir essa exigência excepcional, de comparecimento do “licitante” para a contratação, com a exigência de vistoria para a própria licitação. </w:delText>
        </w:r>
        <w:r w:rsidRPr="00552315" w:rsidDel="008B63B9">
          <w:rPr>
            <w:rFonts w:ascii="Arial" w:hAnsi="Arial" w:cs="Arial"/>
            <w:szCs w:val="20"/>
          </w:rPr>
          <w:delText>Esta última é disciplinada no Anexo VII-A da IN 05/2017 – SEGES/</w:delText>
        </w:r>
        <w:r w:rsidR="003C58CC" w:rsidRPr="00552315" w:rsidDel="008B63B9">
          <w:rPr>
            <w:rFonts w:ascii="Arial" w:hAnsi="Arial" w:cs="Arial"/>
            <w:szCs w:val="20"/>
          </w:rPr>
          <w:delText>MP</w:delText>
        </w:r>
        <w:r w:rsidRPr="00552315" w:rsidDel="008B63B9">
          <w:rPr>
            <w:rFonts w:ascii="Arial" w:hAnsi="Arial" w:cs="Arial"/>
            <w:szCs w:val="20"/>
          </w:rPr>
          <w:delText xml:space="preserve">, intitulado “Diretrizes Gerais para Elaboração do Ato Convocatório”, e é dirigida a todos os licitantes. Trata-se de medida ainda mais excepcional, posto que mais restritiva à competitividade, e só deve ser adotada com justificativa técnica rigorosa, conforme exposto </w:delText>
        </w:r>
        <w:r w:rsidR="006C035A" w:rsidDel="008B63B9">
          <w:rPr>
            <w:rFonts w:ascii="Arial" w:hAnsi="Arial" w:cs="Arial"/>
            <w:szCs w:val="20"/>
          </w:rPr>
          <w:delText>no tópico da “Vistoria” adiante</w:delText>
        </w:r>
        <w:r w:rsidRPr="00552315" w:rsidDel="008B63B9">
          <w:rPr>
            <w:rFonts w:ascii="Arial" w:hAnsi="Arial" w:cs="Arial"/>
            <w:szCs w:val="20"/>
          </w:rPr>
          <w:delText>.</w:delText>
        </w:r>
      </w:del>
    </w:p>
    <w:p w14:paraId="0AB07CBE" w14:textId="2997D685" w:rsidR="0082594B" w:rsidRPr="00552315" w:rsidDel="008B63B9" w:rsidRDefault="0082594B" w:rsidP="0082594B">
      <w:pPr>
        <w:pStyle w:val="SombreamentoMdio1-nfase31"/>
        <w:spacing w:before="0"/>
        <w:rPr>
          <w:del w:id="639" w:author="Lucas Yasuyuki Koroku" w:date="2022-06-27T11:39:00Z"/>
          <w:rFonts w:ascii="Arial" w:hAnsi="Arial" w:cs="Arial"/>
          <w:color w:val="auto"/>
          <w:szCs w:val="20"/>
        </w:rPr>
      </w:pPr>
      <w:del w:id="640" w:author="Lucas Yasuyuki Koroku" w:date="2022-06-27T11:39:00Z">
        <w:r w:rsidRPr="00552315" w:rsidDel="008B63B9">
          <w:rPr>
            <w:rFonts w:ascii="Arial" w:hAnsi="Arial" w:cs="Arial"/>
            <w:color w:val="auto"/>
            <w:szCs w:val="20"/>
          </w:rPr>
          <w:delText xml:space="preserve">Assim, resumidamente, tem-se o seguinte esquema normativo: </w:delText>
        </w:r>
      </w:del>
    </w:p>
    <w:tbl>
      <w:tblPr>
        <w:tblStyle w:val="Tabelacomgrade"/>
        <w:tblW w:w="9356" w:type="dxa"/>
        <w:tblInd w:w="-147" w:type="dxa"/>
        <w:tblLook w:val="04A0" w:firstRow="1" w:lastRow="0" w:firstColumn="1" w:lastColumn="0" w:noHBand="0" w:noVBand="1"/>
      </w:tblPr>
      <w:tblGrid>
        <w:gridCol w:w="2552"/>
        <w:gridCol w:w="3260"/>
        <w:gridCol w:w="3544"/>
      </w:tblGrid>
      <w:tr w:rsidR="0082594B" w:rsidRPr="00552315" w:rsidDel="008B63B9" w14:paraId="1DE3D94F" w14:textId="009F4A12" w:rsidTr="00D17875">
        <w:trPr>
          <w:del w:id="641" w:author="Lucas Yasuyuki Koroku" w:date="2022-06-27T11:39:00Z"/>
        </w:trPr>
        <w:tc>
          <w:tcPr>
            <w:tcW w:w="2552" w:type="dxa"/>
          </w:tcPr>
          <w:p w14:paraId="2FAE2DDC" w14:textId="410D6291" w:rsidR="0082594B" w:rsidRPr="00552315" w:rsidDel="008B63B9" w:rsidRDefault="0082594B" w:rsidP="00D17875">
            <w:pPr>
              <w:pStyle w:val="citao2"/>
              <w:rPr>
                <w:del w:id="642" w:author="Lucas Yasuyuki Koroku" w:date="2022-06-27T11:39:00Z"/>
                <w:rFonts w:cs="Arial"/>
                <w:b/>
                <w:bCs/>
              </w:rPr>
            </w:pPr>
            <w:del w:id="643" w:author="Lucas Yasuyuki Koroku" w:date="2022-06-27T11:39:00Z">
              <w:r w:rsidRPr="00552315" w:rsidDel="008B63B9">
                <w:rPr>
                  <w:rFonts w:cs="Arial"/>
                  <w:b/>
                  <w:bCs/>
                </w:rPr>
                <w:delText>Exigência</w:delText>
              </w:r>
            </w:del>
          </w:p>
        </w:tc>
        <w:tc>
          <w:tcPr>
            <w:tcW w:w="3260" w:type="dxa"/>
          </w:tcPr>
          <w:p w14:paraId="48222A89" w14:textId="398B1BA2" w:rsidR="0082594B" w:rsidRPr="00552315" w:rsidDel="008B63B9" w:rsidRDefault="0082594B" w:rsidP="00D17875">
            <w:pPr>
              <w:pStyle w:val="citao2"/>
              <w:rPr>
                <w:del w:id="644" w:author="Lucas Yasuyuki Koroku" w:date="2022-06-27T11:39:00Z"/>
                <w:rFonts w:cs="Arial"/>
                <w:b/>
                <w:bCs/>
              </w:rPr>
            </w:pPr>
            <w:del w:id="645" w:author="Lucas Yasuyuki Koroku" w:date="2022-06-27T11:39:00Z">
              <w:r w:rsidRPr="00552315" w:rsidDel="008B63B9">
                <w:rPr>
                  <w:rFonts w:cs="Arial"/>
                  <w:b/>
                  <w:bCs/>
                </w:rPr>
                <w:delText>Destinatário</w:delText>
              </w:r>
            </w:del>
          </w:p>
        </w:tc>
        <w:tc>
          <w:tcPr>
            <w:tcW w:w="3544" w:type="dxa"/>
          </w:tcPr>
          <w:p w14:paraId="61C6ACE6" w14:textId="28AFF038" w:rsidR="0082594B" w:rsidRPr="00552315" w:rsidDel="008B63B9" w:rsidRDefault="0082594B" w:rsidP="00D17875">
            <w:pPr>
              <w:pStyle w:val="citao2"/>
              <w:rPr>
                <w:del w:id="646" w:author="Lucas Yasuyuki Koroku" w:date="2022-06-27T11:39:00Z"/>
                <w:rFonts w:cs="Arial"/>
                <w:b/>
                <w:bCs/>
              </w:rPr>
            </w:pPr>
            <w:del w:id="647" w:author="Lucas Yasuyuki Koroku" w:date="2022-06-27T11:39:00Z">
              <w:r w:rsidRPr="00552315" w:rsidDel="008B63B9">
                <w:rPr>
                  <w:rFonts w:cs="Arial"/>
                  <w:b/>
                  <w:bCs/>
                </w:rPr>
                <w:delText>Tratamento</w:delText>
              </w:r>
            </w:del>
          </w:p>
        </w:tc>
      </w:tr>
      <w:tr w:rsidR="0082594B" w:rsidRPr="00552315" w:rsidDel="008B63B9" w14:paraId="23F864D4" w14:textId="4CE99EAA" w:rsidTr="00D17875">
        <w:trPr>
          <w:del w:id="648" w:author="Lucas Yasuyuki Koroku" w:date="2022-06-27T11:39:00Z"/>
        </w:trPr>
        <w:tc>
          <w:tcPr>
            <w:tcW w:w="2552" w:type="dxa"/>
          </w:tcPr>
          <w:p w14:paraId="491478CD" w14:textId="79E95114" w:rsidR="0082594B" w:rsidRPr="00552315" w:rsidDel="008B63B9" w:rsidRDefault="0082594B" w:rsidP="00D17875">
            <w:pPr>
              <w:pStyle w:val="citao2"/>
              <w:rPr>
                <w:del w:id="649" w:author="Lucas Yasuyuki Koroku" w:date="2022-06-27T11:39:00Z"/>
                <w:rFonts w:cs="Arial"/>
              </w:rPr>
            </w:pPr>
            <w:del w:id="650" w:author="Lucas Yasuyuki Koroku" w:date="2022-06-27T11:39:00Z">
              <w:r w:rsidRPr="00552315" w:rsidDel="008B63B9">
                <w:rPr>
                  <w:rFonts w:cs="Arial"/>
                </w:rPr>
                <w:lastRenderedPageBreak/>
                <w:delText>Declaração de pleno conhecimento</w:delText>
              </w:r>
            </w:del>
          </w:p>
        </w:tc>
        <w:tc>
          <w:tcPr>
            <w:tcW w:w="3260" w:type="dxa"/>
          </w:tcPr>
          <w:p w14:paraId="316B26CB" w14:textId="366D2466" w:rsidR="0082594B" w:rsidRPr="0009222E" w:rsidDel="008B63B9" w:rsidRDefault="00F2241A" w:rsidP="00D17875">
            <w:pPr>
              <w:pStyle w:val="citao2"/>
              <w:rPr>
                <w:del w:id="651" w:author="Lucas Yasuyuki Koroku" w:date="2022-06-27T11:39:00Z"/>
                <w:rFonts w:cs="Arial"/>
                <w:lang w:val="pt-BR"/>
              </w:rPr>
            </w:pPr>
            <w:del w:id="652" w:author="Lucas Yasuyuki Koroku" w:date="2022-06-27T11:39:00Z">
              <w:r w:rsidDel="008B63B9">
                <w:rPr>
                  <w:rFonts w:cs="Arial"/>
                  <w:lang w:val="pt-BR"/>
                </w:rPr>
                <w:delText>Adjudicatário</w:delText>
              </w:r>
            </w:del>
          </w:p>
        </w:tc>
        <w:tc>
          <w:tcPr>
            <w:tcW w:w="3544" w:type="dxa"/>
          </w:tcPr>
          <w:p w14:paraId="76BBF6CF" w14:textId="141A382C" w:rsidR="0082594B" w:rsidRPr="00552315" w:rsidDel="008B63B9" w:rsidRDefault="0082594B" w:rsidP="00D17875">
            <w:pPr>
              <w:pStyle w:val="citao2"/>
              <w:rPr>
                <w:del w:id="653" w:author="Lucas Yasuyuki Koroku" w:date="2022-06-27T11:39:00Z"/>
                <w:rFonts w:cs="Arial"/>
              </w:rPr>
            </w:pPr>
            <w:del w:id="654" w:author="Lucas Yasuyuki Koroku" w:date="2022-06-27T11:39:00Z">
              <w:r w:rsidRPr="00552315" w:rsidDel="008B63B9">
                <w:rPr>
                  <w:rFonts w:cs="Arial"/>
                </w:rPr>
                <w:delText>Regra geral – sempre exigir</w:delText>
              </w:r>
            </w:del>
          </w:p>
        </w:tc>
      </w:tr>
      <w:tr w:rsidR="0082594B" w:rsidRPr="00552315" w:rsidDel="008B63B9" w14:paraId="3B048334" w14:textId="1C56373D" w:rsidTr="00D17875">
        <w:trPr>
          <w:del w:id="655" w:author="Lucas Yasuyuki Koroku" w:date="2022-06-27T11:39:00Z"/>
        </w:trPr>
        <w:tc>
          <w:tcPr>
            <w:tcW w:w="2552" w:type="dxa"/>
          </w:tcPr>
          <w:p w14:paraId="0B40D5C9" w14:textId="68638985" w:rsidR="0082594B" w:rsidRPr="00552315" w:rsidDel="008B63B9" w:rsidRDefault="0082594B" w:rsidP="00D17875">
            <w:pPr>
              <w:pStyle w:val="citao2"/>
              <w:rPr>
                <w:del w:id="656" w:author="Lucas Yasuyuki Koroku" w:date="2022-06-27T11:39:00Z"/>
                <w:rFonts w:cs="Arial"/>
              </w:rPr>
            </w:pPr>
            <w:del w:id="657" w:author="Lucas Yasuyuki Koroku" w:date="2022-06-27T11:39:00Z">
              <w:r w:rsidRPr="00552315" w:rsidDel="008B63B9">
                <w:rPr>
                  <w:rFonts w:cs="Arial"/>
                </w:rPr>
                <w:delText>Comparecimento nos locais de Execução</w:delText>
              </w:r>
            </w:del>
          </w:p>
        </w:tc>
        <w:tc>
          <w:tcPr>
            <w:tcW w:w="3260" w:type="dxa"/>
          </w:tcPr>
          <w:p w14:paraId="51563F68" w14:textId="4D9F8FED" w:rsidR="0082594B" w:rsidRPr="00552315" w:rsidDel="008B63B9" w:rsidRDefault="0082594B" w:rsidP="00D17875">
            <w:pPr>
              <w:pStyle w:val="citao2"/>
              <w:rPr>
                <w:del w:id="658" w:author="Lucas Yasuyuki Koroku" w:date="2022-06-27T11:39:00Z"/>
                <w:rFonts w:cs="Arial"/>
              </w:rPr>
            </w:pPr>
            <w:del w:id="659" w:author="Lucas Yasuyuki Koroku" w:date="2022-06-27T11:39:00Z">
              <w:r w:rsidRPr="00552315" w:rsidDel="008B63B9">
                <w:rPr>
                  <w:rFonts w:cs="Arial"/>
                </w:rPr>
                <w:delText>Adjudicatário</w:delText>
              </w:r>
            </w:del>
          </w:p>
        </w:tc>
        <w:tc>
          <w:tcPr>
            <w:tcW w:w="3544" w:type="dxa"/>
          </w:tcPr>
          <w:p w14:paraId="74CB6C3E" w14:textId="7D61646A" w:rsidR="0082594B" w:rsidRPr="00552315" w:rsidDel="008B63B9" w:rsidRDefault="0082594B" w:rsidP="00D17875">
            <w:pPr>
              <w:pStyle w:val="citao2"/>
              <w:rPr>
                <w:del w:id="660" w:author="Lucas Yasuyuki Koroku" w:date="2022-06-27T11:39:00Z"/>
                <w:rFonts w:cs="Arial"/>
              </w:rPr>
            </w:pPr>
            <w:del w:id="661" w:author="Lucas Yasuyuki Koroku" w:date="2022-06-27T11:39:00Z">
              <w:r w:rsidRPr="00552315" w:rsidDel="008B63B9">
                <w:rPr>
                  <w:rFonts w:cs="Arial"/>
                </w:rPr>
                <w:delText>Excepcional - quando imprescindível</w:delText>
              </w:r>
            </w:del>
          </w:p>
        </w:tc>
      </w:tr>
      <w:tr w:rsidR="0082594B" w:rsidRPr="00552315" w:rsidDel="008B63B9" w14:paraId="0DF39849" w14:textId="571BC694" w:rsidTr="00D17875">
        <w:trPr>
          <w:del w:id="662" w:author="Lucas Yasuyuki Koroku" w:date="2022-06-27T11:39:00Z"/>
        </w:trPr>
        <w:tc>
          <w:tcPr>
            <w:tcW w:w="2552" w:type="dxa"/>
          </w:tcPr>
          <w:p w14:paraId="372A4552" w14:textId="3291D509" w:rsidR="0082594B" w:rsidRPr="00552315" w:rsidDel="008B63B9" w:rsidRDefault="0082594B" w:rsidP="00D17875">
            <w:pPr>
              <w:pStyle w:val="citao2"/>
              <w:rPr>
                <w:del w:id="663" w:author="Lucas Yasuyuki Koroku" w:date="2022-06-27T11:39:00Z"/>
                <w:rFonts w:cs="Arial"/>
              </w:rPr>
            </w:pPr>
            <w:del w:id="664" w:author="Lucas Yasuyuki Koroku" w:date="2022-06-27T11:39:00Z">
              <w:r w:rsidRPr="00552315" w:rsidDel="008B63B9">
                <w:rPr>
                  <w:rFonts w:cs="Arial"/>
                </w:rPr>
                <w:delText>Vistoria para a Licitação</w:delText>
              </w:r>
            </w:del>
          </w:p>
        </w:tc>
        <w:tc>
          <w:tcPr>
            <w:tcW w:w="3260" w:type="dxa"/>
          </w:tcPr>
          <w:p w14:paraId="6BB2360D" w14:textId="523F825B" w:rsidR="0082594B" w:rsidRPr="00AA3B05" w:rsidDel="008B63B9" w:rsidRDefault="0082594B" w:rsidP="00D17875">
            <w:pPr>
              <w:pStyle w:val="citao2"/>
              <w:rPr>
                <w:del w:id="665" w:author="Lucas Yasuyuki Koroku" w:date="2022-06-27T11:39:00Z"/>
                <w:rFonts w:cs="Arial"/>
                <w:lang w:val="pt-BR"/>
              </w:rPr>
            </w:pPr>
            <w:del w:id="666" w:author="Lucas Yasuyuki Koroku" w:date="2022-06-27T11:39:00Z">
              <w:r w:rsidRPr="00552315" w:rsidDel="008B63B9">
                <w:rPr>
                  <w:rFonts w:cs="Arial"/>
                </w:rPr>
                <w:delText>Licitante</w:delText>
              </w:r>
              <w:r w:rsidRPr="00AA3B05" w:rsidDel="008B63B9">
                <w:rPr>
                  <w:rFonts w:cs="Arial"/>
                  <w:lang w:val="pt-BR"/>
                </w:rPr>
                <w:delText>s</w:delText>
              </w:r>
            </w:del>
          </w:p>
        </w:tc>
        <w:tc>
          <w:tcPr>
            <w:tcW w:w="3544" w:type="dxa"/>
          </w:tcPr>
          <w:p w14:paraId="2ED073B4" w14:textId="6978B745" w:rsidR="0082594B" w:rsidRPr="00552315" w:rsidDel="008B63B9" w:rsidRDefault="0082594B" w:rsidP="00D17875">
            <w:pPr>
              <w:pStyle w:val="citao2"/>
              <w:rPr>
                <w:del w:id="667" w:author="Lucas Yasuyuki Koroku" w:date="2022-06-27T11:39:00Z"/>
                <w:rFonts w:cs="Arial"/>
              </w:rPr>
            </w:pPr>
            <w:del w:id="668" w:author="Lucas Yasuyuki Koroku" w:date="2022-06-27T11:39:00Z">
              <w:r w:rsidRPr="00552315" w:rsidDel="008B63B9">
                <w:rPr>
                  <w:rFonts w:cs="Arial"/>
                </w:rPr>
                <w:delText>Excepcionalíssimo - necessidade de justificativa técnica rigorosa.</w:delText>
              </w:r>
            </w:del>
          </w:p>
        </w:tc>
      </w:tr>
    </w:tbl>
    <w:p w14:paraId="5525DE78" w14:textId="0A872608" w:rsidR="0082594B" w:rsidRPr="00552315" w:rsidDel="008B63B9" w:rsidRDefault="0082594B" w:rsidP="0082594B">
      <w:pPr>
        <w:spacing w:after="120"/>
        <w:ind w:left="432"/>
        <w:jc w:val="both"/>
        <w:rPr>
          <w:del w:id="669" w:author="Lucas Yasuyuki Koroku" w:date="2022-06-27T11:39:00Z"/>
          <w:rFonts w:cs="Arial"/>
          <w:b/>
          <w:szCs w:val="20"/>
        </w:rPr>
      </w:pPr>
    </w:p>
    <w:p w14:paraId="57BAB070" w14:textId="5F9E06E9" w:rsidR="006216CD" w:rsidRPr="00774B02" w:rsidDel="008B63B9" w:rsidRDefault="006216CD" w:rsidP="006216CD">
      <w:pPr>
        <w:pStyle w:val="Nivel1"/>
        <w:spacing w:after="120"/>
        <w:ind w:left="360"/>
        <w:rPr>
          <w:del w:id="670" w:author="Lucas Yasuyuki Koroku" w:date="2022-06-27T11:39:00Z"/>
          <w:highlight w:val="yellow"/>
        </w:rPr>
      </w:pPr>
      <w:del w:id="671" w:author="Lucas Yasuyuki Koroku" w:date="2022-06-27T11:39:00Z">
        <w:r w:rsidRPr="00774B02" w:rsidDel="008B63B9">
          <w:rPr>
            <w:highlight w:val="yellow"/>
          </w:rPr>
          <w:delText>CRITÉRIOS DE SUSTENTABILIDADE</w:delText>
        </w:r>
      </w:del>
    </w:p>
    <w:p w14:paraId="300F911B" w14:textId="48C17E77" w:rsidR="006216CD" w:rsidRPr="00774B02" w:rsidDel="008B63B9" w:rsidRDefault="006216CD" w:rsidP="006E75DC">
      <w:pPr>
        <w:numPr>
          <w:ilvl w:val="1"/>
          <w:numId w:val="1"/>
        </w:numPr>
        <w:suppressAutoHyphens/>
        <w:spacing w:after="120"/>
        <w:jc w:val="both"/>
        <w:rPr>
          <w:del w:id="672" w:author="Lucas Yasuyuki Koroku" w:date="2022-06-27T11:39:00Z"/>
          <w:b/>
          <w:bCs/>
          <w:i/>
          <w:iCs/>
          <w:color w:val="FF0000"/>
          <w:highlight w:val="yellow"/>
        </w:rPr>
      </w:pPr>
      <w:del w:id="673" w:author="Lucas Yasuyuki Koroku" w:date="2022-06-27T11:39:00Z">
        <w:r w:rsidRPr="00774B02" w:rsidDel="008B63B9">
          <w:rPr>
            <w:bCs/>
            <w:i/>
            <w:iCs/>
            <w:color w:val="FF0000"/>
            <w:highlight w:val="yellow"/>
          </w:rPr>
          <w:delText>Os critérios de sustentabilidade são aqueles previstos nas especificações do objeto e/ou obrigações da contratada e/ou no edital como requisito previsto em lei especial</w:delText>
        </w:r>
      </w:del>
    </w:p>
    <w:p w14:paraId="603E792C" w14:textId="421D857B" w:rsidR="006216CD" w:rsidRPr="00774B02" w:rsidDel="008B63B9" w:rsidRDefault="006216CD" w:rsidP="006E75DC">
      <w:pPr>
        <w:suppressAutoHyphens/>
        <w:spacing w:after="120"/>
        <w:ind w:left="284"/>
        <w:jc w:val="both"/>
        <w:rPr>
          <w:del w:id="674" w:author="Lucas Yasuyuki Koroku" w:date="2022-06-27T11:39:00Z"/>
          <w:b/>
          <w:bCs/>
          <w:i/>
          <w:iCs/>
          <w:color w:val="FF0000"/>
          <w:highlight w:val="yellow"/>
          <w:u w:val="single"/>
        </w:rPr>
      </w:pPr>
      <w:del w:id="675" w:author="Lucas Yasuyuki Koroku" w:date="2022-06-27T11:39:00Z">
        <w:r w:rsidRPr="00774B02" w:rsidDel="008B63B9">
          <w:rPr>
            <w:b/>
            <w:bCs/>
            <w:i/>
            <w:iCs/>
            <w:color w:val="FF0000"/>
            <w:highlight w:val="yellow"/>
            <w:u w:val="single"/>
          </w:rPr>
          <w:delText>Ou</w:delText>
        </w:r>
      </w:del>
    </w:p>
    <w:p w14:paraId="57BB67F2" w14:textId="070E5811" w:rsidR="006216CD" w:rsidRPr="00774B02" w:rsidDel="008B63B9" w:rsidRDefault="006216CD" w:rsidP="006E75DC">
      <w:pPr>
        <w:numPr>
          <w:ilvl w:val="1"/>
          <w:numId w:val="16"/>
        </w:numPr>
        <w:suppressAutoHyphens/>
        <w:spacing w:after="120"/>
        <w:jc w:val="both"/>
        <w:rPr>
          <w:del w:id="676" w:author="Lucas Yasuyuki Koroku" w:date="2022-06-27T11:39:00Z"/>
          <w:b/>
          <w:bCs/>
          <w:i/>
          <w:iCs/>
          <w:color w:val="FF0000"/>
          <w:highlight w:val="yellow"/>
        </w:rPr>
      </w:pPr>
      <w:del w:id="677" w:author="Lucas Yasuyuki Koroku" w:date="2022-06-27T11:39:00Z">
        <w:r w:rsidRPr="00774B02" w:rsidDel="008B63B9">
          <w:rPr>
            <w:bCs/>
            <w:i/>
            <w:iCs/>
            <w:color w:val="FF0000"/>
            <w:highlight w:val="yellow"/>
          </w:rPr>
          <w:delText>Não incidem critérios de sustentabilidade na presente licitação, conforme justificativa abaixo/anexo: (...)</w:delText>
        </w:r>
      </w:del>
    </w:p>
    <w:p w14:paraId="4B8F9C62" w14:textId="4C55315C" w:rsidR="006216CD" w:rsidRPr="00774B02" w:rsidDel="008B63B9" w:rsidRDefault="006216CD" w:rsidP="006216CD">
      <w:pPr>
        <w:jc w:val="both"/>
        <w:rPr>
          <w:del w:id="678" w:author="Lucas Yasuyuki Koroku" w:date="2022-06-27T11:39:00Z"/>
          <w:highlight w:val="yellow"/>
        </w:rPr>
      </w:pPr>
    </w:p>
    <w:p w14:paraId="5F6F43E6" w14:textId="0203263A" w:rsidR="006216CD" w:rsidRPr="00774B02" w:rsidDel="008B63B9" w:rsidRDefault="006216CD" w:rsidP="006216CD">
      <w:pPr>
        <w:pStyle w:val="Citao"/>
        <w:pBdr>
          <w:left w:val="single" w:sz="4" w:space="0" w:color="1F497D"/>
        </w:pBdr>
        <w:rPr>
          <w:del w:id="679" w:author="Lucas Yasuyuki Koroku" w:date="2022-06-27T11:39:00Z"/>
          <w:rFonts w:cs="Arial"/>
          <w:highlight w:val="yellow"/>
        </w:rPr>
      </w:pPr>
      <w:del w:id="680" w:author="Lucas Yasuyuki Koroku" w:date="2022-06-27T11:39:00Z">
        <w:r w:rsidRPr="00774B02" w:rsidDel="008B63B9">
          <w:rPr>
            <w:rFonts w:cs="Arial"/>
            <w:b/>
            <w:highlight w:val="yellow"/>
          </w:rPr>
          <w:delText>Nota explicativa 1</w:delText>
        </w:r>
        <w:r w:rsidRPr="00774B02" w:rsidDel="008B63B9">
          <w:rPr>
            <w:rFonts w:cs="Arial"/>
            <w:highlight w:val="yellow"/>
          </w:rPr>
          <w:delText xml:space="preserve">: O item acima deverá ser preenchido de acordo com o caso concreto, ou seja, indicando especificamente onde foram incluídos os critérios de sustentabilidade, em observância ao art. 3º do Decreto n. 7.746/2012. Caso não incidam critérios de sustentabilidade, deve ser incluída a devida justificativa pelo gestor.  </w:delText>
        </w:r>
      </w:del>
    </w:p>
    <w:p w14:paraId="4A8CC8C3" w14:textId="475A5C38" w:rsidR="006216CD" w:rsidRPr="00774B02" w:rsidDel="008B63B9" w:rsidRDefault="006216CD" w:rsidP="006216CD">
      <w:pPr>
        <w:pStyle w:val="Citao"/>
        <w:pBdr>
          <w:left w:val="single" w:sz="4" w:space="0" w:color="1F497D"/>
        </w:pBdr>
        <w:rPr>
          <w:del w:id="681" w:author="Lucas Yasuyuki Koroku" w:date="2022-06-27T11:39:00Z"/>
          <w:rFonts w:cs="Arial"/>
          <w:highlight w:val="yellow"/>
        </w:rPr>
      </w:pPr>
      <w:del w:id="682" w:author="Lucas Yasuyuki Koroku" w:date="2022-06-27T11:39:00Z">
        <w:r w:rsidRPr="00774B02" w:rsidDel="008B63B9">
          <w:rPr>
            <w:rFonts w:cs="Arial"/>
            <w:b/>
            <w:highlight w:val="yellow"/>
          </w:rPr>
          <w:delText>Nota explicativa 2</w:delText>
        </w:r>
        <w:r w:rsidRPr="00774B02" w:rsidDel="008B63B9">
          <w:rPr>
            <w:rFonts w:cs="Arial"/>
            <w:highlight w:val="yellow"/>
          </w:rPr>
          <w:delText>: Sustentabilidade: Nas aquisições e contratações governamentais, deve ser dada prioridade para produtos reciclados e recicláveis e para bens, serviços e obras que considerem critérios compatíveis com padrões de consumo sustentáveis (artigo 7º, XI, da Lei n. 12.305/2010 – Política Nacional de Resíduos Sólidos), devendo ser observados, o Decreto n. 7.746/2012 (Regulamenta o art. 3º da Lei n. 8.666, de 21 de junho de 1993, para estabelecer critérios e práticas para a promoção do desenvolvimento sustentável nas contratações realizadas pela administração pública) e as Instruções Normativas SLTI/MP ns. 01/2010 (Dispõe sobre os critérios de sustentabilidade ambiental na aquisição de bens, contratação de serviços ou obras pela Administração Pública) e 02/2014 (Dispõe sobre regras para a aquisição ou locação de máquinas e aparelhos consumidores de energia pela Administração Pública Federal direta, autárquica e fundacional, e uso da Etiqueta Nacional de Conservação de Energia (ENCE) nos projetos e respectivas edificações públicas federais novas ou que recebam retrofit), bem como os atos normativos editados pelos órgãos de proteção ao meio ambiente.</w:delText>
        </w:r>
      </w:del>
    </w:p>
    <w:p w14:paraId="15FEC47F" w14:textId="69B3C811" w:rsidR="006216CD" w:rsidRPr="00774B02" w:rsidDel="008B63B9" w:rsidRDefault="006216CD" w:rsidP="006216CD">
      <w:pPr>
        <w:pStyle w:val="Citao"/>
        <w:pBdr>
          <w:left w:val="single" w:sz="4" w:space="0" w:color="1F497D"/>
        </w:pBdr>
        <w:rPr>
          <w:del w:id="683" w:author="Lucas Yasuyuki Koroku" w:date="2022-06-27T11:39:00Z"/>
          <w:rFonts w:cs="Arial"/>
          <w:highlight w:val="yellow"/>
        </w:rPr>
      </w:pPr>
      <w:del w:id="684" w:author="Lucas Yasuyuki Koroku" w:date="2022-06-27T11:39:00Z">
        <w:r w:rsidRPr="00774B02" w:rsidDel="008B63B9">
          <w:rPr>
            <w:rFonts w:cs="Arial"/>
            <w:highlight w:val="yellow"/>
          </w:rPr>
          <w:delText xml:space="preserve">Uma vez exigido qualquer requisito ambiental na especificação do objeto, deve ser prevista a forma objetiva de comprovação </w:delText>
        </w:r>
        <w:r w:rsidR="006C035A" w:rsidRPr="00774B02" w:rsidDel="008B63B9">
          <w:rPr>
            <w:rFonts w:cs="Arial"/>
            <w:highlight w:val="yellow"/>
            <w:lang w:val="pt-BR"/>
          </w:rPr>
          <w:delText>(</w:delText>
        </w:r>
        <w:r w:rsidRPr="00774B02" w:rsidDel="008B63B9">
          <w:rPr>
            <w:rFonts w:cs="Arial"/>
            <w:highlight w:val="yellow"/>
          </w:rPr>
          <w:delText>§§ 1º e 2º do art. 5º da Instrução Normativa nº 01/2010 e art. 8º do Decreto nº 7.746/2012). É preciso saber quais critérios de sustentabilidade devem ser incluídos nas peças editalícias, como fazer essas exigências e de que forma as pretendidas contratadas devem comprovar o cumprimento desses critérios de sustentabilidade exigidos pela Administração.</w:delText>
        </w:r>
      </w:del>
    </w:p>
    <w:p w14:paraId="69C505F0" w14:textId="374E4FB6" w:rsidR="006216CD" w:rsidRPr="00774B02" w:rsidDel="008B63B9" w:rsidRDefault="006216CD" w:rsidP="006216CD">
      <w:pPr>
        <w:pStyle w:val="Citao"/>
        <w:pBdr>
          <w:left w:val="single" w:sz="4" w:space="0" w:color="1F497D"/>
        </w:pBdr>
        <w:rPr>
          <w:del w:id="685" w:author="Lucas Yasuyuki Koroku" w:date="2022-06-27T11:39:00Z"/>
          <w:rFonts w:cs="Arial"/>
          <w:highlight w:val="yellow"/>
        </w:rPr>
      </w:pPr>
      <w:del w:id="686" w:author="Lucas Yasuyuki Koroku" w:date="2022-06-27T11:39:00Z">
        <w:r w:rsidRPr="00774B02" w:rsidDel="008B63B9">
          <w:rPr>
            <w:rFonts w:cs="Arial"/>
            <w:highlight w:val="yellow"/>
          </w:rPr>
          <w:delText xml:space="preserve"> Para tanto, indicamos a consulta </w:delText>
        </w:r>
        <w:r w:rsidRPr="00774B02" w:rsidDel="008B63B9">
          <w:rPr>
            <w:rFonts w:cs="Arial"/>
            <w:highlight w:val="yellow"/>
            <w:lang w:val="pt-BR"/>
          </w:rPr>
          <w:delText>ao</w:delText>
        </w:r>
        <w:r w:rsidRPr="00774B02" w:rsidDel="008B63B9">
          <w:rPr>
            <w:rFonts w:cs="Arial"/>
            <w:highlight w:val="yellow"/>
          </w:rPr>
          <w:delText xml:space="preserve"> Guia Nacional de Contratações Sustentáveis, disponibilizado pela Consultoria-Geral da União e no site da AGU. Solicitamos especial atenção ao exame do tópico Cadastro Técnico Federal/IBAMA. Atentamos, em síntese, para que a sustentabilidade seja considerada pelo gestor público: a) na fase de planejamento da contratação, b) na elaboração das minutas, com consulta ao Guia, c) na fase de execução contratual e d) na adequada destinação ambiental dos resíduos decorrentes da aquisição. Ainda que não constante do termo de referência, destaque-se que as contratações mediante pregão eletrônico deverão estar alinhadas com o Plano de Gestão e Logística Sustentável do órgão. </w:delText>
        </w:r>
      </w:del>
    </w:p>
    <w:p w14:paraId="4681C52B" w14:textId="5254C864" w:rsidR="006216CD" w:rsidRPr="00774B02" w:rsidDel="008B63B9" w:rsidRDefault="006216CD" w:rsidP="006216CD">
      <w:pPr>
        <w:pStyle w:val="Citao"/>
        <w:pBdr>
          <w:left w:val="single" w:sz="4" w:space="0" w:color="1F497D"/>
        </w:pBdr>
        <w:rPr>
          <w:del w:id="687" w:author="Lucas Yasuyuki Koroku" w:date="2022-06-27T11:39:00Z"/>
          <w:rFonts w:cs="Arial"/>
          <w:highlight w:val="yellow"/>
        </w:rPr>
      </w:pPr>
      <w:del w:id="688" w:author="Lucas Yasuyuki Koroku" w:date="2022-06-27T11:39:00Z">
        <w:r w:rsidRPr="00774B02" w:rsidDel="008B63B9">
          <w:rPr>
            <w:rFonts w:cs="Arial"/>
            <w:highlight w:val="yellow"/>
          </w:rPr>
          <w:delText xml:space="preserve">Recomendamos, igualmente, consulta ao Catálogo de Materiais Sustentáveis (CATMAT Sustentável). </w:delText>
        </w:r>
      </w:del>
    </w:p>
    <w:p w14:paraId="38D82971" w14:textId="72DC5A75" w:rsidR="006216CD" w:rsidRPr="00756ED3" w:rsidDel="008B63B9" w:rsidRDefault="006216CD" w:rsidP="00756ED3">
      <w:pPr>
        <w:pStyle w:val="Citao"/>
        <w:pBdr>
          <w:left w:val="single" w:sz="4" w:space="0" w:color="1F497D"/>
        </w:pBdr>
        <w:rPr>
          <w:del w:id="689" w:author="Lucas Yasuyuki Koroku" w:date="2022-06-27T11:39:00Z"/>
          <w:rFonts w:cs="Arial"/>
        </w:rPr>
      </w:pPr>
      <w:del w:id="690" w:author="Lucas Yasuyuki Koroku" w:date="2022-06-27T11:39:00Z">
        <w:r w:rsidRPr="00774B02" w:rsidDel="008B63B9">
          <w:rPr>
            <w:rFonts w:cs="Arial"/>
            <w:highlight w:val="yellow"/>
          </w:rPr>
          <w:delText xml:space="preserve">Recomendamos, por fim, consulta prévia ao site governamental </w:delText>
        </w:r>
        <w:r w:rsidR="00990EF5" w:rsidDel="008B63B9">
          <w:fldChar w:fldCharType="begin"/>
        </w:r>
        <w:r w:rsidR="00990EF5" w:rsidDel="008B63B9">
          <w:delInstrText xml:space="preserve"> HYPERLINK "https://reuse.gov.br/" </w:delInstrText>
        </w:r>
        <w:r w:rsidR="00990EF5" w:rsidDel="008B63B9">
          <w:fldChar w:fldCharType="separate"/>
        </w:r>
        <w:r w:rsidRPr="00774B02" w:rsidDel="008B63B9">
          <w:rPr>
            <w:rStyle w:val="Hyperlink"/>
            <w:rFonts w:cs="Arial"/>
            <w:highlight w:val="yellow"/>
          </w:rPr>
          <w:delText>https://reuse.gov.br/</w:delText>
        </w:r>
        <w:r w:rsidR="00990EF5" w:rsidDel="008B63B9">
          <w:rPr>
            <w:rStyle w:val="Hyperlink"/>
            <w:rFonts w:cs="Arial"/>
            <w:highlight w:val="yellow"/>
          </w:rPr>
          <w:fldChar w:fldCharType="end"/>
        </w:r>
        <w:r w:rsidRPr="00774B02" w:rsidDel="008B63B9">
          <w:rPr>
            <w:rFonts w:cs="Arial"/>
            <w:highlight w:val="yellow"/>
          </w:rPr>
          <w:delText>, solução desenvolvida pelo Ministério da Economia, que oferta bens móveis e serviços para a administração pública, disponibilizados pelos próprios órgãos de governo ou oferecidos por particulares de forma não onerosa, otimizando a gestão do recurso público com consumo consciente e sustentável.</w:delText>
        </w:r>
      </w:del>
    </w:p>
    <w:p w14:paraId="55DA9180" w14:textId="2F603DF1" w:rsidR="0082594B" w:rsidRPr="004E641A" w:rsidDel="008B63B9" w:rsidRDefault="003D389C" w:rsidP="000D390A">
      <w:pPr>
        <w:pStyle w:val="Nivel1"/>
        <w:rPr>
          <w:del w:id="691" w:author="Lucas Yasuyuki Koroku" w:date="2022-06-27T11:40:00Z"/>
          <w:rFonts w:cs="Arial"/>
        </w:rPr>
      </w:pPr>
      <w:del w:id="692" w:author="Lucas Yasuyuki Koroku" w:date="2022-06-27T11:40:00Z">
        <w:r w:rsidRPr="00552315" w:rsidDel="008B63B9">
          <w:rPr>
            <w:rFonts w:cs="Arial"/>
            <w:bCs/>
            <w:color w:val="FF0000"/>
          </w:rPr>
          <w:lastRenderedPageBreak/>
          <w:delText>VISTORIA PARA A LICITAÇÃO</w:delText>
        </w:r>
      </w:del>
    </w:p>
    <w:p w14:paraId="5C634998" w14:textId="1A3520EB" w:rsidR="004E641A" w:rsidRPr="00552315" w:rsidDel="008B63B9" w:rsidRDefault="004E641A" w:rsidP="004E641A">
      <w:pPr>
        <w:pStyle w:val="Nivel1"/>
        <w:numPr>
          <w:ilvl w:val="0"/>
          <w:numId w:val="0"/>
        </w:numPr>
        <w:rPr>
          <w:del w:id="693" w:author="Lucas Yasuyuki Koroku" w:date="2022-06-27T11:40:00Z"/>
          <w:rFonts w:cs="Arial"/>
        </w:rPr>
      </w:pPr>
    </w:p>
    <w:p w14:paraId="06DB5B1E" w14:textId="32A1F6ED" w:rsidR="003D389C" w:rsidRPr="004E641A" w:rsidDel="008B63B9" w:rsidRDefault="003D389C" w:rsidP="004E641A">
      <w:pPr>
        <w:numPr>
          <w:ilvl w:val="1"/>
          <w:numId w:val="1"/>
        </w:numPr>
        <w:suppressAutoHyphens/>
        <w:spacing w:after="120"/>
        <w:jc w:val="both"/>
        <w:rPr>
          <w:del w:id="694" w:author="Lucas Yasuyuki Koroku" w:date="2022-06-27T11:40:00Z"/>
          <w:rFonts w:cs="Arial"/>
          <w:b/>
          <w:i/>
          <w:iCs/>
        </w:rPr>
      </w:pPr>
      <w:del w:id="695" w:author="Lucas Yasuyuki Koroku" w:date="2022-06-27T11:40:00Z">
        <w:r w:rsidRPr="004E641A" w:rsidDel="008B63B9">
          <w:rPr>
            <w:rFonts w:cs="Arial"/>
            <w:i/>
            <w:iCs/>
            <w:color w:val="FF0000"/>
          </w:rPr>
          <w:delText>Para o correto dimensionamento e elaboração de sua proposta, o licitante poderá realizar vistoria nas instalações do local de execução dos serviços, acompanhado por servidor designado para esse fim, de segunda à sexta-feira, das ..... horas às ...... horas</w:delText>
        </w:r>
        <w:r w:rsidR="00553A31" w:rsidRPr="004E641A" w:rsidDel="008B63B9">
          <w:rPr>
            <w:rFonts w:cs="Arial"/>
            <w:i/>
            <w:iCs/>
            <w:color w:val="FF0000"/>
          </w:rPr>
          <w:delText>.</w:delText>
        </w:r>
      </w:del>
    </w:p>
    <w:p w14:paraId="374065B2" w14:textId="463B591C" w:rsidR="003D389C" w:rsidRPr="00552315" w:rsidDel="008B63B9" w:rsidRDefault="003D389C" w:rsidP="003D389C">
      <w:pPr>
        <w:pStyle w:val="Citao"/>
        <w:rPr>
          <w:del w:id="696" w:author="Lucas Yasuyuki Koroku" w:date="2022-06-27T11:40:00Z"/>
          <w:rFonts w:cs="Arial"/>
          <w:szCs w:val="20"/>
        </w:rPr>
      </w:pPr>
      <w:del w:id="697" w:author="Lucas Yasuyuki Koroku" w:date="2022-06-27T11:40:00Z">
        <w:r w:rsidRPr="00552315" w:rsidDel="008B63B9">
          <w:rPr>
            <w:rFonts w:cs="Arial"/>
            <w:b/>
            <w:szCs w:val="20"/>
          </w:rPr>
          <w:delText>Nota explicativa</w:delText>
        </w:r>
        <w:r w:rsidRPr="00552315" w:rsidDel="008B63B9">
          <w:rPr>
            <w:rFonts w:cs="Arial"/>
            <w:szCs w:val="20"/>
          </w:rPr>
          <w:delText xml:space="preserve">: </w:delText>
        </w:r>
        <w:r w:rsidRPr="00552315" w:rsidDel="008B63B9">
          <w:rPr>
            <w:rFonts w:cs="Arial"/>
            <w:szCs w:val="20"/>
            <w:lang w:eastAsia="pt-BR"/>
          </w:rPr>
          <w:delText xml:space="preserve">De acordo com o art. 30, III, da Lei 8.666, de 1993, a </w:delText>
        </w:r>
        <w:r w:rsidRPr="00552315" w:rsidDel="008B63B9">
          <w:rPr>
            <w:rFonts w:cs="Arial"/>
            <w:szCs w:val="20"/>
          </w:rPr>
          <w:delText xml:space="preserve">opção pela exigência ou não de vistoria é discricionária, devendo ser analisada com vistas ao objeto licitatório. </w:delText>
        </w:r>
      </w:del>
    </w:p>
    <w:p w14:paraId="3C8A1FFA" w14:textId="471C0B51" w:rsidR="003D389C" w:rsidRPr="00552315" w:rsidDel="008B63B9" w:rsidRDefault="003D389C" w:rsidP="003D389C">
      <w:pPr>
        <w:pStyle w:val="Citao"/>
        <w:rPr>
          <w:del w:id="698" w:author="Lucas Yasuyuki Koroku" w:date="2022-06-27T11:40:00Z"/>
          <w:rFonts w:cs="Arial"/>
          <w:szCs w:val="20"/>
          <w:lang w:eastAsia="pt-BR"/>
        </w:rPr>
      </w:pPr>
      <w:del w:id="699" w:author="Lucas Yasuyuki Koroku" w:date="2022-06-27T11:40:00Z">
        <w:r w:rsidRPr="00552315" w:rsidDel="008B63B9">
          <w:rPr>
            <w:rFonts w:cs="Arial"/>
            <w:szCs w:val="20"/>
            <w:lang w:eastAsia="pt-BR"/>
          </w:rPr>
          <w:delText>Ressalte-se que a exigência de vistoria obrigatória representa um ônus desnecessário para os licitantes, configurando restrição à competitividade do certame. Para evitar tal quadro, o TCU recomenda que se exija não a visita, mas sim a declaração do licitante de que está ciente das condições de execução dos serviços, nos termos do art. 30, III, da Lei n° 8.666/93 (por exemplo, Acórdãos n° 2.150/2008, n° 1.599/2010, n° 2.266/2011, n° 2.776/2011 e n° 110/2012, todos do Plenário).</w:delText>
        </w:r>
      </w:del>
    </w:p>
    <w:p w14:paraId="19F98A25" w14:textId="19EAF11A" w:rsidR="003D389C" w:rsidRPr="00552315" w:rsidDel="008B63B9" w:rsidRDefault="003D389C" w:rsidP="003D389C">
      <w:pPr>
        <w:pStyle w:val="Citao"/>
        <w:rPr>
          <w:del w:id="700" w:author="Lucas Yasuyuki Koroku" w:date="2022-06-27T11:40:00Z"/>
          <w:rFonts w:cs="Arial"/>
          <w:szCs w:val="20"/>
          <w:lang w:eastAsia="pt-BR"/>
        </w:rPr>
      </w:pPr>
      <w:del w:id="701" w:author="Lucas Yasuyuki Koroku" w:date="2022-06-27T11:40:00Z">
        <w:r w:rsidRPr="00552315" w:rsidDel="008B63B9">
          <w:rPr>
            <w:rFonts w:cs="Arial"/>
            <w:szCs w:val="20"/>
            <w:lang w:eastAsia="pt-BR"/>
          </w:rPr>
          <w:delText>Esse quadro tornou-se mais crítico com o Acórdão 170/2018 – Plenário (Informativo 339), que chega a considerar a vistoria como um Direito do Licitante, e não uma obrigação imposta pela Administração.</w:delText>
        </w:r>
      </w:del>
    </w:p>
    <w:p w14:paraId="15357C7E" w14:textId="038E443D" w:rsidR="003D389C" w:rsidRPr="00552315" w:rsidDel="008B63B9" w:rsidRDefault="003D389C" w:rsidP="003D389C">
      <w:pPr>
        <w:pStyle w:val="Citao"/>
        <w:rPr>
          <w:del w:id="702" w:author="Lucas Yasuyuki Koroku" w:date="2022-06-27T11:40:00Z"/>
          <w:rFonts w:cs="Arial"/>
          <w:szCs w:val="20"/>
          <w:lang w:eastAsia="pt-BR"/>
        </w:rPr>
      </w:pPr>
      <w:del w:id="703" w:author="Lucas Yasuyuki Koroku" w:date="2022-06-27T11:40:00Z">
        <w:r w:rsidRPr="00552315" w:rsidDel="008B63B9">
          <w:rPr>
            <w:rFonts w:cs="Arial"/>
            <w:szCs w:val="20"/>
            <w:lang w:eastAsia="pt-BR"/>
          </w:rPr>
          <w:delText>Por isso, já</w:delText>
        </w:r>
        <w:r w:rsidR="006216CD" w:rsidDel="008B63B9">
          <w:rPr>
            <w:rFonts w:cs="Arial"/>
            <w:szCs w:val="20"/>
            <w:lang w:val="pt-BR" w:eastAsia="pt-BR"/>
          </w:rPr>
          <w:delText xml:space="preserve"> se</w:delText>
        </w:r>
        <w:r w:rsidRPr="00552315" w:rsidDel="008B63B9">
          <w:rPr>
            <w:rFonts w:cs="Arial"/>
            <w:szCs w:val="20"/>
            <w:lang w:eastAsia="pt-BR"/>
          </w:rPr>
          <w:delText xml:space="preserve"> deixou registrada a opção “poderá” na redação acima, evitando-se escolhas irrefletidas pelos órgãos e entidades assessoradas.</w:delText>
        </w:r>
      </w:del>
    </w:p>
    <w:p w14:paraId="3FF5B974" w14:textId="3CFD13DF" w:rsidR="003D389C" w:rsidRPr="00552315" w:rsidDel="008B63B9" w:rsidRDefault="003D389C" w:rsidP="003D389C">
      <w:pPr>
        <w:pStyle w:val="Citao"/>
        <w:rPr>
          <w:del w:id="704" w:author="Lucas Yasuyuki Koroku" w:date="2022-06-27T11:40:00Z"/>
          <w:rFonts w:cs="Arial"/>
          <w:szCs w:val="20"/>
          <w:lang w:eastAsia="pt-BR"/>
        </w:rPr>
      </w:pPr>
      <w:del w:id="705" w:author="Lucas Yasuyuki Koroku" w:date="2022-06-27T11:40:00Z">
        <w:r w:rsidRPr="00552315" w:rsidDel="008B63B9">
          <w:rPr>
            <w:rFonts w:cs="Arial"/>
            <w:szCs w:val="20"/>
            <w:lang w:eastAsia="pt-BR"/>
          </w:rPr>
          <w:delText>Além disso, precavendo-se de substituições imotivadas, também fez uma redação na disposição no edital que permite ao licitante emitir ele próprio uma declaração, mesmo quando o órgão exija a vistoria. O objetivo é evitar que exigências de vistoria sem o embasamento técnico adequado sejam motivo de frustração do certame.</w:delText>
        </w:r>
      </w:del>
    </w:p>
    <w:p w14:paraId="175402D0" w14:textId="4E3619D9" w:rsidR="003D389C" w:rsidRPr="00552315" w:rsidDel="008B63B9" w:rsidRDefault="003D389C" w:rsidP="003D389C">
      <w:pPr>
        <w:pStyle w:val="Citao"/>
        <w:rPr>
          <w:del w:id="706" w:author="Lucas Yasuyuki Koroku" w:date="2022-06-27T11:40:00Z"/>
          <w:rFonts w:cs="Arial"/>
          <w:szCs w:val="20"/>
          <w:lang w:eastAsia="pt-BR"/>
        </w:rPr>
      </w:pPr>
      <w:del w:id="707" w:author="Lucas Yasuyuki Koroku" w:date="2022-06-27T11:40:00Z">
        <w:r w:rsidRPr="00552315" w:rsidDel="008B63B9">
          <w:rPr>
            <w:rFonts w:cs="Arial"/>
            <w:szCs w:val="20"/>
            <w:lang w:eastAsia="pt-BR"/>
          </w:rPr>
          <w:delText xml:space="preserve">Reiteramos que a </w:delText>
        </w:r>
        <w:r w:rsidR="00F2241A" w:rsidDel="008B63B9">
          <w:rPr>
            <w:rFonts w:cs="Arial"/>
            <w:szCs w:val="20"/>
            <w:lang w:val="pt-BR" w:eastAsia="pt-BR"/>
          </w:rPr>
          <w:delText>previsão</w:delText>
        </w:r>
        <w:r w:rsidR="00F2241A" w:rsidRPr="00552315" w:rsidDel="008B63B9">
          <w:rPr>
            <w:rFonts w:cs="Arial"/>
            <w:szCs w:val="20"/>
            <w:lang w:eastAsia="pt-BR"/>
          </w:rPr>
          <w:delText xml:space="preserve"> </w:delText>
        </w:r>
        <w:r w:rsidRPr="00552315" w:rsidDel="008B63B9">
          <w:rPr>
            <w:rFonts w:cs="Arial"/>
            <w:szCs w:val="20"/>
            <w:lang w:eastAsia="pt-BR"/>
          </w:rPr>
          <w:delText>de vistoria traz um risco considerável para a licitação, mesmo que exista justificativa técnica, com motivação mencionada de forma resumida no edital. Por essa razão, a divulgação de ‘fotografias, plantas, desenhos técnicos e congêneres’ torna-se ainda mais importante, para a correta dimensão do custo da execução e, consequentemente, para a maior isonomia entre os licitantes</w:delText>
        </w:r>
      </w:del>
    </w:p>
    <w:p w14:paraId="3B4C7CC4" w14:textId="3DD836A4" w:rsidR="003D389C" w:rsidRPr="006C035A" w:rsidDel="008B63B9" w:rsidRDefault="003D389C" w:rsidP="003D389C">
      <w:pPr>
        <w:pStyle w:val="Citao"/>
        <w:rPr>
          <w:del w:id="708" w:author="Lucas Yasuyuki Koroku" w:date="2022-06-27T11:40:00Z"/>
          <w:rFonts w:cs="Arial"/>
          <w:szCs w:val="20"/>
          <w:lang w:val="pt-BR"/>
        </w:rPr>
      </w:pPr>
      <w:del w:id="709" w:author="Lucas Yasuyuki Koroku" w:date="2022-06-27T11:40:00Z">
        <w:r w:rsidRPr="00552315" w:rsidDel="008B63B9">
          <w:rPr>
            <w:rFonts w:cs="Arial"/>
            <w:szCs w:val="20"/>
          </w:rPr>
          <w:delText xml:space="preserve">Por fim, como já ressaltado, não se deve confundir essa </w:delText>
        </w:r>
        <w:r w:rsidR="00F2241A" w:rsidDel="008B63B9">
          <w:rPr>
            <w:rFonts w:cs="Arial"/>
            <w:szCs w:val="20"/>
            <w:lang w:val="pt-BR"/>
          </w:rPr>
          <w:delText>previsão</w:delText>
        </w:r>
        <w:r w:rsidR="00F2241A" w:rsidRPr="00552315" w:rsidDel="008B63B9">
          <w:rPr>
            <w:rFonts w:cs="Arial"/>
            <w:szCs w:val="20"/>
          </w:rPr>
          <w:delText xml:space="preserve"> </w:delText>
        </w:r>
        <w:r w:rsidRPr="00552315" w:rsidDel="008B63B9">
          <w:rPr>
            <w:rFonts w:cs="Arial"/>
            <w:szCs w:val="20"/>
          </w:rPr>
          <w:delText xml:space="preserve">de vistoria para a licitação com a exigência de declaração de pleno conhecimento das condições necessárias para a prestação dos serviços, conforme abordado na Nota Explicativa </w:delText>
        </w:r>
        <w:r w:rsidR="006C035A" w:rsidDel="008B63B9">
          <w:rPr>
            <w:rFonts w:cs="Arial"/>
            <w:szCs w:val="20"/>
            <w:lang w:val="pt-BR"/>
          </w:rPr>
          <w:delText>constante do tópico dos “Requisitos da Contratação” acima.</w:delText>
        </w:r>
      </w:del>
    </w:p>
    <w:p w14:paraId="66C22069" w14:textId="5C46E1E8" w:rsidR="003D389C" w:rsidRPr="00552315" w:rsidDel="008B63B9" w:rsidRDefault="003D389C" w:rsidP="004E641A">
      <w:pPr>
        <w:numPr>
          <w:ilvl w:val="1"/>
          <w:numId w:val="1"/>
        </w:numPr>
        <w:suppressAutoHyphens/>
        <w:spacing w:after="120"/>
        <w:jc w:val="both"/>
        <w:rPr>
          <w:del w:id="710" w:author="Lucas Yasuyuki Koroku" w:date="2022-06-27T11:40:00Z"/>
          <w:rFonts w:cs="Arial"/>
          <w:i/>
          <w:iCs/>
          <w:szCs w:val="20"/>
        </w:rPr>
      </w:pPr>
      <w:del w:id="711" w:author="Lucas Yasuyuki Koroku" w:date="2022-06-27T11:40:00Z">
        <w:r w:rsidRPr="00552315" w:rsidDel="008B63B9">
          <w:rPr>
            <w:rFonts w:cs="Arial"/>
            <w:i/>
            <w:color w:val="FF0000"/>
            <w:szCs w:val="20"/>
          </w:rPr>
          <w:delText>O prazo para vistoria iniciar-se-á no dia útil seguinte ao da publicação do Edital, estendendo</w:delText>
        </w:r>
        <w:r w:rsidRPr="00552315" w:rsidDel="008B63B9">
          <w:rPr>
            <w:rFonts w:cs="Arial"/>
            <w:i/>
            <w:iCs/>
            <w:color w:val="FF0000"/>
            <w:szCs w:val="20"/>
          </w:rPr>
          <w:delText>-se até o dia útil anterior à data prevista para a abertura da sessão pública.</w:delText>
        </w:r>
      </w:del>
    </w:p>
    <w:p w14:paraId="4668FA4D" w14:textId="2EFE79F7" w:rsidR="003D389C" w:rsidRPr="00552315" w:rsidDel="008B63B9" w:rsidRDefault="003D389C" w:rsidP="003D389C">
      <w:pPr>
        <w:pStyle w:val="PargrafodaLista"/>
        <w:numPr>
          <w:ilvl w:val="2"/>
          <w:numId w:val="1"/>
        </w:numPr>
        <w:spacing w:before="120" w:after="120" w:line="276" w:lineRule="auto"/>
        <w:jc w:val="both"/>
        <w:rPr>
          <w:del w:id="712" w:author="Lucas Yasuyuki Koroku" w:date="2022-06-27T11:40:00Z"/>
          <w:rFonts w:cs="Arial"/>
          <w:i/>
          <w:color w:val="FF0000"/>
          <w:szCs w:val="20"/>
        </w:rPr>
      </w:pPr>
      <w:del w:id="713" w:author="Lucas Yasuyuki Koroku" w:date="2022-06-27T11:40:00Z">
        <w:r w:rsidRPr="00552315" w:rsidDel="008B63B9">
          <w:rPr>
            <w:rFonts w:cs="Arial"/>
            <w:i/>
            <w:iCs/>
            <w:color w:val="FF0000"/>
            <w:szCs w:val="20"/>
          </w:rPr>
          <w:delText>Para a vistoria o licitante, ou o seu representante legal, deverá estar devidamente identificado, apresentando documento de identidade civil e documento expedido pela empresa comprovando sua habilitação para a realização da vistoria.</w:delText>
        </w:r>
      </w:del>
    </w:p>
    <w:p w14:paraId="0A975A82" w14:textId="7399B3FF" w:rsidR="003D389C" w:rsidRPr="00552315" w:rsidDel="008B63B9" w:rsidRDefault="003D389C" w:rsidP="003D389C">
      <w:pPr>
        <w:pStyle w:val="PargrafodaLista"/>
        <w:spacing w:before="120" w:after="120" w:line="276" w:lineRule="auto"/>
        <w:ind w:left="1922"/>
        <w:jc w:val="both"/>
        <w:rPr>
          <w:del w:id="714" w:author="Lucas Yasuyuki Koroku" w:date="2022-06-27T11:40:00Z"/>
          <w:rFonts w:cs="Arial"/>
          <w:i/>
          <w:color w:val="FF0000"/>
          <w:szCs w:val="20"/>
        </w:rPr>
      </w:pPr>
    </w:p>
    <w:p w14:paraId="61B532DA" w14:textId="5EC5E844" w:rsidR="003D389C" w:rsidRPr="00552315" w:rsidDel="008B63B9" w:rsidRDefault="00D17875" w:rsidP="003D389C">
      <w:pPr>
        <w:pStyle w:val="PargrafodaLista"/>
        <w:numPr>
          <w:ilvl w:val="2"/>
          <w:numId w:val="1"/>
        </w:numPr>
        <w:spacing w:before="120" w:after="120" w:line="276" w:lineRule="auto"/>
        <w:jc w:val="both"/>
        <w:rPr>
          <w:del w:id="715" w:author="Lucas Yasuyuki Koroku" w:date="2022-06-27T11:40:00Z"/>
          <w:rFonts w:cs="Arial"/>
          <w:i/>
          <w:color w:val="FF0000"/>
          <w:szCs w:val="20"/>
        </w:rPr>
      </w:pPr>
      <w:del w:id="716" w:author="Lucas Yasuyuki Koroku" w:date="2022-06-27T11:40:00Z">
        <w:r w:rsidRPr="00552315" w:rsidDel="008B63B9">
          <w:rPr>
            <w:rFonts w:cs="Arial"/>
            <w:i/>
            <w:color w:val="FF0000"/>
            <w:szCs w:val="20"/>
          </w:rPr>
          <w:delText>... [incluir outras instruções sobre vistoria]</w:delText>
        </w:r>
      </w:del>
    </w:p>
    <w:p w14:paraId="0E1E9261" w14:textId="696C5576" w:rsidR="00D17875" w:rsidRPr="00552315" w:rsidDel="008B63B9" w:rsidRDefault="00D17875" w:rsidP="00D17875">
      <w:pPr>
        <w:pStyle w:val="PargrafodaLista"/>
        <w:numPr>
          <w:ilvl w:val="2"/>
          <w:numId w:val="1"/>
        </w:numPr>
        <w:spacing w:before="120" w:after="120" w:line="276" w:lineRule="auto"/>
        <w:jc w:val="both"/>
        <w:rPr>
          <w:del w:id="717" w:author="Lucas Yasuyuki Koroku" w:date="2022-06-27T11:40:00Z"/>
          <w:rFonts w:cs="Arial"/>
          <w:i/>
          <w:color w:val="FF0000"/>
          <w:szCs w:val="20"/>
        </w:rPr>
      </w:pPr>
      <w:del w:id="718" w:author="Lucas Yasuyuki Koroku" w:date="2022-06-27T11:40:00Z">
        <w:r w:rsidRPr="00552315" w:rsidDel="008B63B9">
          <w:rPr>
            <w:rFonts w:cs="Arial"/>
            <w:i/>
            <w:color w:val="FF0000"/>
            <w:szCs w:val="20"/>
          </w:rPr>
          <w:delText>... [incluir outras instruções sobre vistoria]</w:delText>
        </w:r>
      </w:del>
    </w:p>
    <w:p w14:paraId="7FB5075C" w14:textId="7C178B1F" w:rsidR="003D389C" w:rsidRPr="00552315" w:rsidDel="008B63B9" w:rsidRDefault="003D389C" w:rsidP="00D17875">
      <w:pPr>
        <w:pStyle w:val="PargrafodaLista"/>
        <w:spacing w:before="120" w:after="120" w:line="276" w:lineRule="auto"/>
        <w:ind w:left="1922"/>
        <w:jc w:val="both"/>
        <w:rPr>
          <w:del w:id="719" w:author="Lucas Yasuyuki Koroku" w:date="2022-06-27T11:40:00Z"/>
          <w:rFonts w:cs="Arial"/>
          <w:color w:val="FF0000"/>
          <w:szCs w:val="20"/>
        </w:rPr>
      </w:pPr>
    </w:p>
    <w:p w14:paraId="5EE8585E" w14:textId="685A6E91" w:rsidR="003D389C" w:rsidRPr="00552315" w:rsidDel="008B63B9" w:rsidRDefault="003D389C" w:rsidP="003D389C">
      <w:pPr>
        <w:pStyle w:val="Citao"/>
        <w:ind w:right="-15"/>
        <w:rPr>
          <w:del w:id="720" w:author="Lucas Yasuyuki Koroku" w:date="2022-06-27T11:40:00Z"/>
          <w:rFonts w:cs="Arial"/>
          <w:szCs w:val="20"/>
        </w:rPr>
      </w:pPr>
      <w:del w:id="721" w:author="Lucas Yasuyuki Koroku" w:date="2022-06-27T11:40:00Z">
        <w:r w:rsidRPr="00552315" w:rsidDel="008B63B9">
          <w:rPr>
            <w:rFonts w:cs="Arial"/>
            <w:b/>
            <w:bCs/>
            <w:szCs w:val="20"/>
          </w:rPr>
          <w:delText>Nota Explicativa</w:delText>
        </w:r>
        <w:r w:rsidRPr="00552315" w:rsidDel="008B63B9">
          <w:rPr>
            <w:rFonts w:cs="Arial"/>
            <w:szCs w:val="20"/>
          </w:rPr>
          <w:delText>: Não é possível exigir que a vistoria técnica seja realizada, necessariamente, pelo engenheiro responsável pela obra (responsável técnico) ou em data única (TCU, Acórdão nº 3.040/2011-Plenário).</w:delText>
        </w:r>
      </w:del>
    </w:p>
    <w:p w14:paraId="078AC172" w14:textId="7050A509" w:rsidR="007B7E1C" w:rsidRPr="00552315" w:rsidDel="008B63B9" w:rsidRDefault="007B7E1C" w:rsidP="007B7E1C">
      <w:pPr>
        <w:pStyle w:val="PargrafodaLista"/>
        <w:spacing w:before="120" w:after="120" w:line="276" w:lineRule="auto"/>
        <w:ind w:left="716"/>
        <w:jc w:val="both"/>
        <w:rPr>
          <w:del w:id="722" w:author="Lucas Yasuyuki Koroku" w:date="2022-06-27T11:40:00Z"/>
          <w:rFonts w:cs="Arial"/>
          <w:color w:val="FF0000"/>
          <w:szCs w:val="20"/>
        </w:rPr>
      </w:pPr>
    </w:p>
    <w:p w14:paraId="002F3443" w14:textId="5E49F7F5" w:rsidR="003D389C" w:rsidRPr="00552315" w:rsidDel="008B63B9" w:rsidRDefault="003D389C" w:rsidP="003D389C">
      <w:pPr>
        <w:pStyle w:val="PargrafodaLista"/>
        <w:numPr>
          <w:ilvl w:val="1"/>
          <w:numId w:val="1"/>
        </w:numPr>
        <w:spacing w:before="120" w:after="120" w:line="276" w:lineRule="auto"/>
        <w:jc w:val="both"/>
        <w:rPr>
          <w:del w:id="723" w:author="Lucas Yasuyuki Koroku" w:date="2022-06-27T11:40:00Z"/>
          <w:rFonts w:cs="Arial"/>
          <w:color w:val="FF0000"/>
          <w:szCs w:val="20"/>
        </w:rPr>
      </w:pPr>
      <w:del w:id="724" w:author="Lucas Yasuyuki Koroku" w:date="2022-06-27T11:40:00Z">
        <w:r w:rsidRPr="00552315" w:rsidDel="008B63B9">
          <w:rPr>
            <w:rFonts w:cs="Arial"/>
            <w:i/>
            <w:iCs/>
            <w:color w:val="FF0000"/>
            <w:szCs w:val="20"/>
          </w:rPr>
          <w:delText>Por ocasião da vistoria, ao licitante, ou ao seu representante legal, poderá ser entregue CD-ROM, “pen-drive” ou outra forma compatível de reprodução, contendo as informações relativas ao objeto da licitação, para que a empresa tenha condições de bem elaborar sua proposta.</w:delText>
        </w:r>
      </w:del>
    </w:p>
    <w:p w14:paraId="2DF4AB42" w14:textId="56BA5116" w:rsidR="003D389C" w:rsidRPr="00552315" w:rsidDel="008B63B9" w:rsidRDefault="003D389C" w:rsidP="003D389C">
      <w:pPr>
        <w:pStyle w:val="PargrafodaLista"/>
        <w:spacing w:before="120" w:after="120" w:line="276" w:lineRule="auto"/>
        <w:ind w:left="432"/>
        <w:jc w:val="both"/>
        <w:rPr>
          <w:del w:id="725" w:author="Lucas Yasuyuki Koroku" w:date="2022-06-27T11:40:00Z"/>
          <w:rFonts w:cs="Arial"/>
          <w:color w:val="FF0000"/>
          <w:szCs w:val="20"/>
        </w:rPr>
      </w:pPr>
    </w:p>
    <w:p w14:paraId="1E5AD04E" w14:textId="1CF76504" w:rsidR="003D389C" w:rsidRPr="00552315" w:rsidDel="008B63B9" w:rsidRDefault="003D389C" w:rsidP="003D389C">
      <w:pPr>
        <w:pStyle w:val="PargrafodaLista"/>
        <w:numPr>
          <w:ilvl w:val="1"/>
          <w:numId w:val="1"/>
        </w:numPr>
        <w:spacing w:before="120" w:after="120" w:line="276" w:lineRule="auto"/>
        <w:jc w:val="both"/>
        <w:rPr>
          <w:del w:id="726" w:author="Lucas Yasuyuki Koroku" w:date="2022-06-27T11:40:00Z"/>
          <w:rFonts w:cs="Arial"/>
          <w:color w:val="FF0000"/>
          <w:szCs w:val="20"/>
        </w:rPr>
      </w:pPr>
      <w:del w:id="727" w:author="Lucas Yasuyuki Koroku" w:date="2022-06-27T11:40:00Z">
        <w:r w:rsidRPr="00552315" w:rsidDel="008B63B9">
          <w:rPr>
            <w:rFonts w:cs="Arial"/>
            <w:i/>
            <w:iCs/>
            <w:color w:val="FF0000"/>
            <w:szCs w:val="20"/>
          </w:rPr>
          <w:delText>A não realização da vistoria não poderá embasar posteriores alegações de desconhecimento das instalações, dúvidas ou esquecimentos de quaisquer detalhes dos locais da prestação dos serviços, devendo a licitante vencedora assumir os ônus dos serviços decorrentes.</w:delText>
        </w:r>
      </w:del>
    </w:p>
    <w:p w14:paraId="1CF61395" w14:textId="59EB0605" w:rsidR="003D389C" w:rsidRPr="00552315" w:rsidDel="008B63B9" w:rsidRDefault="003D389C" w:rsidP="003D389C">
      <w:pPr>
        <w:pStyle w:val="PargrafodaLista"/>
        <w:rPr>
          <w:del w:id="728" w:author="Lucas Yasuyuki Koroku" w:date="2022-06-27T11:40:00Z"/>
          <w:rFonts w:cs="Arial"/>
          <w:strike/>
          <w:color w:val="FF0000"/>
          <w:szCs w:val="20"/>
        </w:rPr>
      </w:pPr>
    </w:p>
    <w:p w14:paraId="275A0D67" w14:textId="0D154EF0" w:rsidR="003D389C" w:rsidRPr="00552315" w:rsidDel="008B63B9" w:rsidRDefault="003D389C" w:rsidP="003D389C">
      <w:pPr>
        <w:pStyle w:val="PargrafodaLista"/>
        <w:numPr>
          <w:ilvl w:val="1"/>
          <w:numId w:val="1"/>
        </w:numPr>
        <w:spacing w:before="120" w:after="120" w:line="276" w:lineRule="auto"/>
        <w:jc w:val="both"/>
        <w:rPr>
          <w:del w:id="729" w:author="Lucas Yasuyuki Koroku" w:date="2022-06-27T11:40:00Z"/>
          <w:rFonts w:cs="Arial"/>
          <w:color w:val="FF0000"/>
          <w:szCs w:val="20"/>
        </w:rPr>
      </w:pPr>
      <w:del w:id="730" w:author="Lucas Yasuyuki Koroku" w:date="2022-06-27T11:40:00Z">
        <w:r w:rsidRPr="00552315" w:rsidDel="008B63B9">
          <w:rPr>
            <w:rFonts w:cs="Arial"/>
            <w:i/>
            <w:iCs/>
            <w:color w:val="FF0000"/>
            <w:szCs w:val="20"/>
          </w:rPr>
          <w:lastRenderedPageBreak/>
          <w:delText>A licitante deverá declarar que tomou conhecimento de todas as informações e das condições locais para o cumprimento das obrigações objeto da licitação.</w:delText>
        </w:r>
      </w:del>
    </w:p>
    <w:p w14:paraId="00F4A7AE" w14:textId="65F33BDA" w:rsidR="007B7E1C" w:rsidRPr="00552315" w:rsidDel="008B63B9" w:rsidRDefault="007B7E1C" w:rsidP="007B7E1C">
      <w:pPr>
        <w:pStyle w:val="Nivel1"/>
        <w:rPr>
          <w:del w:id="731" w:author="Lucas Yasuyuki Koroku" w:date="2022-06-27T11:40:00Z"/>
          <w:rFonts w:cs="Arial"/>
        </w:rPr>
      </w:pPr>
      <w:del w:id="732" w:author="Lucas Yasuyuki Koroku" w:date="2022-06-27T11:40:00Z">
        <w:r w:rsidRPr="00552315" w:rsidDel="008B63B9">
          <w:rPr>
            <w:rFonts w:cs="Arial"/>
          </w:rPr>
          <w:delText>MODELO DE EXECUÇÃO DO OBJETO</w:delText>
        </w:r>
      </w:del>
    </w:p>
    <w:p w14:paraId="53C8CF52" w14:textId="3F4C0C3D" w:rsidR="007B7E1C" w:rsidRPr="00552315" w:rsidDel="008B63B9" w:rsidRDefault="007B7E1C" w:rsidP="0009222E">
      <w:pPr>
        <w:suppressAutoHyphens/>
        <w:spacing w:after="120" w:line="276" w:lineRule="auto"/>
        <w:ind w:left="716"/>
        <w:jc w:val="both"/>
        <w:rPr>
          <w:del w:id="733" w:author="Lucas Yasuyuki Koroku" w:date="2022-06-27T11:40:00Z"/>
          <w:rFonts w:cs="Arial"/>
          <w:szCs w:val="20"/>
        </w:rPr>
      </w:pPr>
    </w:p>
    <w:p w14:paraId="11CC0130" w14:textId="637E452B" w:rsidR="007B7E1C" w:rsidRPr="00756ED3" w:rsidDel="008B63B9" w:rsidRDefault="007B7E1C" w:rsidP="0009222E">
      <w:pPr>
        <w:numPr>
          <w:ilvl w:val="1"/>
          <w:numId w:val="1"/>
        </w:numPr>
        <w:suppressAutoHyphens/>
        <w:spacing w:after="120" w:line="276" w:lineRule="auto"/>
        <w:jc w:val="both"/>
        <w:rPr>
          <w:del w:id="734" w:author="Lucas Yasuyuki Koroku" w:date="2022-06-27T11:40:00Z"/>
          <w:rFonts w:cs="Arial"/>
          <w:color w:val="FF0000"/>
          <w:szCs w:val="20"/>
        </w:rPr>
      </w:pPr>
      <w:del w:id="735" w:author="Lucas Yasuyuki Koroku" w:date="2022-06-27T11:40:00Z">
        <w:r w:rsidRPr="00756ED3" w:rsidDel="008B63B9">
          <w:rPr>
            <w:rFonts w:cs="Arial"/>
            <w:color w:val="FF0000"/>
            <w:szCs w:val="20"/>
          </w:rPr>
          <w:delText>A execução do objeto seguirá a seguinte dinâmica:</w:delText>
        </w:r>
      </w:del>
    </w:p>
    <w:p w14:paraId="5A564D60" w14:textId="7E30679F" w:rsidR="007B7E1C" w:rsidRPr="00756ED3" w:rsidDel="008B63B9" w:rsidRDefault="007B7E1C" w:rsidP="0009222E">
      <w:pPr>
        <w:numPr>
          <w:ilvl w:val="2"/>
          <w:numId w:val="1"/>
        </w:numPr>
        <w:suppressAutoHyphens/>
        <w:spacing w:after="120" w:line="276" w:lineRule="auto"/>
        <w:jc w:val="both"/>
        <w:rPr>
          <w:del w:id="736" w:author="Lucas Yasuyuki Koroku" w:date="2022-06-27T11:40:00Z"/>
          <w:rFonts w:cs="Arial"/>
          <w:color w:val="FF0000"/>
          <w:szCs w:val="20"/>
        </w:rPr>
      </w:pPr>
      <w:del w:id="737" w:author="Lucas Yasuyuki Koroku" w:date="2022-06-27T11:40:00Z">
        <w:r w:rsidRPr="00756ED3" w:rsidDel="008B63B9">
          <w:rPr>
            <w:rFonts w:cs="Arial"/>
            <w:color w:val="FF0000"/>
            <w:szCs w:val="20"/>
          </w:rPr>
          <w:delText>(...)</w:delText>
        </w:r>
      </w:del>
    </w:p>
    <w:p w14:paraId="793299AF" w14:textId="22043946" w:rsidR="00D17875" w:rsidRPr="00756ED3" w:rsidDel="008B63B9" w:rsidRDefault="00D17875" w:rsidP="0009222E">
      <w:pPr>
        <w:numPr>
          <w:ilvl w:val="2"/>
          <w:numId w:val="1"/>
        </w:numPr>
        <w:suppressAutoHyphens/>
        <w:spacing w:after="120" w:line="276" w:lineRule="auto"/>
        <w:jc w:val="both"/>
        <w:rPr>
          <w:del w:id="738" w:author="Lucas Yasuyuki Koroku" w:date="2022-06-27T11:40:00Z"/>
          <w:rFonts w:cs="Arial"/>
          <w:color w:val="FF0000"/>
          <w:szCs w:val="20"/>
        </w:rPr>
      </w:pPr>
      <w:del w:id="739" w:author="Lucas Yasuyuki Koroku" w:date="2022-06-27T11:40:00Z">
        <w:r w:rsidRPr="00756ED3" w:rsidDel="008B63B9">
          <w:rPr>
            <w:rFonts w:cs="Arial"/>
            <w:color w:val="FF0000"/>
            <w:szCs w:val="20"/>
          </w:rPr>
          <w:delText>(...)</w:delText>
        </w:r>
      </w:del>
    </w:p>
    <w:p w14:paraId="379CB364" w14:textId="3E0AC7FD" w:rsidR="00D17875" w:rsidDel="008B63B9" w:rsidRDefault="00D17875" w:rsidP="0009222E">
      <w:pPr>
        <w:suppressAutoHyphens/>
        <w:spacing w:after="120" w:line="276" w:lineRule="auto"/>
        <w:ind w:left="1922"/>
        <w:jc w:val="both"/>
        <w:rPr>
          <w:del w:id="740" w:author="Lucas Yasuyuki Koroku" w:date="2022-06-27T11:40:00Z"/>
          <w:rFonts w:cs="Arial"/>
          <w:color w:val="FF0000"/>
          <w:szCs w:val="20"/>
        </w:rPr>
      </w:pPr>
      <w:del w:id="741" w:author="Lucas Yasuyuki Koroku" w:date="2022-06-27T11:40:00Z">
        <w:r w:rsidRPr="00756ED3" w:rsidDel="008B63B9">
          <w:rPr>
            <w:rFonts w:cs="Arial"/>
            <w:color w:val="FF0000"/>
            <w:szCs w:val="20"/>
          </w:rPr>
          <w:delText>[...]</w:delText>
        </w:r>
      </w:del>
    </w:p>
    <w:p w14:paraId="6BF5DD3B" w14:textId="3EA708E8" w:rsidR="00B34F26" w:rsidRPr="00756ED3" w:rsidDel="008B63B9" w:rsidRDefault="00B34F26" w:rsidP="0009222E">
      <w:pPr>
        <w:suppressAutoHyphens/>
        <w:spacing w:after="120" w:line="276" w:lineRule="auto"/>
        <w:jc w:val="both"/>
        <w:rPr>
          <w:del w:id="742" w:author="Lucas Yasuyuki Koroku" w:date="2022-06-27T11:40:00Z"/>
          <w:rFonts w:cs="Arial"/>
          <w:color w:val="FF0000"/>
          <w:szCs w:val="20"/>
        </w:rPr>
      </w:pPr>
    </w:p>
    <w:p w14:paraId="4EE4000D" w14:textId="04AE9E28" w:rsidR="00F2241A" w:rsidRPr="0009222E" w:rsidDel="008B63B9" w:rsidRDefault="00F2241A" w:rsidP="0009222E">
      <w:pPr>
        <w:pStyle w:val="PargrafodaLista"/>
        <w:numPr>
          <w:ilvl w:val="1"/>
          <w:numId w:val="1"/>
        </w:numPr>
        <w:spacing w:line="276" w:lineRule="auto"/>
        <w:jc w:val="both"/>
        <w:rPr>
          <w:del w:id="743" w:author="Lucas Yasuyuki Koroku" w:date="2022-06-27T11:40:00Z"/>
          <w:i/>
          <w:color w:val="FF0000"/>
        </w:rPr>
      </w:pPr>
      <w:del w:id="744" w:author="Lucas Yasuyuki Koroku" w:date="2022-06-27T11:40:00Z">
        <w:r w:rsidRPr="0009222E" w:rsidDel="008B63B9">
          <w:rPr>
            <w:i/>
            <w:color w:val="FF0000"/>
          </w:rPr>
          <w:delText>O prazo de execução dos serviços será de ........... (indicar o período de tempo previsto para a conclusão dos serviços), com início ................................. (indicar a data ou evento para o início dos serviços), e seguirá o seguinte cronograma:</w:delText>
        </w:r>
      </w:del>
    </w:p>
    <w:p w14:paraId="1BE2BF4D" w14:textId="39F61589" w:rsidR="00F2241A" w:rsidRPr="0009222E" w:rsidDel="008B63B9" w:rsidRDefault="00F2241A" w:rsidP="0009222E">
      <w:pPr>
        <w:pStyle w:val="PargrafodaLista"/>
        <w:numPr>
          <w:ilvl w:val="2"/>
          <w:numId w:val="1"/>
        </w:numPr>
        <w:spacing w:line="276" w:lineRule="auto"/>
        <w:jc w:val="both"/>
        <w:rPr>
          <w:del w:id="745" w:author="Lucas Yasuyuki Koroku" w:date="2022-06-27T11:40:00Z"/>
          <w:i/>
          <w:color w:val="FF0000"/>
        </w:rPr>
      </w:pPr>
      <w:del w:id="746" w:author="Lucas Yasuyuki Koroku" w:date="2022-06-27T11:40:00Z">
        <w:r w:rsidRPr="0009222E" w:rsidDel="008B63B9">
          <w:rPr>
            <w:i/>
            <w:color w:val="FF0000"/>
          </w:rPr>
          <w:delText>........... (início e conclusão)</w:delText>
        </w:r>
      </w:del>
    </w:p>
    <w:p w14:paraId="64D1B8E0" w14:textId="30A4FAAB" w:rsidR="00F2241A" w:rsidRPr="0009222E" w:rsidDel="008B63B9" w:rsidRDefault="00F2241A" w:rsidP="0009222E">
      <w:pPr>
        <w:pStyle w:val="PargrafodaLista"/>
        <w:numPr>
          <w:ilvl w:val="2"/>
          <w:numId w:val="1"/>
        </w:numPr>
        <w:spacing w:line="276" w:lineRule="auto"/>
        <w:jc w:val="both"/>
        <w:rPr>
          <w:del w:id="747" w:author="Lucas Yasuyuki Koroku" w:date="2022-06-27T11:40:00Z"/>
          <w:i/>
          <w:color w:val="FF0000"/>
        </w:rPr>
      </w:pPr>
      <w:del w:id="748" w:author="Lucas Yasuyuki Koroku" w:date="2022-06-27T11:40:00Z">
        <w:r w:rsidRPr="0009222E" w:rsidDel="008B63B9">
          <w:rPr>
            <w:i/>
            <w:color w:val="FF0000"/>
          </w:rPr>
          <w:delText>....... (início e conclusão)</w:delText>
        </w:r>
      </w:del>
    </w:p>
    <w:p w14:paraId="5CAE434A" w14:textId="4C6AF327" w:rsidR="00F2241A" w:rsidRPr="00552315" w:rsidDel="008B63B9" w:rsidRDefault="00F2241A" w:rsidP="00F2241A">
      <w:pPr>
        <w:pBdr>
          <w:top w:val="single" w:sz="4" w:space="1" w:color="1F497D"/>
          <w:left w:val="single" w:sz="4" w:space="4" w:color="1F497D"/>
          <w:bottom w:val="single" w:sz="4" w:space="1" w:color="1F497D"/>
          <w:right w:val="single" w:sz="4" w:space="4" w:color="1F497D"/>
        </w:pBdr>
        <w:shd w:val="clear" w:color="auto" w:fill="FFFFCC"/>
        <w:spacing w:before="120"/>
        <w:jc w:val="both"/>
        <w:rPr>
          <w:del w:id="749" w:author="Lucas Yasuyuki Koroku" w:date="2022-06-27T11:40:00Z"/>
          <w:rFonts w:cs="Arial"/>
          <w:i/>
          <w:iCs/>
          <w:szCs w:val="20"/>
        </w:rPr>
      </w:pPr>
      <w:del w:id="750" w:author="Lucas Yasuyuki Koroku" w:date="2022-06-27T11:40:00Z">
        <w:r w:rsidRPr="00552315" w:rsidDel="008B63B9">
          <w:rPr>
            <w:rFonts w:cs="Arial"/>
            <w:b/>
            <w:i/>
            <w:iCs/>
            <w:szCs w:val="20"/>
          </w:rPr>
          <w:delText>Nota explicativa</w:delText>
        </w:r>
        <w:r w:rsidRPr="00552315" w:rsidDel="008B63B9">
          <w:rPr>
            <w:rFonts w:cs="Arial"/>
            <w:i/>
            <w:iCs/>
            <w:szCs w:val="20"/>
          </w:rPr>
          <w:delText>: Esta última redação é sugerida para a hipótese de haver cronograma físico-financeiro para a execução dos serviços.</w:delText>
        </w:r>
      </w:del>
    </w:p>
    <w:p w14:paraId="24584686" w14:textId="3DFF06F2" w:rsidR="00F2241A" w:rsidRPr="00552315" w:rsidDel="008B63B9" w:rsidRDefault="00F2241A" w:rsidP="00F2241A">
      <w:pPr>
        <w:rPr>
          <w:del w:id="751" w:author="Lucas Yasuyuki Koroku" w:date="2022-06-27T11:40:00Z"/>
          <w:rFonts w:cs="Arial"/>
          <w:szCs w:val="20"/>
        </w:rPr>
      </w:pPr>
    </w:p>
    <w:p w14:paraId="699657F2" w14:textId="7BBA3B57" w:rsidR="00F2241A" w:rsidRPr="00552315" w:rsidDel="008B63B9" w:rsidRDefault="00F2241A" w:rsidP="00F2241A">
      <w:pPr>
        <w:rPr>
          <w:del w:id="752" w:author="Lucas Yasuyuki Koroku" w:date="2022-06-27T11:40:00Z"/>
          <w:rFonts w:cs="Arial"/>
          <w:szCs w:val="20"/>
        </w:rPr>
      </w:pPr>
    </w:p>
    <w:p w14:paraId="47B8D3E1" w14:textId="75CCC1D5" w:rsidR="00F2241A" w:rsidRPr="00552315" w:rsidDel="008B63B9" w:rsidRDefault="00F2241A" w:rsidP="00F2241A">
      <w:pPr>
        <w:pStyle w:val="Citao"/>
        <w:rPr>
          <w:del w:id="753" w:author="Lucas Yasuyuki Koroku" w:date="2022-06-27T11:40:00Z"/>
          <w:rFonts w:cs="Arial"/>
          <w:color w:val="auto"/>
          <w:szCs w:val="20"/>
        </w:rPr>
      </w:pPr>
      <w:del w:id="754" w:author="Lucas Yasuyuki Koroku" w:date="2022-06-27T11:40:00Z">
        <w:r w:rsidRPr="00552315" w:rsidDel="008B63B9">
          <w:rPr>
            <w:rFonts w:cs="Arial"/>
            <w:b/>
            <w:color w:val="auto"/>
            <w:szCs w:val="20"/>
          </w:rPr>
          <w:delText>Nota Explicativa</w:delText>
        </w:r>
        <w:r w:rsidRPr="00552315" w:rsidDel="008B63B9">
          <w:rPr>
            <w:rFonts w:cs="Arial"/>
            <w:color w:val="auto"/>
            <w:szCs w:val="20"/>
          </w:rPr>
          <w:delText xml:space="preserve">: O prazo de execução não se confunde com o prazo de vigência do contrato. Esse corresponde ao prazo previsto para as partes cumprirem as prestações que lhes incumbem, enquanto aquele é o tempo determinado para que o contratado execute o seu objeto. </w:delText>
        </w:r>
      </w:del>
    </w:p>
    <w:p w14:paraId="18A526F9" w14:textId="5E466749" w:rsidR="00F2241A" w:rsidRPr="00552315" w:rsidDel="008B63B9" w:rsidRDefault="00F2241A" w:rsidP="00F2241A">
      <w:pPr>
        <w:pStyle w:val="Citao"/>
        <w:rPr>
          <w:del w:id="755" w:author="Lucas Yasuyuki Koroku" w:date="2022-06-27T11:40:00Z"/>
          <w:rFonts w:cs="Arial"/>
          <w:color w:val="auto"/>
          <w:szCs w:val="20"/>
          <w:lang w:val="pt-BR"/>
        </w:rPr>
      </w:pPr>
      <w:del w:id="756" w:author="Lucas Yasuyuki Koroku" w:date="2022-06-27T11:40:00Z">
        <w:r w:rsidRPr="00552315" w:rsidDel="008B63B9">
          <w:rPr>
            <w:rFonts w:cs="Arial"/>
            <w:color w:val="auto"/>
            <w:szCs w:val="20"/>
          </w:rPr>
          <w:delText>Deverá haver previsão contratual dos dois prazos: tanto o de vigência quanto o de execução, pois não se admite contrato com prazo indeterminado e o interesse público exige que haja previsão de fim tanto para a execução do objeto quanto para que a Administração cumpra a sua prestação na avença</w:delText>
        </w:r>
        <w:r w:rsidRPr="00552315" w:rsidDel="008B63B9">
          <w:rPr>
            <w:rFonts w:cs="Arial"/>
            <w:color w:val="auto"/>
            <w:szCs w:val="20"/>
            <w:lang w:val="pt-BR"/>
          </w:rPr>
          <w:delText>.</w:delText>
        </w:r>
      </w:del>
    </w:p>
    <w:p w14:paraId="12D4D5D5" w14:textId="0DE28EA0" w:rsidR="00F2241A" w:rsidRPr="00552315" w:rsidDel="008B63B9" w:rsidRDefault="00F2241A" w:rsidP="00F2241A">
      <w:pPr>
        <w:pStyle w:val="Citao"/>
        <w:rPr>
          <w:del w:id="757" w:author="Lucas Yasuyuki Koroku" w:date="2022-06-27T11:40:00Z"/>
          <w:rFonts w:cs="Arial"/>
          <w:color w:val="auto"/>
          <w:szCs w:val="20"/>
          <w:u w:val="single"/>
          <w:lang w:val="pt-BR"/>
        </w:rPr>
      </w:pPr>
      <w:del w:id="758" w:author="Lucas Yasuyuki Koroku" w:date="2022-06-27T11:40:00Z">
        <w:r w:rsidRPr="00552315" w:rsidDel="008B63B9">
          <w:rPr>
            <w:rFonts w:cs="Arial"/>
            <w:color w:val="auto"/>
            <w:szCs w:val="20"/>
            <w:u w:val="single"/>
            <w:lang w:val="pt-BR"/>
          </w:rPr>
          <w:delText xml:space="preserve">Sendo o </w:delText>
        </w:r>
        <w:r w:rsidRPr="00552315" w:rsidDel="008B63B9">
          <w:rPr>
            <w:rFonts w:cs="Arial"/>
            <w:color w:val="auto"/>
            <w:szCs w:val="20"/>
            <w:u w:val="single"/>
          </w:rPr>
          <w:delText xml:space="preserve">prazo de execução o tempo que a contratada tem para executar o objeto, deve, </w:delText>
        </w:r>
        <w:r w:rsidRPr="00552315" w:rsidDel="008B63B9">
          <w:rPr>
            <w:rFonts w:cs="Arial"/>
            <w:color w:val="auto"/>
            <w:szCs w:val="20"/>
            <w:u w:val="single"/>
            <w:lang w:val="pt-BR"/>
          </w:rPr>
          <w:delText>necessariamente</w:delText>
        </w:r>
        <w:r w:rsidRPr="00552315" w:rsidDel="008B63B9">
          <w:rPr>
            <w:rFonts w:cs="Arial"/>
            <w:color w:val="auto"/>
            <w:szCs w:val="20"/>
            <w:u w:val="single"/>
          </w:rPr>
          <w:delText>, estar abrangido no prazo de vigência. Assim, não poder</w:delText>
        </w:r>
        <w:r w:rsidRPr="00552315" w:rsidDel="008B63B9">
          <w:rPr>
            <w:rFonts w:cs="Arial"/>
            <w:color w:val="auto"/>
            <w:szCs w:val="20"/>
            <w:u w:val="single"/>
            <w:lang w:val="pt-BR"/>
          </w:rPr>
          <w:delText xml:space="preserve">á </w:delText>
        </w:r>
        <w:r w:rsidRPr="00552315" w:rsidDel="008B63B9">
          <w:rPr>
            <w:rFonts w:cs="Arial"/>
            <w:color w:val="auto"/>
            <w:szCs w:val="20"/>
            <w:u w:val="single"/>
          </w:rPr>
          <w:delText xml:space="preserve">ser previsto para a execução termo inicial anterior ao </w:delText>
        </w:r>
        <w:r w:rsidRPr="00552315" w:rsidDel="008B63B9">
          <w:rPr>
            <w:rFonts w:cs="Arial"/>
            <w:color w:val="auto"/>
            <w:szCs w:val="20"/>
            <w:u w:val="single"/>
            <w:lang w:val="pt-BR"/>
          </w:rPr>
          <w:delText xml:space="preserve">termo de </w:delText>
        </w:r>
        <w:r w:rsidRPr="00552315" w:rsidDel="008B63B9">
          <w:rPr>
            <w:rFonts w:cs="Arial"/>
            <w:color w:val="auto"/>
            <w:szCs w:val="20"/>
            <w:u w:val="single"/>
          </w:rPr>
          <w:delText>início da vigência contratual, nem tampouco prazo superior ao prazo de vigência estabelecido no edital e no contrato (registrando-se ser recomend</w:delText>
        </w:r>
        <w:r w:rsidRPr="00552315" w:rsidDel="008B63B9">
          <w:rPr>
            <w:rFonts w:cs="Arial"/>
            <w:color w:val="auto"/>
            <w:szCs w:val="20"/>
            <w:u w:val="single"/>
            <w:lang w:val="pt-BR"/>
          </w:rPr>
          <w:delText>ável que o prazo de vigência englobe, além do prazo de execução, o tempo necessário para o cumprimento das demais obrigações contratuais, notadamente o recebimento do objeto e o pagamento pela Administração</w:delText>
        </w:r>
        <w:r w:rsidRPr="00552315" w:rsidDel="008B63B9">
          <w:rPr>
            <w:rFonts w:cs="Arial"/>
            <w:color w:val="auto"/>
            <w:szCs w:val="20"/>
            <w:lang w:val="pt-BR"/>
          </w:rPr>
          <w:delText>).</w:delText>
        </w:r>
      </w:del>
    </w:p>
    <w:p w14:paraId="708956D7" w14:textId="58E0CAA6" w:rsidR="00F2241A" w:rsidRPr="00552315" w:rsidDel="008B63B9" w:rsidRDefault="00F2241A" w:rsidP="0009222E">
      <w:pPr>
        <w:pStyle w:val="Citao"/>
        <w:rPr>
          <w:del w:id="759" w:author="Lucas Yasuyuki Koroku" w:date="2022-06-27T11:40:00Z"/>
          <w:rFonts w:cs="Arial"/>
          <w:color w:val="00B050"/>
          <w:szCs w:val="20"/>
        </w:rPr>
      </w:pPr>
      <w:del w:id="760" w:author="Lucas Yasuyuki Koroku" w:date="2022-06-27T11:40:00Z">
        <w:r w:rsidRPr="00552315" w:rsidDel="008B63B9">
          <w:rPr>
            <w:rFonts w:cs="Arial"/>
            <w:color w:val="auto"/>
            <w:szCs w:val="20"/>
          </w:rPr>
          <w:delText>Diante da proximidade do termo final dos prazos de execução ou de vigência, caso a Administração pretenda estendê-los, é necessário formalizar a adequação desses prazos, que, se cabível, deverá ser justificada por escrito e previamente autorizada, por meio de termo aditivo aprovado pela assessoria jurídica e pela autoridade competente para celebrar o contrato, sem prejuízo da aplicação das penalidades decorrentes de eventual atraso – Fundamento: Parecer n. 133/2011/DECOR/CGU/AGU.</w:delText>
        </w:r>
      </w:del>
    </w:p>
    <w:p w14:paraId="494DAC2F" w14:textId="42CB29C8" w:rsidR="00563005" w:rsidRPr="00552315" w:rsidDel="008B63B9" w:rsidRDefault="00563005" w:rsidP="00D17875">
      <w:pPr>
        <w:pStyle w:val="PargrafodaLista"/>
        <w:ind w:left="716"/>
        <w:jc w:val="both"/>
        <w:rPr>
          <w:del w:id="761" w:author="Lucas Yasuyuki Koroku" w:date="2022-06-27T11:40:00Z"/>
          <w:rFonts w:cs="Arial"/>
          <w:bCs/>
          <w:szCs w:val="20"/>
        </w:rPr>
      </w:pPr>
    </w:p>
    <w:p w14:paraId="144CEF84" w14:textId="2E22CC57" w:rsidR="00C56E4D" w:rsidRPr="00C56E4D" w:rsidDel="008B63B9" w:rsidRDefault="00822758" w:rsidP="0052077C">
      <w:pPr>
        <w:pStyle w:val="Citao"/>
        <w:rPr>
          <w:del w:id="762" w:author="Lucas Yasuyuki Koroku" w:date="2022-06-27T11:40:00Z"/>
          <w:rFonts w:cs="Arial"/>
        </w:rPr>
      </w:pPr>
      <w:del w:id="763" w:author="Lucas Yasuyuki Koroku" w:date="2022-06-27T11:40:00Z">
        <w:r w:rsidRPr="00552315" w:rsidDel="008B63B9">
          <w:rPr>
            <w:rFonts w:cs="Arial"/>
            <w:b/>
            <w:szCs w:val="20"/>
          </w:rPr>
          <w:delText>Nota Explicativa</w:delText>
        </w:r>
        <w:r w:rsidRPr="00552315" w:rsidDel="008B63B9">
          <w:rPr>
            <w:rFonts w:cs="Arial"/>
            <w:szCs w:val="20"/>
          </w:rPr>
          <w:delText>:</w:delText>
        </w:r>
        <w:r w:rsidR="001C5006" w:rsidRPr="00552315" w:rsidDel="008B63B9">
          <w:rPr>
            <w:rFonts w:cs="Arial"/>
            <w:color w:val="auto"/>
            <w:szCs w:val="20"/>
            <w:lang w:val="pt-BR"/>
          </w:rPr>
          <w:delText xml:space="preserve"> </w:delText>
        </w:r>
        <w:r w:rsidR="00CD42DA" w:rsidRPr="00552315" w:rsidDel="008B63B9">
          <w:rPr>
            <w:rFonts w:cs="Arial"/>
            <w:color w:val="auto"/>
            <w:szCs w:val="20"/>
            <w:lang w:val="pt-BR"/>
          </w:rPr>
          <w:delText xml:space="preserve"> </w:delText>
        </w:r>
        <w:r w:rsidR="00A00866" w:rsidRPr="00552315" w:rsidDel="008B63B9">
          <w:rPr>
            <w:rFonts w:cs="Arial"/>
            <w:color w:val="auto"/>
            <w:szCs w:val="20"/>
            <w:lang w:val="pt-BR"/>
          </w:rPr>
          <w:delText xml:space="preserve">A descrição das tarefas básicas depende das atribuições específicas do serviço contratado e da realidade de cada órgão. A IN </w:delText>
        </w:r>
        <w:r w:rsidR="00563005" w:rsidRPr="00552315" w:rsidDel="008B63B9">
          <w:rPr>
            <w:rFonts w:cs="Arial"/>
            <w:color w:val="auto"/>
            <w:szCs w:val="20"/>
            <w:lang w:val="pt-BR"/>
          </w:rPr>
          <w:delText>SEGES</w:delText>
        </w:r>
        <w:r w:rsidR="00A00866" w:rsidRPr="00552315" w:rsidDel="008B63B9">
          <w:rPr>
            <w:rFonts w:cs="Arial"/>
            <w:color w:val="auto"/>
            <w:szCs w:val="20"/>
            <w:lang w:val="pt-BR"/>
          </w:rPr>
          <w:delText>/MP n° 05, de 2017</w:delText>
        </w:r>
        <w:r w:rsidR="007B7E1C" w:rsidRPr="00552315" w:rsidDel="008B63B9">
          <w:rPr>
            <w:rFonts w:cs="Arial"/>
            <w:color w:val="auto"/>
            <w:szCs w:val="20"/>
          </w:rPr>
          <w:delText xml:space="preserve"> discrimina uma série de pontos a serem analisados pelos órgãos ou entidades, e depois materializados nesse tópico do TR.</w:delText>
        </w:r>
        <w:r w:rsidR="006216CD" w:rsidDel="008B63B9">
          <w:rPr>
            <w:rFonts w:cs="Arial"/>
            <w:color w:val="auto"/>
            <w:szCs w:val="20"/>
            <w:lang w:val="pt-BR"/>
          </w:rPr>
          <w:delText xml:space="preserve"> Por essa razão, recomenda-se a leitura do Anexo X da referida Instrução Normativa, em especial o item 2.5 antes de se elaborar este item</w:delText>
        </w:r>
        <w:r w:rsidR="0052077C" w:rsidDel="008B63B9">
          <w:rPr>
            <w:rFonts w:cs="Arial"/>
            <w:color w:val="auto"/>
            <w:szCs w:val="20"/>
            <w:lang w:val="pt-BR"/>
          </w:rPr>
          <w:delText xml:space="preserve">. </w:delText>
        </w:r>
        <w:r w:rsidRPr="00552315" w:rsidDel="008B63B9">
          <w:rPr>
            <w:rFonts w:cs="Arial"/>
            <w:szCs w:val="20"/>
          </w:rPr>
          <w:delText>Esse item é importante para a eficácia da contratação. Devem ser detalhadas de forma minuciosa as tarefas a serem desenvolvidas pelo empregado alocado e a respectiva rotina de execução, vez que a Administração só poderá, no momento futuro de fiscalização do contrato, exigir o cumprimento das atividades que tenham sido expressamente arroladas no Termo de Referência.</w:delText>
        </w:r>
      </w:del>
    </w:p>
    <w:p w14:paraId="66AD8A21" w14:textId="0805F9AE" w:rsidR="007B7E1C" w:rsidRPr="0052077C" w:rsidDel="008B63B9" w:rsidRDefault="007B7E1C" w:rsidP="00756ED3">
      <w:pPr>
        <w:keepNext/>
        <w:keepLines/>
        <w:spacing w:before="120" w:after="120" w:line="276" w:lineRule="auto"/>
        <w:jc w:val="both"/>
        <w:outlineLvl w:val="0"/>
        <w:rPr>
          <w:del w:id="764" w:author="Lucas Yasuyuki Koroku" w:date="2022-06-27T11:40:00Z"/>
          <w:rFonts w:eastAsiaTheme="majorEastAsia" w:cs="Arial"/>
          <w:b/>
          <w:bCs/>
          <w:i/>
          <w:iCs/>
          <w:vanish/>
          <w:color w:val="000000"/>
          <w:szCs w:val="20"/>
        </w:rPr>
      </w:pPr>
    </w:p>
    <w:p w14:paraId="08710AA4" w14:textId="6848340B" w:rsidR="00822758" w:rsidRPr="0052077C" w:rsidDel="008B63B9" w:rsidRDefault="00822758" w:rsidP="000D390A">
      <w:pPr>
        <w:pStyle w:val="Nivel1"/>
        <w:rPr>
          <w:del w:id="765" w:author="Lucas Yasuyuki Koroku" w:date="2022-06-27T11:40:00Z"/>
          <w:rFonts w:cs="Arial"/>
          <w:i/>
          <w:iCs/>
          <w:color w:val="FF0000"/>
        </w:rPr>
      </w:pPr>
      <w:bookmarkStart w:id="766" w:name="_Hlk528056197"/>
      <w:del w:id="767" w:author="Lucas Yasuyuki Koroku" w:date="2022-06-27T11:40:00Z">
        <w:r w:rsidRPr="0052077C" w:rsidDel="008B63B9">
          <w:rPr>
            <w:rFonts w:cs="Arial"/>
            <w:i/>
            <w:iCs/>
            <w:color w:val="FF0000"/>
          </w:rPr>
          <w:delText>MATERIAIS A SEREM DISPONIBILIZADOS</w:delText>
        </w:r>
      </w:del>
    </w:p>
    <w:p w14:paraId="73B1DD83" w14:textId="12DE2937" w:rsidR="00822758" w:rsidRPr="0052077C" w:rsidDel="008B63B9" w:rsidRDefault="00822758" w:rsidP="00EE198A">
      <w:pPr>
        <w:numPr>
          <w:ilvl w:val="1"/>
          <w:numId w:val="1"/>
        </w:numPr>
        <w:spacing w:before="120" w:after="120" w:line="276" w:lineRule="auto"/>
        <w:ind w:left="425" w:firstLine="0"/>
        <w:jc w:val="both"/>
        <w:rPr>
          <w:del w:id="768" w:author="Lucas Yasuyuki Koroku" w:date="2022-06-27T11:40:00Z"/>
          <w:rFonts w:cs="Arial"/>
          <w:bCs/>
          <w:i/>
          <w:iCs/>
          <w:color w:val="FF0000"/>
          <w:szCs w:val="20"/>
        </w:rPr>
      </w:pPr>
      <w:del w:id="769" w:author="Lucas Yasuyuki Koroku" w:date="2022-06-27T11:40:00Z">
        <w:r w:rsidRPr="0052077C" w:rsidDel="008B63B9">
          <w:rPr>
            <w:rFonts w:cs="Arial"/>
            <w:bCs/>
            <w:i/>
            <w:iCs/>
            <w:color w:val="FF0000"/>
            <w:szCs w:val="20"/>
          </w:rPr>
          <w:delText>Para a perfeita execução dos serviços, a Contratada deverá disponibilizar os materiais, equipamentos, ferramentas e utensílios necessários, nas quantidades estimadas e qualidades a seguir estabelecidas, promovendo sua substituição quando necessário:</w:delText>
        </w:r>
      </w:del>
    </w:p>
    <w:p w14:paraId="098BE3AD" w14:textId="6FDFF15A" w:rsidR="00822758" w:rsidRPr="0052077C" w:rsidDel="008B63B9" w:rsidRDefault="00822758" w:rsidP="00EE198A">
      <w:pPr>
        <w:pStyle w:val="PargrafodaLista"/>
        <w:numPr>
          <w:ilvl w:val="2"/>
          <w:numId w:val="1"/>
        </w:numPr>
        <w:spacing w:before="120" w:after="120" w:line="276" w:lineRule="auto"/>
        <w:ind w:left="1134" w:firstLine="0"/>
        <w:contextualSpacing w:val="0"/>
        <w:jc w:val="both"/>
        <w:rPr>
          <w:del w:id="770" w:author="Lucas Yasuyuki Koroku" w:date="2022-06-27T11:40:00Z"/>
          <w:rFonts w:cs="Arial"/>
          <w:bCs/>
          <w:i/>
          <w:iCs/>
          <w:color w:val="FF0000"/>
          <w:szCs w:val="20"/>
        </w:rPr>
      </w:pPr>
      <w:del w:id="771" w:author="Lucas Yasuyuki Koroku" w:date="2022-06-27T11:40:00Z">
        <w:r w:rsidRPr="0052077C" w:rsidDel="008B63B9">
          <w:rPr>
            <w:rFonts w:cs="Arial"/>
            <w:bCs/>
            <w:i/>
            <w:iCs/>
            <w:color w:val="FF0000"/>
            <w:szCs w:val="20"/>
          </w:rPr>
          <w:delText>.......;</w:delText>
        </w:r>
      </w:del>
    </w:p>
    <w:p w14:paraId="56AA2BB4" w14:textId="7D3B09BF" w:rsidR="00822758" w:rsidRPr="0052077C" w:rsidDel="008B63B9" w:rsidRDefault="00822758" w:rsidP="00EE198A">
      <w:pPr>
        <w:pStyle w:val="PargrafodaLista"/>
        <w:numPr>
          <w:ilvl w:val="2"/>
          <w:numId w:val="1"/>
        </w:numPr>
        <w:spacing w:before="120" w:after="120" w:line="276" w:lineRule="auto"/>
        <w:ind w:left="1134" w:firstLine="0"/>
        <w:contextualSpacing w:val="0"/>
        <w:jc w:val="both"/>
        <w:rPr>
          <w:del w:id="772" w:author="Lucas Yasuyuki Koroku" w:date="2022-06-27T11:40:00Z"/>
          <w:rFonts w:cs="Arial"/>
          <w:bCs/>
          <w:i/>
          <w:iCs/>
          <w:color w:val="FF0000"/>
          <w:szCs w:val="20"/>
        </w:rPr>
      </w:pPr>
      <w:del w:id="773" w:author="Lucas Yasuyuki Koroku" w:date="2022-06-27T11:40:00Z">
        <w:r w:rsidRPr="0052077C" w:rsidDel="008B63B9">
          <w:rPr>
            <w:rFonts w:cs="Arial"/>
            <w:bCs/>
            <w:i/>
            <w:iCs/>
            <w:color w:val="FF0000"/>
            <w:szCs w:val="20"/>
          </w:rPr>
          <w:delText>.......;</w:delText>
        </w:r>
      </w:del>
    </w:p>
    <w:p w14:paraId="595B79A5" w14:textId="5CF1CE8F" w:rsidR="00822758" w:rsidRPr="0052077C" w:rsidDel="008B63B9" w:rsidRDefault="00822758" w:rsidP="00EE198A">
      <w:pPr>
        <w:pStyle w:val="PargrafodaLista"/>
        <w:numPr>
          <w:ilvl w:val="2"/>
          <w:numId w:val="1"/>
        </w:numPr>
        <w:spacing w:before="120" w:after="120" w:line="276" w:lineRule="auto"/>
        <w:ind w:left="1134" w:firstLine="0"/>
        <w:contextualSpacing w:val="0"/>
        <w:jc w:val="both"/>
        <w:rPr>
          <w:del w:id="774" w:author="Lucas Yasuyuki Koroku" w:date="2022-06-27T11:40:00Z"/>
          <w:rFonts w:cs="Arial"/>
          <w:bCs/>
          <w:i/>
          <w:iCs/>
          <w:color w:val="FF0000"/>
          <w:szCs w:val="20"/>
        </w:rPr>
      </w:pPr>
      <w:del w:id="775" w:author="Lucas Yasuyuki Koroku" w:date="2022-06-27T11:40:00Z">
        <w:r w:rsidRPr="0052077C" w:rsidDel="008B63B9">
          <w:rPr>
            <w:rFonts w:cs="Arial"/>
            <w:bCs/>
            <w:i/>
            <w:iCs/>
            <w:color w:val="FF0000"/>
            <w:szCs w:val="20"/>
          </w:rPr>
          <w:delText>.......;</w:delText>
        </w:r>
      </w:del>
    </w:p>
    <w:p w14:paraId="2556A64E" w14:textId="4E31A07D" w:rsidR="00822758" w:rsidRPr="00552315" w:rsidDel="008B63B9" w:rsidRDefault="00822758" w:rsidP="00822758">
      <w:pPr>
        <w:pStyle w:val="Citao"/>
        <w:rPr>
          <w:del w:id="776" w:author="Lucas Yasuyuki Koroku" w:date="2022-06-27T11:40:00Z"/>
          <w:rFonts w:cs="Arial"/>
          <w:szCs w:val="20"/>
        </w:rPr>
      </w:pPr>
      <w:del w:id="777" w:author="Lucas Yasuyuki Koroku" w:date="2022-06-27T11:40:00Z">
        <w:r w:rsidRPr="00552315" w:rsidDel="008B63B9">
          <w:rPr>
            <w:rFonts w:cs="Arial"/>
            <w:b/>
            <w:szCs w:val="20"/>
          </w:rPr>
          <w:delText>Nota explicativa:</w:delText>
        </w:r>
        <w:r w:rsidRPr="00552315" w:rsidDel="008B63B9">
          <w:rPr>
            <w:rFonts w:cs="Arial"/>
            <w:szCs w:val="20"/>
          </w:rPr>
          <w:delText xml:space="preserve"> Este item só deverá constar no Termo de Referência caso os serviços englobem também a disponibilização de material de consumo e de uso duradouro em favor da Administração, devendo, nesse caso, ser fixada a previsão da estimativa de consumo e de padrões mínimos de qualidade</w:delText>
        </w:r>
        <w:r w:rsidR="00245704" w:rsidRPr="00552315" w:rsidDel="008B63B9">
          <w:rPr>
            <w:rFonts w:cs="Arial"/>
            <w:szCs w:val="20"/>
            <w:lang w:val="pt-BR"/>
          </w:rPr>
          <w:delText>. O CATMAT disponibiliza especificações técnicas de materiais com menor impacto ambiental (CATMAT Sustentável)</w:delText>
        </w:r>
        <w:r w:rsidRPr="00552315" w:rsidDel="008B63B9">
          <w:rPr>
            <w:rFonts w:cs="Arial"/>
            <w:szCs w:val="20"/>
          </w:rPr>
          <w:delText>.</w:delText>
        </w:r>
      </w:del>
    </w:p>
    <w:bookmarkEnd w:id="766"/>
    <w:p w14:paraId="56C13C95" w14:textId="7330E45D" w:rsidR="006216CD" w:rsidRPr="0052077C" w:rsidDel="008B63B9" w:rsidRDefault="006216CD" w:rsidP="000D390A">
      <w:pPr>
        <w:pStyle w:val="Nivel1"/>
        <w:rPr>
          <w:del w:id="778" w:author="Lucas Yasuyuki Koroku" w:date="2022-06-27T11:40:00Z"/>
          <w:rFonts w:cs="Arial"/>
          <w:i/>
          <w:iCs/>
        </w:rPr>
      </w:pPr>
      <w:del w:id="779" w:author="Lucas Yasuyuki Koroku" w:date="2022-06-27T11:40:00Z">
        <w:r w:rsidRPr="0052077C" w:rsidDel="008B63B9">
          <w:rPr>
            <w:rFonts w:cs="Arial"/>
            <w:i/>
            <w:iCs/>
            <w:color w:val="FF0000"/>
          </w:rPr>
          <w:delText>INFORMAÇÕES</w:delText>
        </w:r>
        <w:r w:rsidRPr="0052077C" w:rsidDel="008B63B9">
          <w:rPr>
            <w:i/>
            <w:iCs/>
          </w:rPr>
          <w:delText xml:space="preserve"> </w:delText>
        </w:r>
        <w:r w:rsidRPr="0052077C" w:rsidDel="008B63B9">
          <w:rPr>
            <w:i/>
            <w:iCs/>
            <w:color w:val="FF0000"/>
          </w:rPr>
          <w:delText>RELEVANTES PARA O DIMENSIONAMENTO DA PROPOSTA</w:delText>
        </w:r>
      </w:del>
    </w:p>
    <w:p w14:paraId="5759BCD8" w14:textId="16247594" w:rsidR="006216CD" w:rsidRPr="0052077C" w:rsidDel="008B63B9" w:rsidRDefault="006216CD" w:rsidP="006216CD">
      <w:pPr>
        <w:numPr>
          <w:ilvl w:val="1"/>
          <w:numId w:val="1"/>
        </w:numPr>
        <w:spacing w:before="120" w:after="120" w:line="276" w:lineRule="auto"/>
        <w:ind w:left="425" w:firstLine="0"/>
        <w:jc w:val="both"/>
        <w:rPr>
          <w:del w:id="780" w:author="Lucas Yasuyuki Koroku" w:date="2022-06-27T11:40:00Z"/>
          <w:rFonts w:cs="Arial"/>
          <w:bCs/>
          <w:i/>
          <w:iCs/>
          <w:color w:val="FF0000"/>
          <w:szCs w:val="20"/>
        </w:rPr>
      </w:pPr>
      <w:del w:id="781" w:author="Lucas Yasuyuki Koroku" w:date="2022-06-27T11:40:00Z">
        <w:r w:rsidRPr="0052077C" w:rsidDel="008B63B9">
          <w:rPr>
            <w:rFonts w:cs="Arial"/>
            <w:i/>
            <w:iCs/>
            <w:color w:val="FF0000"/>
          </w:rPr>
          <w:delText xml:space="preserve">10.1. </w:delText>
        </w:r>
        <w:r w:rsidRPr="0052077C" w:rsidDel="008B63B9">
          <w:rPr>
            <w:rFonts w:cs="Arial"/>
            <w:bCs/>
            <w:i/>
            <w:iCs/>
            <w:color w:val="FF0000"/>
            <w:szCs w:val="20"/>
          </w:rPr>
          <w:delText>A demanda do órgão tem como base as seguintes características:</w:delText>
        </w:r>
      </w:del>
    </w:p>
    <w:p w14:paraId="28AE82BD" w14:textId="0FBF68EA" w:rsidR="006216CD" w:rsidRPr="0052077C" w:rsidDel="008B63B9" w:rsidRDefault="006216CD" w:rsidP="006216CD">
      <w:pPr>
        <w:pStyle w:val="PargrafodaLista"/>
        <w:numPr>
          <w:ilvl w:val="2"/>
          <w:numId w:val="1"/>
        </w:numPr>
        <w:spacing w:before="120" w:after="120" w:line="276" w:lineRule="auto"/>
        <w:ind w:left="1134" w:firstLine="0"/>
        <w:contextualSpacing w:val="0"/>
        <w:jc w:val="both"/>
        <w:rPr>
          <w:del w:id="782" w:author="Lucas Yasuyuki Koroku" w:date="2022-06-27T11:40:00Z"/>
          <w:rFonts w:cs="Arial"/>
          <w:bCs/>
          <w:i/>
          <w:iCs/>
          <w:color w:val="FF0000"/>
          <w:szCs w:val="20"/>
        </w:rPr>
      </w:pPr>
      <w:del w:id="783" w:author="Lucas Yasuyuki Koroku" w:date="2022-06-27T11:40:00Z">
        <w:r w:rsidRPr="0052077C" w:rsidDel="008B63B9">
          <w:rPr>
            <w:rFonts w:cs="Arial"/>
            <w:bCs/>
            <w:i/>
            <w:iCs/>
            <w:color w:val="FF0000"/>
            <w:szCs w:val="20"/>
          </w:rPr>
          <w:delText>.......;</w:delText>
        </w:r>
      </w:del>
    </w:p>
    <w:p w14:paraId="49DA5617" w14:textId="3D288AB0" w:rsidR="006216CD" w:rsidRPr="0052077C" w:rsidDel="008B63B9" w:rsidRDefault="006216CD" w:rsidP="006216CD">
      <w:pPr>
        <w:pStyle w:val="PargrafodaLista"/>
        <w:numPr>
          <w:ilvl w:val="2"/>
          <w:numId w:val="1"/>
        </w:numPr>
        <w:spacing w:before="120" w:after="120" w:line="276" w:lineRule="auto"/>
        <w:ind w:left="1134" w:firstLine="0"/>
        <w:contextualSpacing w:val="0"/>
        <w:jc w:val="both"/>
        <w:rPr>
          <w:del w:id="784" w:author="Lucas Yasuyuki Koroku" w:date="2022-06-27T11:40:00Z"/>
          <w:rFonts w:cs="Arial"/>
          <w:bCs/>
          <w:i/>
          <w:iCs/>
          <w:color w:val="FF0000"/>
          <w:szCs w:val="20"/>
        </w:rPr>
      </w:pPr>
      <w:del w:id="785" w:author="Lucas Yasuyuki Koroku" w:date="2022-06-27T11:40:00Z">
        <w:r w:rsidRPr="0052077C" w:rsidDel="008B63B9">
          <w:rPr>
            <w:rFonts w:cs="Arial"/>
            <w:bCs/>
            <w:i/>
            <w:iCs/>
            <w:color w:val="FF0000"/>
            <w:szCs w:val="20"/>
          </w:rPr>
          <w:delText>.......;</w:delText>
        </w:r>
      </w:del>
    </w:p>
    <w:p w14:paraId="58258A7E" w14:textId="575D45D2" w:rsidR="006216CD" w:rsidRPr="0052077C" w:rsidDel="008B63B9" w:rsidRDefault="006216CD" w:rsidP="006216CD">
      <w:pPr>
        <w:pStyle w:val="PargrafodaLista"/>
        <w:numPr>
          <w:ilvl w:val="2"/>
          <w:numId w:val="1"/>
        </w:numPr>
        <w:spacing w:before="120" w:after="120" w:line="276" w:lineRule="auto"/>
        <w:ind w:left="1134" w:firstLine="0"/>
        <w:contextualSpacing w:val="0"/>
        <w:jc w:val="both"/>
        <w:rPr>
          <w:del w:id="786" w:author="Lucas Yasuyuki Koroku" w:date="2022-06-27T11:40:00Z"/>
          <w:rFonts w:cs="Arial"/>
          <w:bCs/>
          <w:i/>
          <w:iCs/>
          <w:color w:val="FF0000"/>
          <w:szCs w:val="20"/>
        </w:rPr>
      </w:pPr>
      <w:del w:id="787" w:author="Lucas Yasuyuki Koroku" w:date="2022-06-27T11:40:00Z">
        <w:r w:rsidRPr="0052077C" w:rsidDel="008B63B9">
          <w:rPr>
            <w:rFonts w:cs="Arial"/>
            <w:bCs/>
            <w:i/>
            <w:iCs/>
            <w:color w:val="FF0000"/>
            <w:szCs w:val="20"/>
          </w:rPr>
          <w:delText>etc.</w:delText>
        </w:r>
      </w:del>
    </w:p>
    <w:p w14:paraId="5BA10E04" w14:textId="73DEFDAE" w:rsidR="006216CD" w:rsidDel="008B63B9" w:rsidRDefault="006216CD">
      <w:pPr>
        <w:pStyle w:val="Citao"/>
        <w:rPr>
          <w:del w:id="788" w:author="Lucas Yasuyuki Koroku" w:date="2022-06-27T11:40:00Z"/>
          <w:rFonts w:cs="Arial"/>
          <w:lang w:val="pt-BR"/>
        </w:rPr>
      </w:pPr>
      <w:del w:id="789" w:author="Lucas Yasuyuki Koroku" w:date="2022-06-27T11:40:00Z">
        <w:r w:rsidRPr="003D0669" w:rsidDel="008B63B9">
          <w:rPr>
            <w:rFonts w:cs="Arial"/>
            <w:b/>
            <w:lang w:val="pt-BR"/>
          </w:rPr>
          <w:delText>Nota explicativa:</w:delText>
        </w:r>
        <w:r w:rsidRPr="003D0669" w:rsidDel="008B63B9">
          <w:rPr>
            <w:rFonts w:cs="Arial"/>
            <w:lang w:val="pt-BR"/>
          </w:rPr>
          <w:delText xml:space="preserve"> Vale lembrar</w:delText>
        </w:r>
        <w:r w:rsidR="0067252F" w:rsidDel="008B63B9">
          <w:rPr>
            <w:rFonts w:cs="Arial"/>
            <w:lang w:val="pt-BR"/>
          </w:rPr>
          <w:delText xml:space="preserve"> que</w:delText>
        </w:r>
        <w:r w:rsidRPr="003D0669" w:rsidDel="008B63B9">
          <w:rPr>
            <w:rFonts w:cs="Arial"/>
            <w:lang w:val="pt-BR"/>
          </w:rPr>
          <w:delText xml:space="preserve"> sem o conhecimento preciso das particularidades e das necessidades do órgão, a licitante terá dificuldade para dimensionar perfeitamente sua proposta, o que poderá acarretar sérios problemas futuros na execução contratual.</w:delText>
        </w:r>
      </w:del>
    </w:p>
    <w:p w14:paraId="01554741" w14:textId="0196E993" w:rsidR="00DB206B" w:rsidRDefault="00DB206B" w:rsidP="000D390A">
      <w:pPr>
        <w:pStyle w:val="Nivel1"/>
        <w:rPr>
          <w:rFonts w:cs="Arial"/>
        </w:rPr>
      </w:pPr>
      <w:r w:rsidRPr="00552315">
        <w:rPr>
          <w:rFonts w:cs="Arial"/>
          <w:lang w:eastAsia="en-US"/>
        </w:rPr>
        <w:t xml:space="preserve">OBRIGAÇÕES DA </w:t>
      </w:r>
      <w:r w:rsidR="00D52359" w:rsidRPr="00552315">
        <w:rPr>
          <w:rFonts w:cs="Arial"/>
          <w:lang w:eastAsia="en-US"/>
        </w:rPr>
        <w:t>CONTRATANTE</w:t>
      </w:r>
    </w:p>
    <w:p w14:paraId="66202BB5" w14:textId="5AD2801A" w:rsidR="00C56E4D" w:rsidRPr="007B18C5" w:rsidDel="008B63B9" w:rsidRDefault="00C56E4D" w:rsidP="00756ED3">
      <w:pPr>
        <w:pStyle w:val="citao2"/>
        <w:rPr>
          <w:del w:id="790" w:author="Lucas Yasuyuki Koroku" w:date="2022-06-27T11:40:00Z"/>
          <w:rFonts w:cs="Arial"/>
        </w:rPr>
      </w:pPr>
      <w:del w:id="791" w:author="Lucas Yasuyuki Koroku" w:date="2022-06-27T11:40:00Z">
        <w:r w:rsidRPr="00EE4B23" w:rsidDel="008B63B9">
          <w:rPr>
            <w:b/>
            <w:bCs/>
          </w:rPr>
          <w:delText>Nota explicativa</w:delText>
        </w:r>
        <w:r w:rsidRPr="00EE4B23" w:rsidDel="008B63B9">
          <w:delText xml:space="preserve">: As </w:delText>
        </w:r>
        <w:r w:rsidRPr="007B18C5" w:rsidDel="008B63B9">
          <w:rPr>
            <w:rFonts w:cs="Arial"/>
            <w:lang w:val="pt-BR"/>
          </w:rPr>
          <w:delText>obrigações</w:delText>
        </w:r>
        <w:r w:rsidRPr="00EE4B23" w:rsidDel="008B63B9">
          <w:delText xml:space="preserve"> que seguem, tanto da contratante como da contratada, são meramente ilustrativas. O órgão ou entidade licitante deverá adaptá-las ou suprimi-las, em conformidade com as peculiaridades do </w:delText>
        </w:r>
        <w:r w:rsidDel="008B63B9">
          <w:rPr>
            <w:lang w:val="pt-BR"/>
          </w:rPr>
          <w:delText>objeto</w:delText>
        </w:r>
        <w:r w:rsidRPr="00EE4B23" w:rsidDel="008B63B9">
          <w:delText xml:space="preserve"> de que necessita. </w:delText>
        </w:r>
      </w:del>
    </w:p>
    <w:p w14:paraId="3F9B2F6D" w14:textId="77777777"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E</w:t>
      </w:r>
      <w:r w:rsidR="00DB206B" w:rsidRPr="00552315">
        <w:rPr>
          <w:rFonts w:cs="Arial"/>
          <w:color w:val="000000"/>
          <w:szCs w:val="20"/>
        </w:rPr>
        <w:t xml:space="preserve">xigir o cumprimento de todas as obrigações assumidas pela </w:t>
      </w:r>
      <w:r w:rsidR="00D52359" w:rsidRPr="00552315">
        <w:rPr>
          <w:rFonts w:cs="Arial"/>
          <w:color w:val="000000"/>
          <w:szCs w:val="20"/>
        </w:rPr>
        <w:t>Contratada</w:t>
      </w:r>
      <w:r w:rsidR="00DB206B" w:rsidRPr="00552315">
        <w:rPr>
          <w:rFonts w:cs="Arial"/>
          <w:color w:val="000000"/>
          <w:szCs w:val="20"/>
        </w:rPr>
        <w:t>, de acordo com as cláusulas contratuais e os termos de sua proposta;</w:t>
      </w:r>
    </w:p>
    <w:p w14:paraId="3F7745E3" w14:textId="17F7370D"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E</w:t>
      </w:r>
      <w:r w:rsidR="00DB206B" w:rsidRPr="00552315">
        <w:rPr>
          <w:rFonts w:cs="Arial"/>
          <w:color w:val="000000"/>
          <w:szCs w:val="20"/>
        </w:rPr>
        <w:t xml:space="preserve">xercer o acompanhamento e a fiscalização dos serviços, por servidor </w:t>
      </w:r>
      <w:r w:rsidR="0067252F">
        <w:rPr>
          <w:rFonts w:cs="Arial"/>
          <w:color w:val="000000"/>
          <w:szCs w:val="20"/>
        </w:rPr>
        <w:t xml:space="preserve">ou comissão </w:t>
      </w:r>
      <w:r w:rsidR="00DB206B" w:rsidRPr="00552315">
        <w:rPr>
          <w:rFonts w:cs="Arial"/>
          <w:color w:val="000000"/>
          <w:szCs w:val="20"/>
        </w:rPr>
        <w:t>especialmente designado</w:t>
      </w:r>
      <w:r w:rsidR="0067252F">
        <w:rPr>
          <w:rFonts w:cs="Arial"/>
          <w:color w:val="000000"/>
          <w:szCs w:val="20"/>
        </w:rPr>
        <w:t>s</w:t>
      </w:r>
      <w:r w:rsidR="00DB206B" w:rsidRPr="00552315">
        <w:rPr>
          <w:rFonts w:cs="Arial"/>
          <w:color w:val="000000"/>
          <w:szCs w:val="20"/>
        </w:rPr>
        <w:t>, anotando em registro próprio as falhas detectadas, indicando dia, mês e ano, bem como o nome dos empregados eventualmente envolvidos, e encaminhando os apontamentos à autoridade competente para as providências cabíveis;</w:t>
      </w:r>
    </w:p>
    <w:p w14:paraId="4A7339FF" w14:textId="5421A77C"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N</w:t>
      </w:r>
      <w:r w:rsidR="00DB206B" w:rsidRPr="00552315">
        <w:rPr>
          <w:rFonts w:cs="Arial"/>
          <w:color w:val="000000"/>
          <w:szCs w:val="20"/>
        </w:rPr>
        <w:t xml:space="preserve">otificar a </w:t>
      </w:r>
      <w:r w:rsidR="00D52359" w:rsidRPr="00552315">
        <w:rPr>
          <w:rFonts w:cs="Arial"/>
          <w:color w:val="000000"/>
          <w:szCs w:val="20"/>
        </w:rPr>
        <w:t>Contratada</w:t>
      </w:r>
      <w:r w:rsidR="00DB206B" w:rsidRPr="00552315">
        <w:rPr>
          <w:rFonts w:cs="Arial"/>
          <w:color w:val="000000"/>
          <w:szCs w:val="20"/>
        </w:rPr>
        <w:t xml:space="preserve"> por escrito da ocorrência de eventuais imperfeições</w:t>
      </w:r>
      <w:r w:rsidR="001C3AB6" w:rsidRPr="00552315">
        <w:rPr>
          <w:rFonts w:cs="Arial"/>
          <w:color w:val="000000"/>
          <w:szCs w:val="20"/>
        </w:rPr>
        <w:t>, falhas ou irregularidades constatadas</w:t>
      </w:r>
      <w:r w:rsidR="00DB206B" w:rsidRPr="00552315">
        <w:rPr>
          <w:rFonts w:cs="Arial"/>
          <w:color w:val="000000"/>
          <w:szCs w:val="20"/>
        </w:rPr>
        <w:t xml:space="preserve"> no curso da execução dos serviços, fixando prazo para a sua correção</w:t>
      </w:r>
      <w:r w:rsidR="001C3AB6" w:rsidRPr="00552315">
        <w:rPr>
          <w:rFonts w:cs="Arial"/>
          <w:color w:val="000000"/>
          <w:szCs w:val="20"/>
        </w:rPr>
        <w:t>, certificando-se que as soluções por ela propostas sejam as mais adequadas</w:t>
      </w:r>
      <w:r w:rsidR="00DB206B" w:rsidRPr="00552315">
        <w:rPr>
          <w:rFonts w:cs="Arial"/>
          <w:color w:val="000000"/>
          <w:szCs w:val="20"/>
        </w:rPr>
        <w:t>;</w:t>
      </w:r>
    </w:p>
    <w:p w14:paraId="1BEF3E23" w14:textId="47B567BA"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P</w:t>
      </w:r>
      <w:r w:rsidR="00DB206B" w:rsidRPr="00552315">
        <w:rPr>
          <w:rFonts w:cs="Arial"/>
          <w:color w:val="000000"/>
          <w:szCs w:val="20"/>
        </w:rPr>
        <w:t xml:space="preserve">agar à </w:t>
      </w:r>
      <w:r w:rsidR="00D52359" w:rsidRPr="00552315">
        <w:rPr>
          <w:rFonts w:cs="Arial"/>
          <w:color w:val="000000"/>
          <w:szCs w:val="20"/>
        </w:rPr>
        <w:t>Contratada</w:t>
      </w:r>
      <w:r w:rsidR="00DB206B" w:rsidRPr="00552315">
        <w:rPr>
          <w:rFonts w:cs="Arial"/>
          <w:color w:val="000000"/>
          <w:szCs w:val="20"/>
        </w:rPr>
        <w:t xml:space="preserve"> o valor resultante da prestação do serviço, </w:t>
      </w:r>
      <w:r w:rsidR="00F37721" w:rsidRPr="00552315">
        <w:rPr>
          <w:rFonts w:cs="Arial"/>
          <w:color w:val="000000"/>
          <w:szCs w:val="20"/>
        </w:rPr>
        <w:t>no pr</w:t>
      </w:r>
      <w:r w:rsidR="001C3AB6" w:rsidRPr="00552315">
        <w:rPr>
          <w:rFonts w:cs="Arial"/>
          <w:color w:val="000000"/>
          <w:szCs w:val="20"/>
        </w:rPr>
        <w:t>azo e condições estabelecidas neste Termo de Referência</w:t>
      </w:r>
      <w:r w:rsidR="00DB206B" w:rsidRPr="00552315">
        <w:rPr>
          <w:rFonts w:cs="Arial"/>
          <w:color w:val="000000"/>
          <w:szCs w:val="20"/>
        </w:rPr>
        <w:t>;</w:t>
      </w:r>
    </w:p>
    <w:p w14:paraId="442F73D8" w14:textId="4B687D5B" w:rsidR="00E251E0" w:rsidRPr="00552315" w:rsidRDefault="00E251E0"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Efetuar as retenções tributárias devidas sobre o valor da </w:t>
      </w:r>
      <w:r w:rsidR="00F627B5" w:rsidRPr="00552315">
        <w:rPr>
          <w:rFonts w:cs="Arial"/>
          <w:color w:val="000000"/>
          <w:szCs w:val="20"/>
        </w:rPr>
        <w:t>Nota Fiscal/F</w:t>
      </w:r>
      <w:r w:rsidR="00DA520E" w:rsidRPr="00552315">
        <w:rPr>
          <w:rFonts w:cs="Arial"/>
          <w:color w:val="000000"/>
          <w:szCs w:val="20"/>
        </w:rPr>
        <w:t xml:space="preserve">atura da contratada, </w:t>
      </w:r>
      <w:r w:rsidR="004E0CC8" w:rsidRPr="00552315">
        <w:rPr>
          <w:rFonts w:cs="Arial"/>
          <w:color w:val="000000"/>
          <w:szCs w:val="20"/>
        </w:rPr>
        <w:t xml:space="preserve">no que couber, </w:t>
      </w:r>
      <w:r w:rsidR="00DA520E" w:rsidRPr="00552315">
        <w:rPr>
          <w:rFonts w:cs="Arial"/>
          <w:color w:val="000000"/>
          <w:szCs w:val="20"/>
        </w:rPr>
        <w:t>em conformidade com</w:t>
      </w:r>
      <w:r w:rsidR="004E0CC8" w:rsidRPr="00552315">
        <w:rPr>
          <w:rFonts w:cs="Arial"/>
          <w:color w:val="000000"/>
          <w:szCs w:val="20"/>
        </w:rPr>
        <w:t xml:space="preserve"> o item 6 do Anexo XI da IN SEGES/</w:t>
      </w:r>
      <w:r w:rsidR="003C58CC" w:rsidRPr="00552315">
        <w:rPr>
          <w:rFonts w:cs="Arial"/>
          <w:color w:val="000000"/>
          <w:szCs w:val="20"/>
        </w:rPr>
        <w:t>MP</w:t>
      </w:r>
      <w:r w:rsidR="004E0CC8" w:rsidRPr="00552315">
        <w:rPr>
          <w:rFonts w:cs="Arial"/>
          <w:color w:val="000000"/>
          <w:szCs w:val="20"/>
        </w:rPr>
        <w:t xml:space="preserve"> n. 5/2017</w:t>
      </w:r>
      <w:r w:rsidR="00DA520E" w:rsidRPr="00552315">
        <w:rPr>
          <w:rFonts w:cs="Arial"/>
          <w:color w:val="000000"/>
          <w:szCs w:val="20"/>
        </w:rPr>
        <w:t>.</w:t>
      </w:r>
    </w:p>
    <w:p w14:paraId="6B7C08F9" w14:textId="77777777"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N</w:t>
      </w:r>
      <w:r w:rsidR="00DB206B" w:rsidRPr="00552315">
        <w:rPr>
          <w:rFonts w:cs="Arial"/>
          <w:color w:val="000000"/>
          <w:szCs w:val="20"/>
        </w:rPr>
        <w:t xml:space="preserve">ão praticar atos de ingerência na administração da </w:t>
      </w:r>
      <w:r w:rsidR="00D52359" w:rsidRPr="00552315">
        <w:rPr>
          <w:rFonts w:cs="Arial"/>
          <w:color w:val="000000"/>
          <w:szCs w:val="20"/>
        </w:rPr>
        <w:t>Contratada</w:t>
      </w:r>
      <w:r w:rsidR="00DB206B" w:rsidRPr="00552315">
        <w:rPr>
          <w:rFonts w:cs="Arial"/>
          <w:color w:val="000000"/>
          <w:szCs w:val="20"/>
        </w:rPr>
        <w:t>, tais como:</w:t>
      </w:r>
    </w:p>
    <w:p w14:paraId="10711AB1" w14:textId="77777777" w:rsidR="00DB206B" w:rsidRPr="00552315"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552315">
        <w:rPr>
          <w:rFonts w:cs="Arial"/>
          <w:color w:val="000000"/>
          <w:szCs w:val="20"/>
        </w:rPr>
        <w:lastRenderedPageBreak/>
        <w:t xml:space="preserve">exercer o poder de mando sobre os empregados da </w:t>
      </w:r>
      <w:r w:rsidR="00D52359" w:rsidRPr="00552315">
        <w:rPr>
          <w:rFonts w:cs="Arial"/>
          <w:color w:val="000000"/>
          <w:szCs w:val="20"/>
        </w:rPr>
        <w:t>Contratada</w:t>
      </w:r>
      <w:r w:rsidRPr="00552315">
        <w:rPr>
          <w:rFonts w:cs="Arial"/>
          <w:color w:val="00000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552315"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552315">
        <w:rPr>
          <w:rFonts w:cs="Arial"/>
          <w:color w:val="000000"/>
          <w:szCs w:val="20"/>
        </w:rPr>
        <w:t xml:space="preserve">direcionar a contratação de pessoas para trabalhar nas empresas </w:t>
      </w:r>
      <w:r w:rsidR="00D52359" w:rsidRPr="00552315">
        <w:rPr>
          <w:rFonts w:cs="Arial"/>
          <w:color w:val="000000"/>
          <w:szCs w:val="20"/>
        </w:rPr>
        <w:t>Contratada</w:t>
      </w:r>
      <w:r w:rsidRPr="00552315">
        <w:rPr>
          <w:rFonts w:cs="Arial"/>
          <w:color w:val="000000"/>
          <w:szCs w:val="20"/>
        </w:rPr>
        <w:t>s;</w:t>
      </w:r>
    </w:p>
    <w:p w14:paraId="1AA33A2C" w14:textId="77777777" w:rsidR="00DB206B" w:rsidRPr="00552315"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552315">
        <w:rPr>
          <w:rFonts w:cs="Arial"/>
          <w:color w:val="000000"/>
          <w:szCs w:val="20"/>
        </w:rPr>
        <w:t xml:space="preserve">promover ou aceitar o desvio de funções dos trabalhadores da </w:t>
      </w:r>
      <w:r w:rsidR="00D52359" w:rsidRPr="00552315">
        <w:rPr>
          <w:rFonts w:cs="Arial"/>
          <w:color w:val="000000"/>
          <w:szCs w:val="20"/>
        </w:rPr>
        <w:t>Contratada</w:t>
      </w:r>
      <w:r w:rsidRPr="00552315">
        <w:rPr>
          <w:rFonts w:cs="Arial"/>
          <w:color w:val="000000"/>
          <w:szCs w:val="20"/>
        </w:rPr>
        <w:t>, mediante a utilização destes em atividades distintas daquelas previstas no objeto da contratação e em relação à função específica para a qual o trabalhador foi contratado; e</w:t>
      </w:r>
    </w:p>
    <w:p w14:paraId="22E85C5E" w14:textId="08663E03" w:rsidR="003B11C6" w:rsidRPr="00552315" w:rsidRDefault="00DB206B" w:rsidP="00DD3603">
      <w:pPr>
        <w:pStyle w:val="PargrafodaLista"/>
        <w:numPr>
          <w:ilvl w:val="2"/>
          <w:numId w:val="1"/>
        </w:numPr>
        <w:spacing w:before="120" w:after="120" w:line="276" w:lineRule="auto"/>
        <w:ind w:left="1134" w:firstLine="0"/>
        <w:contextualSpacing w:val="0"/>
        <w:jc w:val="both"/>
        <w:rPr>
          <w:rFonts w:cs="Arial"/>
          <w:color w:val="000000"/>
          <w:szCs w:val="20"/>
        </w:rPr>
      </w:pPr>
      <w:r w:rsidRPr="00552315">
        <w:rPr>
          <w:rFonts w:cs="Arial"/>
          <w:color w:val="000000"/>
          <w:szCs w:val="20"/>
        </w:rPr>
        <w:t xml:space="preserve">considerar os trabalhadores da </w:t>
      </w:r>
      <w:r w:rsidR="00D52359" w:rsidRPr="00552315">
        <w:rPr>
          <w:rFonts w:cs="Arial"/>
          <w:color w:val="000000"/>
          <w:szCs w:val="20"/>
        </w:rPr>
        <w:t>Contratada</w:t>
      </w:r>
      <w:r w:rsidRPr="00552315">
        <w:rPr>
          <w:rFonts w:cs="Arial"/>
          <w:color w:val="000000"/>
          <w:szCs w:val="20"/>
        </w:rPr>
        <w:t xml:space="preserve"> como colaboradores eventuais do próprio órgão ou entidade responsável pela contratação, especialmente para efeito de concessão de diárias e passagens.</w:t>
      </w:r>
    </w:p>
    <w:p w14:paraId="7818EF07" w14:textId="77777777" w:rsidR="001C3AB6" w:rsidRPr="00552315" w:rsidRDefault="001C3AB6" w:rsidP="001C3AB6">
      <w:pPr>
        <w:numPr>
          <w:ilvl w:val="1"/>
          <w:numId w:val="1"/>
        </w:numPr>
        <w:spacing w:before="120" w:after="120" w:line="276" w:lineRule="auto"/>
        <w:ind w:left="425" w:firstLine="0"/>
        <w:jc w:val="both"/>
        <w:rPr>
          <w:rFonts w:cs="Arial"/>
          <w:color w:val="000000"/>
          <w:szCs w:val="20"/>
        </w:rPr>
      </w:pPr>
      <w:proofErr w:type="spellStart"/>
      <w:r w:rsidRPr="00552315">
        <w:rPr>
          <w:rFonts w:cs="Arial"/>
          <w:szCs w:val="20"/>
        </w:rPr>
        <w:t>Fornecer</w:t>
      </w:r>
      <w:proofErr w:type="spellEnd"/>
      <w:r w:rsidRPr="00552315">
        <w:rPr>
          <w:rFonts w:cs="Arial"/>
          <w:szCs w:val="20"/>
        </w:rPr>
        <w:t xml:space="preserve"> por escrito as informações necessárias para o desenvolvimento dos serviços objeto </w:t>
      </w:r>
      <w:r w:rsidRPr="00552315">
        <w:rPr>
          <w:rFonts w:cs="Arial"/>
          <w:color w:val="000000"/>
          <w:szCs w:val="20"/>
        </w:rPr>
        <w:t>do contrato;</w:t>
      </w:r>
    </w:p>
    <w:p w14:paraId="6F96C63B" w14:textId="77777777" w:rsidR="001C3AB6" w:rsidRPr="00552315" w:rsidRDefault="001C3AB6" w:rsidP="001C3AB6">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Realizar avaliações periódicas da qualidade dos serviços, após seu recebimento;</w:t>
      </w:r>
    </w:p>
    <w:p w14:paraId="063FB036" w14:textId="77777777" w:rsidR="001C3AB6" w:rsidRPr="00552315" w:rsidRDefault="001C3AB6" w:rsidP="001C3AB6">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Cientificar o órgão de representação judicial da Advocacia-Geral da União para adoção das medidas cabíveis quando do descumprimento das obrigações pela Contratada; </w:t>
      </w:r>
    </w:p>
    <w:p w14:paraId="5457B4F3" w14:textId="0CD8724C" w:rsidR="001C3AB6" w:rsidRPr="008B63B9" w:rsidDel="008B63B9" w:rsidRDefault="001C3AB6">
      <w:pPr>
        <w:numPr>
          <w:ilvl w:val="1"/>
          <w:numId w:val="1"/>
        </w:numPr>
        <w:spacing w:before="120" w:after="120" w:line="276" w:lineRule="auto"/>
        <w:ind w:left="425" w:firstLine="0"/>
        <w:jc w:val="both"/>
        <w:rPr>
          <w:del w:id="792" w:author="Lucas Yasuyuki Koroku" w:date="2022-06-27T11:40:00Z"/>
          <w:rFonts w:cs="Arial"/>
          <w:color w:val="000000"/>
          <w:szCs w:val="20"/>
          <w:rPrChange w:id="793" w:author="Lucas Yasuyuki Koroku" w:date="2022-06-27T11:40:00Z">
            <w:rPr>
              <w:del w:id="794" w:author="Lucas Yasuyuki Koroku" w:date="2022-06-27T11:40:00Z"/>
              <w:rFonts w:cs="Arial"/>
              <w:i/>
              <w:color w:val="FF0000"/>
              <w:szCs w:val="20"/>
            </w:rPr>
          </w:rPrChange>
        </w:rPr>
        <w:pPrChange w:id="795" w:author="Lucas Yasuyuki Koroku" w:date="2022-06-27T11:40:00Z">
          <w:pPr>
            <w:numPr>
              <w:ilvl w:val="1"/>
              <w:numId w:val="1"/>
            </w:numPr>
            <w:spacing w:before="120" w:after="120" w:line="276" w:lineRule="auto"/>
            <w:ind w:left="425" w:hanging="432"/>
            <w:jc w:val="both"/>
          </w:pPr>
        </w:pPrChange>
      </w:pPr>
      <w:del w:id="796" w:author="Lucas Yasuyuki Koroku" w:date="2022-06-27T11:40:00Z">
        <w:r w:rsidRPr="008B63B9" w:rsidDel="008B63B9">
          <w:rPr>
            <w:rFonts w:cs="Arial"/>
            <w:color w:val="000000"/>
            <w:szCs w:val="20"/>
            <w:rPrChange w:id="797" w:author="Lucas Yasuyuki Koroku" w:date="2022-06-27T11:40:00Z">
              <w:rPr>
                <w:rFonts w:cs="Arial"/>
                <w:i/>
                <w:color w:val="FF0000"/>
                <w:szCs w:val="20"/>
              </w:rPr>
            </w:rPrChange>
          </w:rPr>
          <w:delText>Arquiva</w:delText>
        </w:r>
        <w:r w:rsidR="00C61B57" w:rsidRPr="008B63B9" w:rsidDel="008B63B9">
          <w:rPr>
            <w:rFonts w:cs="Arial"/>
            <w:color w:val="000000"/>
            <w:szCs w:val="20"/>
            <w:rPrChange w:id="798" w:author="Lucas Yasuyuki Koroku" w:date="2022-06-27T11:40:00Z">
              <w:rPr>
                <w:rFonts w:cs="Arial"/>
                <w:i/>
                <w:color w:val="FF0000"/>
                <w:szCs w:val="20"/>
              </w:rPr>
            </w:rPrChange>
          </w:rPr>
          <w:delText>r</w:delText>
        </w:r>
        <w:r w:rsidRPr="008B63B9" w:rsidDel="008B63B9">
          <w:rPr>
            <w:rFonts w:cs="Arial"/>
            <w:color w:val="000000"/>
            <w:szCs w:val="20"/>
            <w:rPrChange w:id="799" w:author="Lucas Yasuyuki Koroku" w:date="2022-06-27T11:40:00Z">
              <w:rPr>
                <w:rFonts w:cs="Arial"/>
                <w:i/>
                <w:color w:val="FF0000"/>
                <w:szCs w:val="20"/>
              </w:rPr>
            </w:rPrChange>
          </w:rPr>
          <w:delText>, entre outros documentos, projetos, "as built", especificações técnicas, orçamentos, termos de recebimento, contratos e aditamentos, relatórios de inspeções técnicas após o recebimento do serviço e notificações expedidas;</w:delText>
        </w:r>
      </w:del>
    </w:p>
    <w:p w14:paraId="354A99F4" w14:textId="77777777" w:rsidR="00C56E4D" w:rsidRPr="008B63B9" w:rsidRDefault="00C56E4D">
      <w:pPr>
        <w:numPr>
          <w:ilvl w:val="1"/>
          <w:numId w:val="1"/>
        </w:numPr>
        <w:spacing w:before="120" w:after="120" w:line="276" w:lineRule="auto"/>
        <w:ind w:left="425" w:firstLine="0"/>
        <w:jc w:val="both"/>
        <w:rPr>
          <w:rFonts w:cs="Arial"/>
          <w:color w:val="000000"/>
          <w:szCs w:val="20"/>
          <w:rPrChange w:id="800" w:author="Lucas Yasuyuki Koroku" w:date="2022-06-27T11:40:00Z">
            <w:rPr>
              <w:rFonts w:cs="Arial"/>
              <w:i/>
              <w:szCs w:val="20"/>
            </w:rPr>
          </w:rPrChange>
        </w:rPr>
        <w:pPrChange w:id="801" w:author="Lucas Yasuyuki Koroku" w:date="2022-06-27T11:40:00Z">
          <w:pPr>
            <w:numPr>
              <w:ilvl w:val="1"/>
              <w:numId w:val="1"/>
            </w:numPr>
            <w:spacing w:before="120" w:after="120" w:line="276" w:lineRule="auto"/>
            <w:ind w:left="716" w:hanging="432"/>
            <w:jc w:val="both"/>
          </w:pPr>
        </w:pPrChange>
      </w:pPr>
      <w:r w:rsidRPr="008B63B9">
        <w:rPr>
          <w:rFonts w:cs="Arial"/>
          <w:color w:val="000000"/>
          <w:szCs w:val="20"/>
          <w:rPrChange w:id="802" w:author="Lucas Yasuyuki Koroku" w:date="2022-06-27T11:40:00Z">
            <w:rPr>
              <w:rFonts w:cs="Arial"/>
              <w:szCs w:val="20"/>
            </w:rPr>
          </w:rPrChange>
        </w:rPr>
        <w:t>Fiscalizar o cumprimento dos requisitos legais, quando a contratada houver se beneficiado da preferência estabelecida pelo art. 3º, § 5º, da Lei nº 8.666, de 1993.</w:t>
      </w:r>
    </w:p>
    <w:p w14:paraId="0A0106D4" w14:textId="77777777" w:rsidR="00C56E4D" w:rsidRPr="00756ED3" w:rsidRDefault="00C56E4D" w:rsidP="00C56E4D">
      <w:pPr>
        <w:numPr>
          <w:ilvl w:val="1"/>
          <w:numId w:val="1"/>
        </w:numPr>
        <w:spacing w:before="120" w:after="120" w:line="276" w:lineRule="auto"/>
        <w:ind w:left="425" w:firstLine="0"/>
        <w:jc w:val="both"/>
        <w:rPr>
          <w:rFonts w:cs="Arial"/>
          <w:szCs w:val="20"/>
        </w:rPr>
      </w:pPr>
      <w:r w:rsidRPr="00756ED3">
        <w:rPr>
          <w:rFonts w:cs="Arial"/>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0E7FD243" w14:textId="2658ACC1" w:rsidR="00DB206B" w:rsidRPr="00552315" w:rsidRDefault="00DB206B" w:rsidP="000D390A">
      <w:pPr>
        <w:pStyle w:val="Nivel1"/>
        <w:rPr>
          <w:rFonts w:cs="Arial"/>
        </w:rPr>
      </w:pPr>
      <w:r w:rsidRPr="00552315">
        <w:rPr>
          <w:rFonts w:cs="Arial"/>
        </w:rPr>
        <w:t xml:space="preserve">OBRIGAÇÕES DA </w:t>
      </w:r>
      <w:r w:rsidR="00D52359" w:rsidRPr="00552315">
        <w:rPr>
          <w:rFonts w:cs="Arial"/>
        </w:rPr>
        <w:t>CONTRATADA</w:t>
      </w:r>
    </w:p>
    <w:p w14:paraId="0C00AEE6" w14:textId="1CBB297B" w:rsidR="00350762" w:rsidRPr="00552315" w:rsidDel="008B63B9" w:rsidRDefault="00350762" w:rsidP="00350762">
      <w:pPr>
        <w:pStyle w:val="Citao"/>
        <w:rPr>
          <w:del w:id="803" w:author="Lucas Yasuyuki Koroku" w:date="2022-06-27T11:40:00Z"/>
          <w:rFonts w:cs="Arial"/>
          <w:szCs w:val="20"/>
        </w:rPr>
      </w:pPr>
      <w:del w:id="804" w:author="Lucas Yasuyuki Koroku" w:date="2022-06-27T11:40:00Z">
        <w:r w:rsidRPr="00552315" w:rsidDel="008B63B9">
          <w:rPr>
            <w:rFonts w:cs="Arial"/>
            <w:b/>
            <w:szCs w:val="20"/>
          </w:rPr>
          <w:delText>Nota Explicativa</w:delText>
        </w:r>
        <w:r w:rsidRPr="00552315" w:rsidDel="008B63B9">
          <w:rPr>
            <w:rFonts w:cs="Arial"/>
            <w:szCs w:val="20"/>
          </w:rPr>
          <w:delText xml:space="preserve">. </w:delText>
        </w:r>
        <w:r w:rsidR="00C61B57" w:rsidRPr="00552315" w:rsidDel="008B63B9">
          <w:rPr>
            <w:rFonts w:eastAsia="Times New Roman" w:cs="Arial"/>
            <w:iCs w:val="0"/>
            <w:szCs w:val="20"/>
            <w:lang w:val="pt-BR" w:eastAsia="pt-BR"/>
          </w:rPr>
          <w:delText>Este modelo de TR contém obrigações gerais que podem ser aplicadas aos mais d</w:delText>
        </w:r>
        <w:r w:rsidR="001D6D07" w:rsidRPr="00552315" w:rsidDel="008B63B9">
          <w:rPr>
            <w:rFonts w:eastAsia="Times New Roman" w:cs="Arial"/>
            <w:iCs w:val="0"/>
            <w:szCs w:val="20"/>
            <w:lang w:val="pt-BR" w:eastAsia="pt-BR"/>
          </w:rPr>
          <w:delText>iversos tipos de serviços comuns</w:delText>
        </w:r>
        <w:r w:rsidR="00C61B57" w:rsidRPr="00552315" w:rsidDel="008B63B9">
          <w:rPr>
            <w:rFonts w:eastAsia="Times New Roman" w:cs="Arial"/>
            <w:iCs w:val="0"/>
            <w:szCs w:val="20"/>
            <w:lang w:val="pt-BR" w:eastAsia="pt-BR"/>
          </w:rPr>
          <w:delText xml:space="preserve">. Entretanto, compete ao órgão verificar as peculiaridades do serviço a ser contratado a fim de definir quais obrigações serão aplicáveis, incluindo, modificando ou excluindo itens a depender das especificidades do </w:delText>
        </w:r>
        <w:r w:rsidR="001D6D07" w:rsidRPr="00552315" w:rsidDel="008B63B9">
          <w:rPr>
            <w:rFonts w:eastAsia="Times New Roman" w:cs="Arial"/>
            <w:iCs w:val="0"/>
            <w:szCs w:val="20"/>
            <w:lang w:val="pt-BR" w:eastAsia="pt-BR"/>
          </w:rPr>
          <w:delText>objeto</w:delText>
        </w:r>
        <w:r w:rsidR="006216CD" w:rsidDel="008B63B9">
          <w:rPr>
            <w:rFonts w:eastAsia="Times New Roman" w:cs="Arial"/>
            <w:iCs w:val="0"/>
            <w:szCs w:val="20"/>
            <w:lang w:val="pt-BR" w:eastAsia="pt-BR"/>
          </w:rPr>
          <w:delText>.</w:delText>
        </w:r>
        <w:r w:rsidR="00C61B57" w:rsidRPr="00552315" w:rsidDel="008B63B9">
          <w:rPr>
            <w:rFonts w:eastAsia="Times New Roman" w:cs="Arial"/>
            <w:iCs w:val="0"/>
            <w:szCs w:val="20"/>
            <w:lang w:val="pt-BR" w:eastAsia="pt-BR"/>
          </w:rPr>
          <w:delText xml:space="preserve"> </w:delText>
        </w:r>
      </w:del>
    </w:p>
    <w:p w14:paraId="58B1FCDE" w14:textId="26F059D2"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E</w:t>
      </w:r>
      <w:r w:rsidR="00DB206B" w:rsidRPr="00552315">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sidRPr="00552315">
        <w:rPr>
          <w:rFonts w:cs="Arial"/>
          <w:color w:val="000000"/>
          <w:szCs w:val="20"/>
        </w:rPr>
        <w:t xml:space="preserve"> e utilizar</w:t>
      </w:r>
      <w:r w:rsidR="00DB206B" w:rsidRPr="00552315">
        <w:rPr>
          <w:rFonts w:cs="Arial"/>
          <w:color w:val="000000"/>
          <w:szCs w:val="20"/>
        </w:rPr>
        <w:t xml:space="preserve"> os materiais e equipamentos, ferramentas e utensílios necessários, na qualidade e quantidade</w:t>
      </w:r>
      <w:r w:rsidR="001D6D07" w:rsidRPr="00552315">
        <w:rPr>
          <w:rFonts w:cs="Arial"/>
          <w:color w:val="000000"/>
          <w:szCs w:val="20"/>
        </w:rPr>
        <w:t xml:space="preserve"> mínimas</w:t>
      </w:r>
      <w:r w:rsidR="00DB206B" w:rsidRPr="00552315">
        <w:rPr>
          <w:rFonts w:cs="Arial"/>
          <w:color w:val="000000"/>
          <w:szCs w:val="20"/>
        </w:rPr>
        <w:t xml:space="preserve"> especificadas neste Termo de Referência e em sua proposta;</w:t>
      </w:r>
    </w:p>
    <w:p w14:paraId="7B44165A" w14:textId="371BEC14" w:rsidR="00350762" w:rsidRPr="00552315" w:rsidRDefault="00A36676" w:rsidP="00D17875">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R</w:t>
      </w:r>
      <w:r w:rsidR="00DB206B" w:rsidRPr="00552315">
        <w:rPr>
          <w:rFonts w:cs="Arial"/>
          <w:color w:val="000000"/>
          <w:szCs w:val="20"/>
        </w:rPr>
        <w:t xml:space="preserve">eparar, corrigir, remover ou substituir, às suas expensas, no total ou em parte, no prazo </w:t>
      </w:r>
      <w:r w:rsidR="00F37721" w:rsidRPr="00552315">
        <w:rPr>
          <w:rFonts w:cs="Arial"/>
          <w:color w:val="000000"/>
          <w:szCs w:val="20"/>
        </w:rPr>
        <w:t>fixado pelo fiscal do contrato</w:t>
      </w:r>
      <w:r w:rsidR="00DB206B" w:rsidRPr="00552315">
        <w:rPr>
          <w:rFonts w:cs="Arial"/>
          <w:color w:val="000000"/>
          <w:szCs w:val="20"/>
        </w:rPr>
        <w:t>, os serviços efetuados em que se verificarem vícios, defeitos ou incorreções resultantes da execução ou dos materiais empregados;</w:t>
      </w:r>
    </w:p>
    <w:p w14:paraId="616027B8" w14:textId="49D0E680" w:rsidR="00F37721" w:rsidRPr="00552315" w:rsidDel="008B63B9" w:rsidRDefault="00F37721" w:rsidP="00F37721">
      <w:pPr>
        <w:pStyle w:val="Citao"/>
        <w:rPr>
          <w:del w:id="805" w:author="Lucas Yasuyuki Koroku" w:date="2022-06-27T11:40:00Z"/>
          <w:rFonts w:cs="Arial"/>
          <w:szCs w:val="20"/>
        </w:rPr>
      </w:pPr>
      <w:del w:id="806" w:author="Lucas Yasuyuki Koroku" w:date="2022-06-27T11:40:00Z">
        <w:r w:rsidRPr="00552315" w:rsidDel="008B63B9">
          <w:rPr>
            <w:rFonts w:cs="Arial"/>
            <w:b/>
            <w:szCs w:val="20"/>
          </w:rPr>
          <w:delText>Nota Explicativa</w:delText>
        </w:r>
        <w:r w:rsidRPr="00552315" w:rsidDel="008B63B9">
          <w:rPr>
            <w:rFonts w:cs="Arial"/>
            <w:szCs w:val="20"/>
          </w:rPr>
          <w:delText>. Nas contratações de serviços, cada vício, defeito ou incorreção verificada pelo fiscal do contrato reveste-se de peculiar característica. Por isso que, diante da natureza do objeto contratado, é impróprio determinar prazo único para as correções devidas, devendo o fiscal do contrato, avaliar o caso concreto, para o fim de fixar prazo para as correções.</w:delText>
        </w:r>
      </w:del>
    </w:p>
    <w:p w14:paraId="046F9782" w14:textId="22A813D6"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lastRenderedPageBreak/>
        <w:t>R</w:t>
      </w:r>
      <w:r w:rsidR="00DB206B" w:rsidRPr="00552315">
        <w:rPr>
          <w:rFonts w:cs="Arial"/>
          <w:color w:val="000000"/>
          <w:szCs w:val="20"/>
        </w:rPr>
        <w:t>esponsabilizar-se pelos vícios e danos decorrentes d</w:t>
      </w:r>
      <w:r w:rsidR="00F37721" w:rsidRPr="00552315">
        <w:rPr>
          <w:rFonts w:cs="Arial"/>
          <w:color w:val="000000"/>
          <w:szCs w:val="20"/>
        </w:rPr>
        <w:t>a execução d</w:t>
      </w:r>
      <w:r w:rsidR="00DB206B" w:rsidRPr="00552315">
        <w:rPr>
          <w:rFonts w:cs="Arial"/>
          <w:color w:val="000000"/>
          <w:szCs w:val="20"/>
        </w:rPr>
        <w:t xml:space="preserve">o objeto, </w:t>
      </w:r>
      <w:r w:rsidR="001D6D07" w:rsidRPr="00552315">
        <w:rPr>
          <w:rFonts w:cs="Arial"/>
          <w:color w:val="000000"/>
          <w:szCs w:val="20"/>
        </w:rPr>
        <w:t xml:space="preserve">bem como por todo e qualquer dano causado à União ou à entidade federal, devendo ressarcir imediatamente a Administração em sua integralidade, </w:t>
      </w:r>
      <w:r w:rsidR="00F37721" w:rsidRPr="00552315">
        <w:rPr>
          <w:rFonts w:cs="Arial"/>
          <w:color w:val="000000"/>
          <w:szCs w:val="20"/>
        </w:rPr>
        <w:t xml:space="preserve">ficando a </w:t>
      </w:r>
      <w:r w:rsidR="00D52359" w:rsidRPr="00552315">
        <w:rPr>
          <w:rFonts w:cs="Arial"/>
          <w:color w:val="000000"/>
          <w:szCs w:val="20"/>
        </w:rPr>
        <w:t>Contratante</w:t>
      </w:r>
      <w:r w:rsidR="00F37721" w:rsidRPr="00552315">
        <w:rPr>
          <w:rFonts w:cs="Arial"/>
          <w:color w:val="000000"/>
          <w:szCs w:val="20"/>
        </w:rPr>
        <w:t xml:space="preserve"> autorizada a descontar da garantia, caso exigida no edital, ou dos pagamentos devidos à </w:t>
      </w:r>
      <w:r w:rsidR="00D52359" w:rsidRPr="00552315">
        <w:rPr>
          <w:rFonts w:cs="Arial"/>
          <w:color w:val="000000"/>
          <w:szCs w:val="20"/>
        </w:rPr>
        <w:t>Contratada</w:t>
      </w:r>
      <w:r w:rsidR="00F37721" w:rsidRPr="00552315">
        <w:rPr>
          <w:rFonts w:cs="Arial"/>
          <w:color w:val="000000"/>
          <w:szCs w:val="20"/>
        </w:rPr>
        <w:t>, o valor correspondente aos danos sofridos</w:t>
      </w:r>
      <w:r w:rsidR="00DB206B" w:rsidRPr="00552315">
        <w:rPr>
          <w:rFonts w:cs="Arial"/>
          <w:color w:val="000000"/>
          <w:szCs w:val="20"/>
        </w:rPr>
        <w:t>;</w:t>
      </w:r>
    </w:p>
    <w:p w14:paraId="4813FFD0" w14:textId="77777777"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U</w:t>
      </w:r>
      <w:r w:rsidR="00DB206B" w:rsidRPr="00552315">
        <w:rPr>
          <w:rFonts w:cs="Arial"/>
          <w:color w:val="000000"/>
          <w:szCs w:val="20"/>
        </w:rPr>
        <w:t xml:space="preserve">tilizar empregados habilitados e com conhecimentos básicos dos serviços a serem </w:t>
      </w:r>
      <w:r w:rsidR="00FE5B7C" w:rsidRPr="00552315">
        <w:rPr>
          <w:rFonts w:cs="Arial"/>
          <w:color w:val="000000"/>
          <w:szCs w:val="20"/>
        </w:rPr>
        <w:t>exe</w:t>
      </w:r>
      <w:r w:rsidR="00DB206B" w:rsidRPr="00552315">
        <w:rPr>
          <w:rFonts w:cs="Arial"/>
          <w:color w:val="000000"/>
          <w:szCs w:val="20"/>
        </w:rPr>
        <w:t>cutados, e</w:t>
      </w:r>
      <w:r w:rsidR="00F37721" w:rsidRPr="00552315">
        <w:rPr>
          <w:rFonts w:cs="Arial"/>
          <w:color w:val="000000"/>
          <w:szCs w:val="20"/>
        </w:rPr>
        <w:t>m</w:t>
      </w:r>
      <w:r w:rsidR="00DB206B" w:rsidRPr="00552315">
        <w:rPr>
          <w:rFonts w:cs="Arial"/>
          <w:color w:val="000000"/>
          <w:szCs w:val="20"/>
        </w:rPr>
        <w:t xml:space="preserve"> conformidade com as normas e determinações em vigor;</w:t>
      </w:r>
    </w:p>
    <w:p w14:paraId="4249A122" w14:textId="5328F0D9"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V</w:t>
      </w:r>
      <w:r w:rsidR="00DB206B" w:rsidRPr="00552315">
        <w:rPr>
          <w:rFonts w:cs="Arial"/>
          <w:color w:val="000000"/>
          <w:szCs w:val="20"/>
        </w:rPr>
        <w:t xml:space="preserve">edar a utilização, na execução dos serviços, de empregado que seja familiar de agente público ocupante de cargo em comissão ou função de confiança no órgão </w:t>
      </w:r>
      <w:r w:rsidR="00D52359" w:rsidRPr="00552315">
        <w:rPr>
          <w:rFonts w:cs="Arial"/>
          <w:color w:val="000000"/>
          <w:szCs w:val="20"/>
        </w:rPr>
        <w:t>Contratante</w:t>
      </w:r>
      <w:r w:rsidR="00DB206B" w:rsidRPr="00552315">
        <w:rPr>
          <w:rFonts w:cs="Arial"/>
          <w:color w:val="000000"/>
          <w:szCs w:val="20"/>
        </w:rPr>
        <w:t>, nos termos do artigo 7° do Decreto n° 7.203, de 2010</w:t>
      </w:r>
      <w:r w:rsidR="00F53E2A" w:rsidRPr="00552315">
        <w:rPr>
          <w:rFonts w:cs="Arial"/>
          <w:color w:val="000000"/>
          <w:szCs w:val="20"/>
        </w:rPr>
        <w:t>;</w:t>
      </w:r>
    </w:p>
    <w:p w14:paraId="4E105AA5" w14:textId="56DC07BC" w:rsidR="00647983" w:rsidRPr="0052420E" w:rsidRDefault="00647983" w:rsidP="00EE198A">
      <w:pPr>
        <w:numPr>
          <w:ilvl w:val="1"/>
          <w:numId w:val="1"/>
        </w:numPr>
        <w:spacing w:before="120" w:after="120" w:line="276" w:lineRule="auto"/>
        <w:ind w:left="425" w:firstLine="0"/>
        <w:jc w:val="both"/>
        <w:rPr>
          <w:rFonts w:cs="Arial"/>
          <w:iCs/>
          <w:szCs w:val="20"/>
        </w:rPr>
      </w:pPr>
      <w:r w:rsidRPr="0052420E">
        <w:rPr>
          <w:rFonts w:cs="Arial"/>
          <w:iCs/>
          <w:szCs w:val="20"/>
        </w:rPr>
        <w:t xml:space="preserve">Quando não for possível a verificação da regularidade no Sistema de Cadastro de Fornecedores – </w:t>
      </w:r>
      <w:r w:rsidR="003C58CC" w:rsidRPr="0052420E">
        <w:rPr>
          <w:rFonts w:cs="Arial"/>
          <w:iCs/>
          <w:szCs w:val="20"/>
        </w:rPr>
        <w:t>SICAF</w:t>
      </w:r>
      <w:r w:rsidRPr="0052420E">
        <w:rPr>
          <w:rFonts w:cs="Arial"/>
          <w:iCs/>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w:t>
      </w:r>
      <w:r w:rsidR="00C56E4D" w:rsidRPr="0052420E">
        <w:rPr>
          <w:rFonts w:cs="Arial"/>
          <w:iCs/>
          <w:szCs w:val="20"/>
        </w:rPr>
        <w:t xml:space="preserve">Municipal ou Distrital </w:t>
      </w:r>
      <w:r w:rsidRPr="0052420E">
        <w:rPr>
          <w:rFonts w:cs="Arial"/>
          <w:iCs/>
          <w:szCs w:val="20"/>
        </w:rPr>
        <w:t>do domicílio ou sede do contratado; 4) Certidão de Regularidade do FGTS – CRF; e 5) Certidão Negativa de Débitos Trabalhistas – CNDT</w:t>
      </w:r>
      <w:r w:rsidR="000D04A9" w:rsidRPr="0052420E">
        <w:rPr>
          <w:rFonts w:cs="Arial"/>
          <w:iCs/>
          <w:szCs w:val="20"/>
        </w:rPr>
        <w:t>, conforme alínea "c" do item 10.2 do Anexo VIII-B da IN SEGES/</w:t>
      </w:r>
      <w:r w:rsidR="003C58CC" w:rsidRPr="0052420E">
        <w:rPr>
          <w:rFonts w:cs="Arial"/>
          <w:iCs/>
          <w:szCs w:val="20"/>
        </w:rPr>
        <w:t>MP</w:t>
      </w:r>
      <w:r w:rsidR="000D04A9" w:rsidRPr="0052420E">
        <w:rPr>
          <w:rFonts w:cs="Arial"/>
          <w:iCs/>
          <w:szCs w:val="20"/>
        </w:rPr>
        <w:t xml:space="preserve"> n. 5/2017</w:t>
      </w:r>
      <w:r w:rsidRPr="0052420E">
        <w:rPr>
          <w:rFonts w:cs="Arial"/>
          <w:iCs/>
          <w:szCs w:val="20"/>
        </w:rPr>
        <w:t>;</w:t>
      </w:r>
    </w:p>
    <w:p w14:paraId="0101894F" w14:textId="1A60C0C3" w:rsidR="00B65FAD" w:rsidDel="008B63B9" w:rsidRDefault="00B65FAD" w:rsidP="00B65FAD">
      <w:pPr>
        <w:pStyle w:val="Citao"/>
        <w:pBdr>
          <w:bottom w:val="single" w:sz="4" w:space="0" w:color="1F497D"/>
        </w:pBdr>
        <w:rPr>
          <w:del w:id="807" w:author="Lucas Yasuyuki Koroku" w:date="2022-06-27T11:41:00Z"/>
          <w:rFonts w:eastAsia="Times New Roman" w:cs="Arial"/>
          <w:iCs w:val="0"/>
          <w:color w:val="auto"/>
          <w:szCs w:val="20"/>
          <w:lang w:val="pt-BR" w:eastAsia="pt-BR"/>
        </w:rPr>
      </w:pPr>
      <w:del w:id="808" w:author="Lucas Yasuyuki Koroku" w:date="2022-06-27T11:41:00Z">
        <w:r w:rsidRPr="00552315" w:rsidDel="008B63B9">
          <w:rPr>
            <w:rFonts w:cs="Arial"/>
            <w:b/>
            <w:szCs w:val="20"/>
          </w:rPr>
          <w:delText>Nota Explicativa</w:delText>
        </w:r>
        <w:r w:rsidDel="008B63B9">
          <w:rPr>
            <w:rFonts w:cs="Arial"/>
            <w:b/>
            <w:szCs w:val="20"/>
            <w:lang w:val="pt-BR"/>
          </w:rPr>
          <w:delText xml:space="preserve"> 1</w:delText>
        </w:r>
        <w:r w:rsidRPr="00552315" w:rsidDel="008B63B9">
          <w:rPr>
            <w:rFonts w:cs="Arial"/>
            <w:b/>
            <w:szCs w:val="20"/>
          </w:rPr>
          <w:delText>:</w:delText>
        </w:r>
        <w:r w:rsidRPr="00552315" w:rsidDel="008B63B9">
          <w:rPr>
            <w:rFonts w:cs="Arial"/>
            <w:szCs w:val="20"/>
          </w:rPr>
          <w:delText xml:space="preserve"> </w:delText>
        </w:r>
        <w:r w:rsidRPr="00552315" w:rsidDel="008B63B9">
          <w:rPr>
            <w:rFonts w:eastAsia="Times New Roman" w:cs="Arial"/>
            <w:iCs w:val="0"/>
            <w:color w:val="auto"/>
            <w:szCs w:val="20"/>
            <w:lang w:val="pt-BR" w:eastAsia="pt-BR"/>
          </w:rPr>
          <w:delText>Ajustar de modo que seja exigida regularidade apenas quanto aos tributos incidentes sobre o objeto contratual.</w:delText>
        </w:r>
      </w:del>
    </w:p>
    <w:p w14:paraId="32FD4ECD" w14:textId="77D05226" w:rsidR="00B65FAD" w:rsidRPr="00DF028E" w:rsidDel="008B63B9" w:rsidRDefault="00B65FAD" w:rsidP="00B65FAD">
      <w:pPr>
        <w:pStyle w:val="Citao"/>
        <w:pBdr>
          <w:bottom w:val="single" w:sz="4" w:space="0" w:color="1F497D"/>
        </w:pBdr>
        <w:rPr>
          <w:del w:id="809" w:author="Lucas Yasuyuki Koroku" w:date="2022-06-27T11:41:00Z"/>
          <w:rFonts w:cs="Arial"/>
          <w:szCs w:val="20"/>
          <w:highlight w:val="yellow"/>
        </w:rPr>
      </w:pPr>
      <w:del w:id="810" w:author="Lucas Yasuyuki Koroku" w:date="2022-06-27T11:41:00Z">
        <w:r w:rsidRPr="00DF028E" w:rsidDel="008B63B9">
          <w:rPr>
            <w:rFonts w:cs="Arial"/>
            <w:b/>
            <w:szCs w:val="20"/>
            <w:highlight w:val="yellow"/>
          </w:rPr>
          <w:delText>Nota explicativa 2</w:delText>
        </w:r>
        <w:r w:rsidRPr="00DF028E" w:rsidDel="008B63B9">
          <w:rPr>
            <w:rFonts w:cs="Arial"/>
            <w:szCs w:val="20"/>
            <w:highlight w:val="yellow"/>
          </w:rPr>
          <w:delText xml:space="preserve">: O artigo 193 do CTN preceitua que a prova da quitação de todos os tributos devidos dar-se-á no âmbito da Fazenda Pública interessada. </w:delText>
        </w:r>
        <w:r w:rsidRPr="00DF028E" w:rsidDel="008B63B9">
          <w:rPr>
            <w:rFonts w:cs="Arial"/>
            <w:szCs w:val="20"/>
            <w:highlight w:val="yellow"/>
            <w:lang w:val="pt-BR"/>
          </w:rPr>
          <w:delText>Portanto, a</w:delText>
        </w:r>
        <w:r w:rsidRPr="00DF028E" w:rsidDel="008B63B9">
          <w:rPr>
            <w:rFonts w:cs="Arial"/>
            <w:szCs w:val="20"/>
            <w:highlight w:val="yellow"/>
          </w:rPr>
          <w:delText xml:space="preserve"> comprovação de inscrição no cadastro de contribuinte e regularidade fiscal correspondente considerará a natureza da atividade objeto da licitação.</w:delText>
        </w:r>
      </w:del>
    </w:p>
    <w:p w14:paraId="3AC4E3AB" w14:textId="0DEC6D8D" w:rsidR="00B65FAD" w:rsidRPr="00DF028E" w:rsidDel="008B63B9" w:rsidRDefault="00B65FAD" w:rsidP="00B65FAD">
      <w:pPr>
        <w:pStyle w:val="Citao"/>
        <w:pBdr>
          <w:bottom w:val="single" w:sz="4" w:space="0" w:color="1F497D"/>
        </w:pBdr>
        <w:rPr>
          <w:del w:id="811" w:author="Lucas Yasuyuki Koroku" w:date="2022-06-27T11:41:00Z"/>
          <w:rFonts w:cs="Arial"/>
          <w:szCs w:val="20"/>
          <w:highlight w:val="yellow"/>
          <w:lang w:val="pt-BR"/>
        </w:rPr>
      </w:pPr>
      <w:del w:id="812" w:author="Lucas Yasuyuki Koroku" w:date="2022-06-27T11:41:00Z">
        <w:r w:rsidRPr="00DF028E" w:rsidDel="008B63B9">
          <w:rPr>
            <w:rFonts w:cs="Arial"/>
            <w:szCs w:val="20"/>
            <w:highlight w:val="yellow"/>
            <w:lang w:val="pt-BR"/>
          </w:rPr>
          <w:delText xml:space="preserve">Via de regra, a prestação de serviços de modo geral é hipótese de incidência de tributação municipal (Imposto Sobre Serviços de Qualquer Natureza - ISSQN), conforme lista anexa à Lei Complementar nº 116/2003.  </w:delText>
        </w:r>
      </w:del>
    </w:p>
    <w:p w14:paraId="2E5EEA41" w14:textId="2FE178A7" w:rsidR="00B65FAD" w:rsidRPr="00552315" w:rsidDel="008B63B9" w:rsidRDefault="00B65FAD" w:rsidP="00B65FAD">
      <w:pPr>
        <w:pStyle w:val="Citao"/>
        <w:pBdr>
          <w:bottom w:val="single" w:sz="4" w:space="0" w:color="1F497D"/>
        </w:pBdr>
        <w:rPr>
          <w:del w:id="813" w:author="Lucas Yasuyuki Koroku" w:date="2022-06-27T11:41:00Z"/>
          <w:rFonts w:cs="Arial"/>
          <w:color w:val="auto"/>
          <w:szCs w:val="20"/>
          <w:lang w:val="pt-BR"/>
        </w:rPr>
      </w:pPr>
      <w:del w:id="814" w:author="Lucas Yasuyuki Koroku" w:date="2022-06-27T11:41:00Z">
        <w:r w:rsidRPr="00DF028E" w:rsidDel="008B63B9">
          <w:rPr>
            <w:rFonts w:cs="Arial"/>
            <w:szCs w:val="20"/>
            <w:highlight w:val="yellow"/>
            <w:lang w:val="pt-BR"/>
          </w:rPr>
          <w:delText>Existem, contudo, situações em que a prestação de um serviço pode dar ensejo à incidência de tributação estadual pelo ICMS. Como exemplos, citem-se os serviços de transporte interestadual e intermunicipal e os serviços de comunicação (art. 155, II, da CR/88), bem como as exceções expressamente previstas na lista da referida LC 116/2003.</w:delText>
        </w:r>
        <w:r w:rsidRPr="00552315" w:rsidDel="008B63B9">
          <w:rPr>
            <w:rFonts w:eastAsia="Times New Roman" w:cs="Arial"/>
            <w:iCs w:val="0"/>
            <w:color w:val="auto"/>
            <w:szCs w:val="20"/>
            <w:lang w:val="pt-BR" w:eastAsia="pt-BR"/>
          </w:rPr>
          <w:delText xml:space="preserve"> </w:delText>
        </w:r>
      </w:del>
    </w:p>
    <w:p w14:paraId="6A8095C6" w14:textId="1E34778C" w:rsidR="003C4698" w:rsidRPr="0052420E" w:rsidRDefault="00A340C0" w:rsidP="00D02303">
      <w:pPr>
        <w:numPr>
          <w:ilvl w:val="1"/>
          <w:numId w:val="1"/>
        </w:numPr>
        <w:spacing w:before="120" w:after="120" w:line="276" w:lineRule="auto"/>
        <w:ind w:left="425" w:firstLine="0"/>
        <w:jc w:val="both"/>
        <w:rPr>
          <w:rFonts w:cs="Arial"/>
          <w:iCs/>
          <w:szCs w:val="20"/>
          <w:lang w:eastAsia="en-US"/>
        </w:rPr>
      </w:pPr>
      <w:r w:rsidRPr="0052420E">
        <w:rPr>
          <w:rFonts w:cs="Arial"/>
          <w:iCs/>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77777777" w:rsidR="001D6D07" w:rsidRPr="00552315" w:rsidRDefault="001D6D07" w:rsidP="001D6D07">
      <w:pPr>
        <w:numPr>
          <w:ilvl w:val="1"/>
          <w:numId w:val="1"/>
        </w:numPr>
        <w:spacing w:before="120" w:after="120" w:line="276" w:lineRule="auto"/>
        <w:ind w:left="425" w:firstLine="0"/>
        <w:jc w:val="both"/>
        <w:rPr>
          <w:rFonts w:cs="Arial"/>
          <w:szCs w:val="20"/>
        </w:rPr>
      </w:pPr>
      <w:r w:rsidRPr="00552315">
        <w:rPr>
          <w:rFonts w:cs="Arial"/>
          <w:szCs w:val="20"/>
        </w:rPr>
        <w:t xml:space="preserve">Comunicar ao Fiscal do contrato, no prazo de 24 (vinte e quatro) horas, qualquer ocorrência anormal ou </w:t>
      </w:r>
      <w:r w:rsidRPr="00552315">
        <w:rPr>
          <w:rFonts w:cs="Arial"/>
          <w:color w:val="000000"/>
          <w:szCs w:val="20"/>
        </w:rPr>
        <w:t>acidente</w:t>
      </w:r>
      <w:r w:rsidRPr="00552315">
        <w:rPr>
          <w:rFonts w:cs="Arial"/>
          <w:szCs w:val="20"/>
        </w:rPr>
        <w:t xml:space="preserve"> que se verifique no local dos serviços.</w:t>
      </w:r>
    </w:p>
    <w:p w14:paraId="40D36C95" w14:textId="77777777" w:rsidR="001D6D07" w:rsidRPr="00552315" w:rsidRDefault="001D6D07" w:rsidP="00851E2F">
      <w:pPr>
        <w:numPr>
          <w:ilvl w:val="1"/>
          <w:numId w:val="1"/>
        </w:numPr>
        <w:spacing w:before="120" w:after="120" w:line="276" w:lineRule="auto"/>
        <w:ind w:left="425" w:firstLine="0"/>
        <w:jc w:val="both"/>
        <w:rPr>
          <w:rFonts w:cs="Arial"/>
          <w:color w:val="000000"/>
          <w:szCs w:val="20"/>
        </w:rPr>
      </w:pPr>
      <w:r w:rsidRPr="00552315">
        <w:rPr>
          <w:rFonts w:cs="Arial"/>
          <w:szCs w:val="20"/>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552315" w:rsidRDefault="001D6D07" w:rsidP="00851E2F">
      <w:pPr>
        <w:numPr>
          <w:ilvl w:val="1"/>
          <w:numId w:val="1"/>
        </w:numPr>
        <w:spacing w:before="120" w:after="120" w:line="276" w:lineRule="auto"/>
        <w:ind w:left="425" w:firstLine="0"/>
        <w:jc w:val="both"/>
        <w:rPr>
          <w:rFonts w:cs="Arial"/>
          <w:color w:val="000000"/>
          <w:szCs w:val="20"/>
        </w:rPr>
      </w:pPr>
      <w:r w:rsidRPr="00552315">
        <w:rPr>
          <w:rFonts w:cs="Arial"/>
          <w:szCs w:val="20"/>
        </w:rPr>
        <w:t>Paralisar, por determinação da Contratante, qualquer atividade que não esteja sendo executada de acordo com a boa técnica ou que ponha em risco a segurança de pessoas ou bens de terceiros.</w:t>
      </w:r>
    </w:p>
    <w:p w14:paraId="4AA42F38" w14:textId="120714C7" w:rsidR="001D6D07" w:rsidRPr="00552315" w:rsidRDefault="001D6D07" w:rsidP="00851E2F">
      <w:pPr>
        <w:numPr>
          <w:ilvl w:val="1"/>
          <w:numId w:val="1"/>
        </w:numPr>
        <w:spacing w:before="120" w:after="120" w:line="276" w:lineRule="auto"/>
        <w:ind w:left="425" w:firstLine="0"/>
        <w:jc w:val="both"/>
        <w:rPr>
          <w:rFonts w:cs="Arial"/>
          <w:color w:val="000000"/>
          <w:szCs w:val="20"/>
        </w:rPr>
      </w:pPr>
      <w:r w:rsidRPr="00552315">
        <w:rPr>
          <w:rFonts w:cs="Arial"/>
          <w:szCs w:val="20"/>
        </w:rPr>
        <w:t>Promover a guarda, manutenção e vigilância de materiais, ferramentas, e tudo o que for necessário à execução dos serviços, durante a vigência do contrato.</w:t>
      </w:r>
    </w:p>
    <w:p w14:paraId="42104800" w14:textId="77777777" w:rsidR="006F426A" w:rsidRPr="00552315" w:rsidRDefault="006F426A" w:rsidP="006F426A">
      <w:pPr>
        <w:numPr>
          <w:ilvl w:val="1"/>
          <w:numId w:val="1"/>
        </w:numPr>
        <w:spacing w:before="120" w:after="120" w:line="276" w:lineRule="auto"/>
        <w:ind w:left="425" w:firstLine="0"/>
        <w:jc w:val="both"/>
        <w:rPr>
          <w:rFonts w:cs="Arial"/>
          <w:szCs w:val="20"/>
        </w:rPr>
      </w:pPr>
      <w:r w:rsidRPr="00552315">
        <w:rPr>
          <w:rFonts w:cs="Arial"/>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552315" w:rsidRDefault="006F426A" w:rsidP="006F426A">
      <w:pPr>
        <w:numPr>
          <w:ilvl w:val="1"/>
          <w:numId w:val="1"/>
        </w:numPr>
        <w:spacing w:before="120" w:after="120" w:line="276" w:lineRule="auto"/>
        <w:ind w:left="425" w:firstLine="0"/>
        <w:jc w:val="both"/>
        <w:rPr>
          <w:rFonts w:cs="Arial"/>
          <w:szCs w:val="20"/>
        </w:rPr>
      </w:pPr>
      <w:r w:rsidRPr="00552315">
        <w:rPr>
          <w:rFonts w:cs="Arial"/>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552315" w:rsidRDefault="006F426A" w:rsidP="00851E2F">
      <w:pPr>
        <w:numPr>
          <w:ilvl w:val="1"/>
          <w:numId w:val="1"/>
        </w:numPr>
        <w:spacing w:before="120" w:after="120" w:line="276" w:lineRule="auto"/>
        <w:ind w:left="425" w:firstLine="0"/>
        <w:jc w:val="both"/>
        <w:rPr>
          <w:rFonts w:cs="Arial"/>
          <w:szCs w:val="20"/>
        </w:rPr>
      </w:pPr>
      <w:r w:rsidRPr="00552315">
        <w:rPr>
          <w:rFonts w:cs="Arial"/>
          <w:szCs w:val="20"/>
        </w:rPr>
        <w:t>Submeter previamente, por escrito, à Contratante, para análise e aprovação, quaisquer mudanças nos métodos executivos que fujam às especificações do memorial descritivo.</w:t>
      </w:r>
    </w:p>
    <w:p w14:paraId="2628376A" w14:textId="09F96075" w:rsidR="00DB206B" w:rsidRPr="00552315" w:rsidRDefault="00A36676" w:rsidP="00851E2F">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N</w:t>
      </w:r>
      <w:r w:rsidR="00DB206B" w:rsidRPr="00552315">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552315" w:rsidRDefault="00DB206B"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 </w:t>
      </w:r>
      <w:r w:rsidR="00A36676" w:rsidRPr="00552315">
        <w:rPr>
          <w:rFonts w:cs="Arial"/>
          <w:color w:val="000000"/>
          <w:szCs w:val="20"/>
        </w:rPr>
        <w:t>M</w:t>
      </w:r>
      <w:r w:rsidRPr="00552315">
        <w:rPr>
          <w:rFonts w:cs="Arial"/>
          <w:color w:val="000000"/>
          <w:szCs w:val="20"/>
        </w:rPr>
        <w:t>anter durante toda a vigência do contrato, em compatibilidade com as obrigações assumidas, todas as condições de habilitação e qualificação exigidas na licitação;</w:t>
      </w:r>
    </w:p>
    <w:p w14:paraId="0410D7EA" w14:textId="6A7F512D" w:rsidR="006F426A" w:rsidRPr="00552315" w:rsidRDefault="006F426A" w:rsidP="00851E2F">
      <w:pPr>
        <w:pStyle w:val="PargrafodaLista"/>
        <w:numPr>
          <w:ilvl w:val="1"/>
          <w:numId w:val="1"/>
        </w:numPr>
        <w:spacing w:before="120" w:after="120" w:line="276" w:lineRule="auto"/>
        <w:ind w:left="425" w:firstLine="0"/>
        <w:contextualSpacing w:val="0"/>
        <w:jc w:val="both"/>
        <w:rPr>
          <w:rFonts w:cs="Arial"/>
          <w:color w:val="000000"/>
          <w:szCs w:val="20"/>
        </w:rPr>
      </w:pPr>
      <w:r w:rsidRPr="00552315">
        <w:rPr>
          <w:rFonts w:cs="Arial"/>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552315">
        <w:rPr>
          <w:rFonts w:cs="Arial"/>
          <w:i/>
          <w:iCs/>
          <w:color w:val="000000" w:themeColor="text1"/>
          <w:szCs w:val="20"/>
        </w:rPr>
        <w:t>.</w:t>
      </w:r>
    </w:p>
    <w:p w14:paraId="64E3428F" w14:textId="77777777" w:rsidR="00133136" w:rsidRPr="00552315" w:rsidRDefault="001449A3"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G</w:t>
      </w:r>
      <w:r w:rsidR="00133136" w:rsidRPr="00552315">
        <w:rPr>
          <w:rFonts w:cs="Arial"/>
          <w:color w:val="000000"/>
          <w:szCs w:val="20"/>
        </w:rPr>
        <w:t>uardar sigilo sobre todas as informações obtidas em decorrência do cumprimento do contrato;</w:t>
      </w:r>
    </w:p>
    <w:p w14:paraId="2D89A960" w14:textId="670B18D1" w:rsidR="00DB206B" w:rsidRPr="00552315" w:rsidRDefault="00A36676" w:rsidP="00EE198A">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A</w:t>
      </w:r>
      <w:r w:rsidR="00DB206B" w:rsidRPr="00552315">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552315">
        <w:rPr>
          <w:rFonts w:cs="Arial"/>
          <w:color w:val="000000"/>
          <w:szCs w:val="20"/>
        </w:rPr>
        <w:t>d</w:t>
      </w:r>
      <w:r w:rsidR="00DB206B" w:rsidRPr="00552315">
        <w:rPr>
          <w:rFonts w:cs="Arial"/>
          <w:color w:val="000000"/>
          <w:szCs w:val="20"/>
        </w:rPr>
        <w:t>o objeto da licitação, exceto quando ocorrer algum dos eventos arrolados nos incisos do § 1º do art. 57 da Lei nº 8.666, de 1993.</w:t>
      </w:r>
    </w:p>
    <w:p w14:paraId="30A31AD5" w14:textId="127A7481" w:rsidR="001D6D07" w:rsidRPr="00552315" w:rsidRDefault="001D6D07" w:rsidP="00851E2F">
      <w:pPr>
        <w:numPr>
          <w:ilvl w:val="1"/>
          <w:numId w:val="1"/>
        </w:numPr>
        <w:spacing w:before="120" w:after="120" w:line="276" w:lineRule="auto"/>
        <w:ind w:left="425" w:firstLine="0"/>
        <w:jc w:val="both"/>
        <w:rPr>
          <w:rFonts w:cs="Arial"/>
          <w:color w:val="000000"/>
          <w:szCs w:val="20"/>
        </w:rPr>
      </w:pPr>
      <w:r w:rsidRPr="00552315">
        <w:rPr>
          <w:rFonts w:cs="Arial"/>
          <w:szCs w:val="20"/>
        </w:rPr>
        <w:t>Cumprir, além dos postulados legais vigentes de âmbito federal, estadual ou municipal, as normas de segurança da Contratante;</w:t>
      </w:r>
    </w:p>
    <w:p w14:paraId="7ED42165" w14:textId="6748CCEE" w:rsidR="001D6D07" w:rsidRPr="00552315" w:rsidRDefault="001D6D07" w:rsidP="001D6D07">
      <w:pPr>
        <w:numPr>
          <w:ilvl w:val="1"/>
          <w:numId w:val="1"/>
        </w:numPr>
        <w:spacing w:before="120" w:after="120" w:line="276" w:lineRule="auto"/>
        <w:ind w:left="425" w:firstLine="0"/>
        <w:jc w:val="both"/>
        <w:rPr>
          <w:rFonts w:cs="Arial"/>
          <w:szCs w:val="20"/>
        </w:rPr>
      </w:pPr>
      <w:r w:rsidRPr="00552315">
        <w:rPr>
          <w:rFonts w:cs="Arial"/>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5EF869B" w14:textId="309ABEA2" w:rsidR="006F426A" w:rsidRPr="00552315" w:rsidDel="00A5038D" w:rsidRDefault="006F426A" w:rsidP="006F426A">
      <w:pPr>
        <w:numPr>
          <w:ilvl w:val="1"/>
          <w:numId w:val="1"/>
        </w:numPr>
        <w:spacing w:before="120" w:after="120" w:line="276" w:lineRule="auto"/>
        <w:ind w:left="425" w:firstLine="0"/>
        <w:jc w:val="both"/>
        <w:rPr>
          <w:del w:id="815" w:author="Lucas Yasuyuki Koroku" w:date="2022-06-27T11:41:00Z"/>
          <w:rFonts w:cs="Arial"/>
          <w:szCs w:val="20"/>
        </w:rPr>
      </w:pPr>
      <w:del w:id="816" w:author="Lucas Yasuyuki Koroku" w:date="2022-06-27T11:41:00Z">
        <w:r w:rsidRPr="00552315" w:rsidDel="00A5038D">
          <w:rPr>
            <w:rFonts w:cs="Arial"/>
            <w:szCs w:val="20"/>
          </w:rPr>
          <w:delText>Assegurar à CONTRATANTE, em conformidade com o previsto no subitem 6.1, “a”</w:delText>
        </w:r>
        <w:r w:rsidR="00C82944" w:rsidDel="00A5038D">
          <w:rPr>
            <w:rFonts w:cs="Arial"/>
            <w:szCs w:val="20"/>
          </w:rPr>
          <w:delText xml:space="preserve"> </w:delText>
        </w:r>
        <w:r w:rsidRPr="00552315" w:rsidDel="00A5038D">
          <w:rPr>
            <w:rFonts w:cs="Arial"/>
            <w:szCs w:val="20"/>
          </w:rPr>
          <w:delText>e “b”, do Anexo VII – F da Instrução Normativa SEGES/MP nº 5, de 25/05/2017:</w:delText>
        </w:r>
      </w:del>
    </w:p>
    <w:p w14:paraId="59A2CECE" w14:textId="2417E6C0" w:rsidR="006F426A" w:rsidRPr="00552315" w:rsidDel="00A5038D" w:rsidRDefault="006F426A" w:rsidP="006F426A">
      <w:pPr>
        <w:numPr>
          <w:ilvl w:val="2"/>
          <w:numId w:val="1"/>
        </w:numPr>
        <w:spacing w:before="120" w:after="120" w:line="276" w:lineRule="auto"/>
        <w:jc w:val="both"/>
        <w:rPr>
          <w:del w:id="817" w:author="Lucas Yasuyuki Koroku" w:date="2022-06-27T11:41:00Z"/>
          <w:rFonts w:cs="Arial"/>
          <w:szCs w:val="20"/>
        </w:rPr>
      </w:pPr>
      <w:del w:id="818" w:author="Lucas Yasuyuki Koroku" w:date="2022-06-27T11:41:00Z">
        <w:r w:rsidRPr="00552315" w:rsidDel="00A5038D">
          <w:rPr>
            <w:rFonts w:cs="Arial"/>
            <w:szCs w:val="20"/>
          </w:rPr>
          <w:delTex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delText>
        </w:r>
      </w:del>
    </w:p>
    <w:p w14:paraId="3F40043E" w14:textId="3A5163D7" w:rsidR="006F426A" w:rsidRPr="00552315" w:rsidDel="00A5038D" w:rsidRDefault="006F426A" w:rsidP="006F426A">
      <w:pPr>
        <w:numPr>
          <w:ilvl w:val="2"/>
          <w:numId w:val="1"/>
        </w:numPr>
        <w:spacing w:before="120" w:after="120" w:line="276" w:lineRule="auto"/>
        <w:jc w:val="both"/>
        <w:rPr>
          <w:del w:id="819" w:author="Lucas Yasuyuki Koroku" w:date="2022-06-27T11:41:00Z"/>
          <w:rFonts w:cs="Arial"/>
          <w:szCs w:val="20"/>
        </w:rPr>
      </w:pPr>
      <w:del w:id="820" w:author="Lucas Yasuyuki Koroku" w:date="2022-06-27T11:41:00Z">
        <w:r w:rsidRPr="00552315" w:rsidDel="00A5038D">
          <w:rPr>
            <w:rFonts w:cs="Arial"/>
            <w:szCs w:val="20"/>
          </w:rPr>
          <w:delTex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delText>
        </w:r>
      </w:del>
    </w:p>
    <w:p w14:paraId="5FD73215" w14:textId="6922316D" w:rsidR="006F426A" w:rsidRPr="00552315" w:rsidDel="00A5038D" w:rsidRDefault="006F426A" w:rsidP="006F426A">
      <w:pPr>
        <w:numPr>
          <w:ilvl w:val="1"/>
          <w:numId w:val="1"/>
        </w:numPr>
        <w:spacing w:before="120" w:after="120" w:line="276" w:lineRule="auto"/>
        <w:ind w:left="425" w:firstLine="0"/>
        <w:jc w:val="both"/>
        <w:rPr>
          <w:del w:id="821" w:author="Lucas Yasuyuki Koroku" w:date="2022-06-27T11:42:00Z"/>
          <w:rFonts w:cs="Arial"/>
          <w:i/>
          <w:color w:val="FF0000"/>
          <w:szCs w:val="20"/>
        </w:rPr>
      </w:pPr>
      <w:del w:id="822" w:author="Lucas Yasuyuki Koroku" w:date="2022-06-27T11:42:00Z">
        <w:r w:rsidRPr="00552315" w:rsidDel="00A5038D">
          <w:rPr>
            <w:rFonts w:cs="Arial"/>
            <w:i/>
            <w:color w:val="FF0000"/>
            <w:szCs w:val="20"/>
          </w:rPr>
          <w:delText>Realizar a transição contratual com transferência de conhecimento, tecnologia e técnicas empregadas, sem perda de informações, podendo exigir, inclusive, a capacitação dos técnicos da contratante ou da nova empresa que continuará a execução dos serviços.</w:delText>
        </w:r>
      </w:del>
    </w:p>
    <w:p w14:paraId="37E06919" w14:textId="34611666" w:rsidR="002329EE" w:rsidRPr="00552315" w:rsidDel="00A5038D" w:rsidRDefault="002329EE" w:rsidP="002329EE">
      <w:pPr>
        <w:pStyle w:val="Citao"/>
        <w:rPr>
          <w:del w:id="823" w:author="Lucas Yasuyuki Koroku" w:date="2022-06-27T11:42:00Z"/>
          <w:rFonts w:cs="Arial"/>
          <w:color w:val="auto"/>
          <w:szCs w:val="20"/>
          <w:lang w:val="pt-BR"/>
        </w:rPr>
      </w:pPr>
      <w:del w:id="824" w:author="Lucas Yasuyuki Koroku" w:date="2022-06-27T11:42:00Z">
        <w:r w:rsidRPr="00552315" w:rsidDel="00A5038D">
          <w:rPr>
            <w:rFonts w:cs="Arial"/>
            <w:b/>
            <w:color w:val="auto"/>
            <w:szCs w:val="20"/>
            <w:lang w:val="pt-BR"/>
          </w:rPr>
          <w:delText xml:space="preserve">Nota explicativa: </w:delText>
        </w:r>
        <w:r w:rsidRPr="00552315" w:rsidDel="00A5038D">
          <w:rPr>
            <w:rFonts w:cs="Arial"/>
            <w:color w:val="auto"/>
            <w:szCs w:val="20"/>
          </w:rPr>
          <w:delText>Dispõe a IN nº 05/2017, ANEXO V, item 2.5, alínea e, que na contratação de serviços de natureza intelectual ou outro serviço que o órgão ou entidade identifique a necessidade, deverá ser estabelecida como obrigação da contratada realizar a transição contratual com transferência de conhecimento, tecnologia e técnicas empregadas, sem perda de informações, podendo exigir, inclusive, a capacitação dos técnicos da contratante ou da nova empresa que continuará a execução dos serviços.</w:delText>
        </w:r>
      </w:del>
    </w:p>
    <w:p w14:paraId="483CC36B" w14:textId="0BA51608" w:rsidR="006F426A" w:rsidDel="00A5038D" w:rsidRDefault="006F426A" w:rsidP="0087676D">
      <w:pPr>
        <w:spacing w:before="120" w:after="120" w:line="276" w:lineRule="auto"/>
        <w:ind w:left="425"/>
        <w:jc w:val="both"/>
        <w:rPr>
          <w:del w:id="825" w:author="Lucas Yasuyuki Koroku" w:date="2022-06-27T11:42:00Z"/>
          <w:rFonts w:cs="Arial"/>
          <w:color w:val="000000"/>
          <w:szCs w:val="20"/>
        </w:rPr>
      </w:pPr>
    </w:p>
    <w:p w14:paraId="5B71B075" w14:textId="79455B20" w:rsidR="00F2241A" w:rsidRPr="00AA49CF" w:rsidDel="00A5038D" w:rsidRDefault="00F2241A" w:rsidP="00F2241A">
      <w:pPr>
        <w:pStyle w:val="Citao"/>
        <w:rPr>
          <w:del w:id="826" w:author="Lucas Yasuyuki Koroku" w:date="2022-06-27T11:42:00Z"/>
          <w:rFonts w:cs="Arial"/>
          <w:i w:val="0"/>
          <w:iCs w:val="0"/>
          <w:szCs w:val="20"/>
        </w:rPr>
      </w:pPr>
      <w:del w:id="827" w:author="Lucas Yasuyuki Koroku" w:date="2022-06-27T11:42:00Z">
        <w:r w:rsidRPr="00DF028E" w:rsidDel="00A5038D">
          <w:rPr>
            <w:rFonts w:cs="Arial"/>
            <w:b/>
            <w:color w:val="auto"/>
            <w:szCs w:val="20"/>
            <w:highlight w:val="yellow"/>
          </w:rPr>
          <w:delText>Nota Explicativa:</w:delText>
        </w:r>
        <w:r w:rsidRPr="00DF028E" w:rsidDel="00A5038D">
          <w:rPr>
            <w:rFonts w:cs="Arial"/>
            <w:color w:val="auto"/>
            <w:szCs w:val="20"/>
            <w:highlight w:val="yellow"/>
          </w:rPr>
          <w:delText xml:space="preserve"> No caso de órgãos ou entidades públicas vinculados ao Ministério da Economia, considerada a edição da Portaria ME n° 1.144, de 3 de fevereiro de 2021, que disciplina os procedimentos e as rotinas para prevenção do nepotismo e responsabilização das suas ocorrências no âmbito daquele Ministério, necessário incluir, nesse item, subitem com o seguinte teor: “.x. Apresentar as declarações firmadas pelo</w:delText>
        </w:r>
        <w:r w:rsidRPr="00DF028E" w:rsidDel="00A5038D">
          <w:rPr>
            <w:rFonts w:cs="Arial"/>
            <w:color w:val="auto"/>
            <w:szCs w:val="20"/>
            <w:highlight w:val="yellow"/>
            <w:lang w:val="pt-BR"/>
          </w:rPr>
          <w:delText>s</w:delText>
        </w:r>
        <w:r w:rsidRPr="00DF028E" w:rsidDel="00A5038D">
          <w:rPr>
            <w:rFonts w:cs="Arial"/>
            <w:color w:val="auto"/>
            <w:szCs w:val="20"/>
            <w:highlight w:val="yellow"/>
          </w:rPr>
          <w:delText xml:space="preserve"> terceirizados indicados aos postos de serviços contratados, em conformidade com o artigo 5°, inciso I, da Portaria ME n° 1.144, de 3 de fevereiro de 2021, atestando ausência de relação familiar ou de parentesco que importe a prática de nepotismo, nos termos do disposto no inciso II do artigo 2° daquele normativo.”</w:delText>
        </w:r>
      </w:del>
    </w:p>
    <w:p w14:paraId="3EF86CC6" w14:textId="74C5CE76" w:rsidR="00F2241A" w:rsidRPr="00552315" w:rsidDel="00A5038D" w:rsidRDefault="00F2241A" w:rsidP="0087676D">
      <w:pPr>
        <w:spacing w:before="120" w:after="120" w:line="276" w:lineRule="auto"/>
        <w:ind w:left="425"/>
        <w:jc w:val="both"/>
        <w:rPr>
          <w:del w:id="828" w:author="Lucas Yasuyuki Koroku" w:date="2022-06-27T11:42:00Z"/>
          <w:rFonts w:cs="Arial"/>
          <w:color w:val="000000"/>
          <w:szCs w:val="20"/>
        </w:rPr>
      </w:pPr>
    </w:p>
    <w:p w14:paraId="79AA541F" w14:textId="3EC07C1B" w:rsidR="00014743" w:rsidRPr="00552315" w:rsidDel="00A5038D" w:rsidRDefault="00014743" w:rsidP="00014743">
      <w:pPr>
        <w:pStyle w:val="Citao"/>
        <w:rPr>
          <w:del w:id="829" w:author="Lucas Yasuyuki Koroku" w:date="2022-06-27T11:42:00Z"/>
          <w:rFonts w:cs="Arial"/>
          <w:szCs w:val="20"/>
        </w:rPr>
      </w:pPr>
      <w:del w:id="830" w:author="Lucas Yasuyuki Koroku" w:date="2022-06-27T11:42:00Z">
        <w:r w:rsidRPr="00552315" w:rsidDel="00A5038D">
          <w:rPr>
            <w:rFonts w:cs="Arial"/>
            <w:b/>
            <w:szCs w:val="20"/>
          </w:rPr>
          <w:delText>Nota explicativa</w:delText>
        </w:r>
        <w:r w:rsidDel="00A5038D">
          <w:rPr>
            <w:rFonts w:cs="Arial"/>
            <w:b/>
            <w:szCs w:val="20"/>
            <w:lang w:val="pt-BR"/>
          </w:rPr>
          <w:delText xml:space="preserve"> 1</w:delText>
        </w:r>
        <w:r w:rsidRPr="00552315" w:rsidDel="00A5038D">
          <w:rPr>
            <w:rFonts w:cs="Arial"/>
            <w:b/>
            <w:szCs w:val="20"/>
          </w:rPr>
          <w:delText>:</w:delText>
        </w:r>
        <w:r w:rsidDel="00A5038D">
          <w:rPr>
            <w:rFonts w:cs="Arial"/>
            <w:szCs w:val="20"/>
            <w:lang w:val="pt-BR"/>
          </w:rPr>
          <w:delText xml:space="preserve"> </w:delText>
        </w:r>
        <w:r w:rsidRPr="00101109" w:rsidDel="00A5038D">
          <w:rPr>
            <w:rFonts w:cs="Arial"/>
            <w:szCs w:val="20"/>
          </w:rPr>
          <w:delText>As cláusulas acima são meramente indicativas. Pode ser necessário que se suprimam algumas das obrigações ou se arrolem outras, conforme as peculiaridades do órgão e as especificações do serviço a ser executado.</w:delText>
        </w:r>
      </w:del>
    </w:p>
    <w:p w14:paraId="4B6EAF14" w14:textId="18821330" w:rsidR="006216CD" w:rsidRPr="00485453" w:rsidDel="00A5038D" w:rsidRDefault="006216CD" w:rsidP="006216CD">
      <w:pPr>
        <w:pStyle w:val="Citao"/>
        <w:rPr>
          <w:del w:id="831" w:author="Lucas Yasuyuki Koroku" w:date="2022-06-27T11:42:00Z"/>
          <w:rFonts w:cs="Arial"/>
          <w:lang w:val="pt-BR"/>
        </w:rPr>
      </w:pPr>
      <w:del w:id="832" w:author="Lucas Yasuyuki Koroku" w:date="2022-06-27T11:42:00Z">
        <w:r w:rsidRPr="00485453" w:rsidDel="00A5038D">
          <w:rPr>
            <w:rFonts w:cs="Arial"/>
            <w:b/>
          </w:rPr>
          <w:delText xml:space="preserve">Nota Explicativa </w:delText>
        </w:r>
        <w:r w:rsidRPr="00485453" w:rsidDel="00A5038D">
          <w:rPr>
            <w:rFonts w:cs="Arial"/>
            <w:b/>
            <w:lang w:val="pt-BR"/>
          </w:rPr>
          <w:delText>2</w:delText>
        </w:r>
        <w:r w:rsidRPr="00485453" w:rsidDel="00A5038D">
          <w:rPr>
            <w:rFonts w:cs="Arial"/>
          </w:rPr>
          <w:delText xml:space="preserve">: O gestor deve verificar se há algum critério de sustentabilidade que se enquadre como obrigação da contratada, como, por exemplo, a necessidade de recolhimento de resíduos decorrentes da contratação, para fins de sua destinação final ambientalmente adequada. </w:delText>
        </w:r>
        <w:r w:rsidRPr="00485453" w:rsidDel="00A5038D">
          <w:rPr>
            <w:rFonts w:cs="Arial"/>
            <w:lang w:val="pt-BR"/>
          </w:rPr>
          <w:delText xml:space="preserve">Em existindo, deve ser incluída nas obrigações desta cláusula. </w:delText>
        </w:r>
        <w:r w:rsidRPr="00485453" w:rsidDel="00A5038D">
          <w:rPr>
            <w:rFonts w:cs="Arial"/>
          </w:rPr>
          <w:delText xml:space="preserve">Para tanto, consulte-se o Guia Nacional de Contratações Sustentáveis </w:delText>
        </w:r>
        <w:r w:rsidRPr="00F937D1" w:rsidDel="00A5038D">
          <w:rPr>
            <w:rFonts w:cs="Arial"/>
            <w:lang w:val="pt-BR"/>
          </w:rPr>
          <w:delText>da Advocacia-Geral da União.</w:delText>
        </w:r>
      </w:del>
    </w:p>
    <w:p w14:paraId="009E13EA" w14:textId="5126E889" w:rsidR="006216CD" w:rsidRPr="000927C2" w:rsidDel="00A5038D" w:rsidRDefault="006216CD" w:rsidP="00756ED3">
      <w:pPr>
        <w:rPr>
          <w:del w:id="833" w:author="Lucas Yasuyuki Koroku" w:date="2022-06-27T11:42:00Z"/>
        </w:rPr>
      </w:pPr>
    </w:p>
    <w:p w14:paraId="7E36C99E" w14:textId="77777777" w:rsidR="00E014B9" w:rsidRPr="00552315" w:rsidRDefault="00E014B9" w:rsidP="006F426A">
      <w:pPr>
        <w:pStyle w:val="Nivel1"/>
        <w:rPr>
          <w:rFonts w:cs="Arial"/>
        </w:rPr>
      </w:pPr>
      <w:r w:rsidRPr="00552315">
        <w:rPr>
          <w:rFonts w:cs="Arial"/>
        </w:rPr>
        <w:t xml:space="preserve">DA SUBCONTRATAÇÃO  </w:t>
      </w:r>
    </w:p>
    <w:p w14:paraId="16E1AC62" w14:textId="434D4DD8" w:rsidR="00E014B9" w:rsidRPr="00552315" w:rsidDel="00A5038D" w:rsidRDefault="00E014B9" w:rsidP="00E014B9">
      <w:pPr>
        <w:pStyle w:val="SombreamentoMdio1-nfase31"/>
        <w:rPr>
          <w:del w:id="834" w:author="Lucas Yasuyuki Koroku" w:date="2022-06-27T11:42:00Z"/>
          <w:rFonts w:ascii="Arial" w:hAnsi="Arial" w:cs="Arial"/>
          <w:szCs w:val="20"/>
          <w:lang w:val="x-none" w:eastAsia="en-US"/>
        </w:rPr>
      </w:pPr>
      <w:del w:id="835" w:author="Lucas Yasuyuki Koroku" w:date="2022-06-27T11:42:00Z">
        <w:r w:rsidRPr="00552315" w:rsidDel="00A5038D">
          <w:rPr>
            <w:rFonts w:ascii="Arial" w:hAnsi="Arial" w:cs="Arial"/>
            <w:b/>
            <w:szCs w:val="20"/>
            <w:lang w:val="x-none" w:eastAsia="en-US"/>
          </w:rPr>
          <w:delText xml:space="preserve">Nota Explicativa: </w:delText>
        </w:r>
        <w:r w:rsidRPr="00552315" w:rsidDel="00A5038D">
          <w:rPr>
            <w:rFonts w:ascii="Arial" w:hAnsi="Arial" w:cs="Arial"/>
            <w:szCs w:val="20"/>
            <w:lang w:val="x-none" w:eastAsia="en-US"/>
          </w:rPr>
          <w:delText>Dispõe a Lei nº 8.666/93, em seu art. 72, que a Contratada, na execução do contrato, sem prejuízo das responsabilidades contratuais e legais, poderá subcontratar partes do serviço ou fornecimento, até o limite admitido, em cada caso, pela Administração. A subcontratação, desde que prevista no instrumento convocatório, possibilita que terceiro, que não participou do certame licitatório, realize parte do objeto.</w:delText>
        </w:r>
      </w:del>
    </w:p>
    <w:p w14:paraId="077B456C" w14:textId="4A32A51B" w:rsidR="00C56E4D" w:rsidRPr="00D46479" w:rsidDel="00A5038D" w:rsidRDefault="00E014B9" w:rsidP="00C56E4D">
      <w:pPr>
        <w:pStyle w:val="SombreamentoMdio1-nfase31"/>
        <w:rPr>
          <w:del w:id="836" w:author="Lucas Yasuyuki Koroku" w:date="2022-06-27T11:42:00Z"/>
          <w:rFonts w:ascii="Arial" w:hAnsi="Arial" w:cs="Arial"/>
          <w:szCs w:val="20"/>
          <w:highlight w:val="yellow"/>
          <w:lang w:val="x-none" w:eastAsia="en-US"/>
        </w:rPr>
      </w:pPr>
      <w:del w:id="837" w:author="Lucas Yasuyuki Koroku" w:date="2022-06-27T11:42:00Z">
        <w:r w:rsidRPr="00D46479" w:rsidDel="00A5038D">
          <w:rPr>
            <w:rFonts w:ascii="Arial" w:hAnsi="Arial" w:cs="Arial"/>
            <w:szCs w:val="20"/>
            <w:highlight w:val="yellow"/>
            <w:lang w:val="x-none" w:eastAsia="en-US"/>
          </w:rPr>
          <w:delText>À Administração contratante cabe, exercitando a previsão do edital, autorizar a subcontratação.</w:delText>
        </w:r>
        <w:r w:rsidR="00C56E4D" w:rsidRPr="00D46479" w:rsidDel="00A5038D">
          <w:rPr>
            <w:rFonts w:ascii="Arial" w:hAnsi="Arial" w:cs="Arial"/>
            <w:szCs w:val="20"/>
            <w:highlight w:val="yellow"/>
            <w:lang w:eastAsia="en-US"/>
          </w:rPr>
          <w:delText>,</w:delText>
        </w:r>
        <w:r w:rsidRPr="00D46479" w:rsidDel="00A5038D">
          <w:rPr>
            <w:rFonts w:ascii="Arial" w:hAnsi="Arial" w:cs="Arial"/>
            <w:szCs w:val="20"/>
            <w:highlight w:val="yellow"/>
            <w:lang w:val="x-none" w:eastAsia="en-US"/>
          </w:rPr>
          <w:delText xml:space="preserve"> </w:delText>
        </w:r>
        <w:r w:rsidR="00C56E4D" w:rsidRPr="00D46479" w:rsidDel="00A5038D">
          <w:rPr>
            <w:rFonts w:ascii="Arial" w:hAnsi="Arial" w:cs="Arial"/>
            <w:szCs w:val="20"/>
            <w:highlight w:val="yellow"/>
            <w:lang w:val="x-none" w:eastAsia="en-US"/>
          </w:rPr>
          <w:delText xml:space="preserve">mediante ato motivado, </w:delText>
        </w:r>
        <w:r w:rsidR="00C56E4D" w:rsidRPr="00D46479" w:rsidDel="00A5038D">
          <w:rPr>
            <w:rFonts w:ascii="Arial" w:hAnsi="Arial" w:cs="Arial"/>
            <w:szCs w:val="20"/>
            <w:highlight w:val="yellow"/>
            <w:lang w:eastAsia="en-US"/>
          </w:rPr>
          <w:delText>comprovando</w:delText>
        </w:r>
        <w:r w:rsidR="00C56E4D" w:rsidRPr="00D46479" w:rsidDel="00A5038D">
          <w:rPr>
            <w:rFonts w:ascii="Arial" w:hAnsi="Arial" w:cs="Arial"/>
            <w:szCs w:val="20"/>
            <w:highlight w:val="yellow"/>
            <w:lang w:val="x-none" w:eastAsia="en-US"/>
          </w:rPr>
          <w:delText xml:space="preserve"> que atende às recomendações do Termo de Referência e convém à consecução das finalidades do contrato. Caso admitida, cabe ao Termo de Referência estabelecer com detalhamento seus limites e condições</w:delText>
        </w:r>
      </w:del>
    </w:p>
    <w:p w14:paraId="50FE9449" w14:textId="5CD84FD8" w:rsidR="00E014B9" w:rsidRPr="00552315" w:rsidDel="00A5038D" w:rsidRDefault="00C56E4D" w:rsidP="00E014B9">
      <w:pPr>
        <w:pStyle w:val="SombreamentoMdio1-nfase31"/>
        <w:rPr>
          <w:del w:id="838" w:author="Lucas Yasuyuki Koroku" w:date="2022-06-27T11:42:00Z"/>
          <w:rFonts w:ascii="Arial" w:hAnsi="Arial" w:cs="Arial"/>
          <w:szCs w:val="20"/>
          <w:lang w:val="x-none" w:eastAsia="en-US"/>
        </w:rPr>
      </w:pPr>
      <w:del w:id="839" w:author="Lucas Yasuyuki Koroku" w:date="2022-06-27T11:42:00Z">
        <w:r w:rsidRPr="00D46479" w:rsidDel="00A5038D">
          <w:rPr>
            <w:rFonts w:ascii="Arial" w:hAnsi="Arial" w:cs="Arial"/>
            <w:szCs w:val="20"/>
            <w:highlight w:val="yellow"/>
            <w:lang w:eastAsia="en-US"/>
          </w:rPr>
          <w:delText xml:space="preserve">Registre-se que, conforme Acórdão TCU 2679/2018-Plenário, “os serviços cuja comprovação for exigida por atestados para fins de habilitação não podem ser subcontratados”. </w:delText>
        </w:r>
        <w:r w:rsidR="00E014B9" w:rsidRPr="00D46479" w:rsidDel="00A5038D">
          <w:rPr>
            <w:rFonts w:ascii="Arial" w:hAnsi="Arial" w:cs="Arial"/>
            <w:szCs w:val="20"/>
            <w:highlight w:val="yellow"/>
            <w:lang w:val="x-none" w:eastAsia="en-US"/>
          </w:rPr>
          <w:delText>A redação que segue é meramente ilustrativa e contempla a vedação à subcontratação, assim como a subcontratação parcial do objeto.</w:delText>
        </w:r>
        <w:r w:rsidR="00E014B9" w:rsidRPr="00552315" w:rsidDel="00A5038D">
          <w:rPr>
            <w:rFonts w:ascii="Arial" w:hAnsi="Arial" w:cs="Arial"/>
            <w:szCs w:val="20"/>
            <w:lang w:val="x-none" w:eastAsia="en-US"/>
          </w:rPr>
          <w:delText xml:space="preserve"> </w:delText>
        </w:r>
      </w:del>
    </w:p>
    <w:p w14:paraId="18C98872" w14:textId="77777777" w:rsidR="00A5038D" w:rsidRPr="00A736B0" w:rsidRDefault="00A5038D">
      <w:pPr>
        <w:numPr>
          <w:ilvl w:val="1"/>
          <w:numId w:val="1"/>
        </w:numPr>
        <w:spacing w:before="120" w:after="120" w:line="276" w:lineRule="auto"/>
        <w:ind w:left="425" w:firstLine="0"/>
        <w:jc w:val="both"/>
        <w:rPr>
          <w:ins w:id="840" w:author="Lucas Yasuyuki Koroku" w:date="2022-06-27T11:42:00Z"/>
          <w:rFonts w:cs="Arial"/>
        </w:rPr>
        <w:pPrChange w:id="841" w:author="Lucas Yasuyuki Koroku" w:date="2022-06-27T17:20:00Z">
          <w:pPr>
            <w:pStyle w:val="Nivel1"/>
            <w:numPr>
              <w:ilvl w:val="1"/>
            </w:numPr>
            <w:spacing w:after="120"/>
            <w:ind w:left="716" w:hanging="432"/>
          </w:pPr>
        </w:pPrChange>
      </w:pPr>
      <w:ins w:id="842" w:author="Lucas Yasuyuki Koroku" w:date="2022-06-27T11:42:00Z">
        <w:r w:rsidRPr="00A736B0">
          <w:rPr>
            <w:rFonts w:cs="Arial"/>
          </w:rPr>
          <w:t>Não será admitida a subcontratação do objeto licitatório.</w:t>
        </w:r>
      </w:ins>
    </w:p>
    <w:p w14:paraId="0520954A" w14:textId="3E5D3510" w:rsidR="00E014B9" w:rsidRPr="00552315" w:rsidDel="00A5038D" w:rsidRDefault="00E014B9" w:rsidP="006F426A">
      <w:pPr>
        <w:pStyle w:val="Nivel1"/>
        <w:numPr>
          <w:ilvl w:val="1"/>
          <w:numId w:val="1"/>
        </w:numPr>
        <w:spacing w:after="120"/>
        <w:rPr>
          <w:del w:id="843" w:author="Lucas Yasuyuki Koroku" w:date="2022-06-27T11:42:00Z"/>
          <w:rFonts w:cs="Arial"/>
          <w:b w:val="0"/>
          <w:i/>
          <w:color w:val="FF0000"/>
        </w:rPr>
      </w:pPr>
      <w:del w:id="844" w:author="Lucas Yasuyuki Koroku" w:date="2022-06-27T11:42:00Z">
        <w:r w:rsidRPr="00552315" w:rsidDel="00A5038D">
          <w:rPr>
            <w:rFonts w:cs="Arial"/>
            <w:b w:val="0"/>
            <w:i/>
            <w:color w:val="FF0000"/>
          </w:rPr>
          <w:delText>Não será admitida a subcontratação do objeto licitatório.</w:delText>
        </w:r>
      </w:del>
    </w:p>
    <w:p w14:paraId="4E0BDF98" w14:textId="06844AE5" w:rsidR="00E014B9" w:rsidRPr="00552315" w:rsidDel="00A5038D" w:rsidRDefault="00E014B9" w:rsidP="00E014B9">
      <w:pPr>
        <w:tabs>
          <w:tab w:val="left" w:pos="0"/>
        </w:tabs>
        <w:spacing w:before="120" w:after="120" w:line="276" w:lineRule="auto"/>
        <w:ind w:left="425"/>
        <w:jc w:val="both"/>
        <w:rPr>
          <w:del w:id="845" w:author="Lucas Yasuyuki Koroku" w:date="2022-06-27T11:42:00Z"/>
          <w:rFonts w:cs="Arial"/>
          <w:i/>
          <w:color w:val="FF0000"/>
          <w:szCs w:val="20"/>
        </w:rPr>
      </w:pPr>
      <w:del w:id="846" w:author="Lucas Yasuyuki Koroku" w:date="2022-06-27T11:42:00Z">
        <w:r w:rsidRPr="00552315" w:rsidDel="00A5038D">
          <w:rPr>
            <w:rFonts w:cs="Arial"/>
            <w:i/>
            <w:color w:val="FF0000"/>
            <w:szCs w:val="20"/>
          </w:rPr>
          <w:delText>Ou</w:delText>
        </w:r>
      </w:del>
    </w:p>
    <w:p w14:paraId="1EFEA0CE" w14:textId="1C39DFA0" w:rsidR="00F2241A" w:rsidRPr="00F2241A" w:rsidDel="00A5038D" w:rsidRDefault="00F2241A" w:rsidP="00F2241A">
      <w:pPr>
        <w:pStyle w:val="PargrafodaLista"/>
        <w:numPr>
          <w:ilvl w:val="0"/>
          <w:numId w:val="5"/>
        </w:numPr>
        <w:spacing w:before="120" w:after="120" w:line="276" w:lineRule="auto"/>
        <w:contextualSpacing w:val="0"/>
        <w:jc w:val="both"/>
        <w:rPr>
          <w:del w:id="847" w:author="Lucas Yasuyuki Koroku" w:date="2022-06-27T11:42:00Z"/>
          <w:rFonts w:cs="Arial"/>
          <w:i/>
          <w:vanish/>
          <w:color w:val="FF0000"/>
          <w:szCs w:val="20"/>
        </w:rPr>
      </w:pPr>
    </w:p>
    <w:p w14:paraId="28C33DC3" w14:textId="7344CBF2" w:rsidR="00F2241A" w:rsidRPr="00F2241A" w:rsidDel="00A5038D" w:rsidRDefault="00F2241A" w:rsidP="00F2241A">
      <w:pPr>
        <w:pStyle w:val="PargrafodaLista"/>
        <w:numPr>
          <w:ilvl w:val="0"/>
          <w:numId w:val="5"/>
        </w:numPr>
        <w:spacing w:before="120" w:after="120" w:line="276" w:lineRule="auto"/>
        <w:contextualSpacing w:val="0"/>
        <w:jc w:val="both"/>
        <w:rPr>
          <w:del w:id="848" w:author="Lucas Yasuyuki Koroku" w:date="2022-06-27T11:42:00Z"/>
          <w:rFonts w:cs="Arial"/>
          <w:i/>
          <w:vanish/>
          <w:color w:val="FF0000"/>
          <w:szCs w:val="20"/>
        </w:rPr>
      </w:pPr>
    </w:p>
    <w:p w14:paraId="6075139F" w14:textId="3151066A" w:rsidR="00F2241A" w:rsidRPr="00F2241A" w:rsidDel="00A5038D" w:rsidRDefault="00F2241A" w:rsidP="00F2241A">
      <w:pPr>
        <w:pStyle w:val="PargrafodaLista"/>
        <w:numPr>
          <w:ilvl w:val="0"/>
          <w:numId w:val="5"/>
        </w:numPr>
        <w:spacing w:before="120" w:after="120" w:line="276" w:lineRule="auto"/>
        <w:contextualSpacing w:val="0"/>
        <w:jc w:val="both"/>
        <w:rPr>
          <w:del w:id="849" w:author="Lucas Yasuyuki Koroku" w:date="2022-06-27T11:42:00Z"/>
          <w:rFonts w:cs="Arial"/>
          <w:i/>
          <w:vanish/>
          <w:color w:val="FF0000"/>
          <w:szCs w:val="20"/>
        </w:rPr>
      </w:pPr>
    </w:p>
    <w:p w14:paraId="4589F667" w14:textId="0C6FE1F5" w:rsidR="00F2241A" w:rsidRPr="00F2241A" w:rsidDel="00A5038D" w:rsidRDefault="00F2241A" w:rsidP="00F2241A">
      <w:pPr>
        <w:pStyle w:val="PargrafodaLista"/>
        <w:numPr>
          <w:ilvl w:val="0"/>
          <w:numId w:val="5"/>
        </w:numPr>
        <w:spacing w:before="120" w:after="120" w:line="276" w:lineRule="auto"/>
        <w:contextualSpacing w:val="0"/>
        <w:jc w:val="both"/>
        <w:rPr>
          <w:del w:id="850" w:author="Lucas Yasuyuki Koroku" w:date="2022-06-27T11:42:00Z"/>
          <w:rFonts w:cs="Arial"/>
          <w:i/>
          <w:vanish/>
          <w:color w:val="FF0000"/>
          <w:szCs w:val="20"/>
        </w:rPr>
      </w:pPr>
    </w:p>
    <w:p w14:paraId="27B882E8" w14:textId="3B3C387D" w:rsidR="00F2241A" w:rsidRPr="00F2241A" w:rsidDel="00A5038D" w:rsidRDefault="00F2241A" w:rsidP="00F2241A">
      <w:pPr>
        <w:pStyle w:val="PargrafodaLista"/>
        <w:numPr>
          <w:ilvl w:val="0"/>
          <w:numId w:val="5"/>
        </w:numPr>
        <w:spacing w:before="120" w:after="120" w:line="276" w:lineRule="auto"/>
        <w:contextualSpacing w:val="0"/>
        <w:jc w:val="both"/>
        <w:rPr>
          <w:del w:id="851" w:author="Lucas Yasuyuki Koroku" w:date="2022-06-27T11:42:00Z"/>
          <w:rFonts w:cs="Arial"/>
          <w:i/>
          <w:vanish/>
          <w:color w:val="FF0000"/>
          <w:szCs w:val="20"/>
        </w:rPr>
      </w:pPr>
    </w:p>
    <w:p w14:paraId="6E881E86" w14:textId="104FEE00" w:rsidR="00F2241A" w:rsidRPr="00F2241A" w:rsidDel="00A5038D" w:rsidRDefault="00F2241A" w:rsidP="00F2241A">
      <w:pPr>
        <w:pStyle w:val="PargrafodaLista"/>
        <w:numPr>
          <w:ilvl w:val="0"/>
          <w:numId w:val="5"/>
        </w:numPr>
        <w:spacing w:before="120" w:after="120" w:line="276" w:lineRule="auto"/>
        <w:contextualSpacing w:val="0"/>
        <w:jc w:val="both"/>
        <w:rPr>
          <w:del w:id="852" w:author="Lucas Yasuyuki Koroku" w:date="2022-06-27T11:42:00Z"/>
          <w:rFonts w:cs="Arial"/>
          <w:i/>
          <w:vanish/>
          <w:color w:val="FF0000"/>
          <w:szCs w:val="20"/>
        </w:rPr>
      </w:pPr>
    </w:p>
    <w:p w14:paraId="154FABB9" w14:textId="383E3708" w:rsidR="00E014B9" w:rsidRPr="00552315" w:rsidDel="00A5038D" w:rsidRDefault="00E014B9" w:rsidP="00F2241A">
      <w:pPr>
        <w:numPr>
          <w:ilvl w:val="1"/>
          <w:numId w:val="5"/>
        </w:numPr>
        <w:tabs>
          <w:tab w:val="clear" w:pos="0"/>
          <w:tab w:val="num" w:pos="425"/>
        </w:tabs>
        <w:spacing w:before="120" w:after="120" w:line="276" w:lineRule="auto"/>
        <w:ind w:left="857"/>
        <w:jc w:val="both"/>
        <w:rPr>
          <w:del w:id="853" w:author="Lucas Yasuyuki Koroku" w:date="2022-06-27T11:42:00Z"/>
          <w:rFonts w:cs="Arial"/>
          <w:i/>
          <w:color w:val="FF0000"/>
          <w:szCs w:val="20"/>
        </w:rPr>
      </w:pPr>
      <w:del w:id="854" w:author="Lucas Yasuyuki Koroku" w:date="2022-06-27T11:42:00Z">
        <w:r w:rsidRPr="00552315" w:rsidDel="00A5038D">
          <w:rPr>
            <w:rFonts w:cs="Arial"/>
            <w:i/>
            <w:color w:val="FF0000"/>
            <w:szCs w:val="20"/>
          </w:rPr>
          <w:delText>É permitida a subcontratação parcial do objeto, até o limite de ......%(..... por cento) do valor total do contrato, nas seguintes condições:</w:delText>
        </w:r>
      </w:del>
    </w:p>
    <w:p w14:paraId="2C7BA6CF" w14:textId="7F143651" w:rsidR="00E014B9" w:rsidRPr="00552315" w:rsidDel="00A5038D" w:rsidRDefault="00E014B9" w:rsidP="00864E77">
      <w:pPr>
        <w:numPr>
          <w:ilvl w:val="2"/>
          <w:numId w:val="5"/>
        </w:numPr>
        <w:spacing w:before="120" w:after="120" w:line="276" w:lineRule="auto"/>
        <w:ind w:left="1134" w:firstLine="0"/>
        <w:jc w:val="both"/>
        <w:rPr>
          <w:del w:id="855" w:author="Lucas Yasuyuki Koroku" w:date="2022-06-27T11:42:00Z"/>
          <w:rFonts w:cs="Arial"/>
          <w:i/>
          <w:color w:val="FF0000"/>
          <w:szCs w:val="20"/>
        </w:rPr>
      </w:pPr>
      <w:del w:id="856" w:author="Lucas Yasuyuki Koroku" w:date="2022-06-27T11:42:00Z">
        <w:r w:rsidRPr="00552315" w:rsidDel="00A5038D">
          <w:rPr>
            <w:rFonts w:cs="Arial"/>
            <w:i/>
            <w:color w:val="FF0000"/>
            <w:szCs w:val="20"/>
          </w:rPr>
          <w:delText xml:space="preserve">É vedada a </w:delText>
        </w:r>
        <w:r w:rsidR="006216CD" w:rsidRPr="00D46479" w:rsidDel="00A5038D">
          <w:rPr>
            <w:rFonts w:cs="Arial"/>
            <w:i/>
            <w:color w:val="FF0000"/>
            <w:szCs w:val="20"/>
            <w:highlight w:val="yellow"/>
          </w:rPr>
          <w:delText>subcontratação</w:delText>
        </w:r>
        <w:r w:rsidRPr="00552315" w:rsidDel="00A5038D">
          <w:rPr>
            <w:rFonts w:cs="Arial"/>
            <w:i/>
            <w:color w:val="FF0000"/>
            <w:szCs w:val="20"/>
          </w:rPr>
          <w:delText xml:space="preserve"> completa ou da parcela principal da obrigação</w:delText>
        </w:r>
      </w:del>
    </w:p>
    <w:p w14:paraId="1EBB1B6F" w14:textId="4574B50A" w:rsidR="00E014B9" w:rsidRPr="00552315" w:rsidDel="00A5038D" w:rsidRDefault="00E014B9" w:rsidP="00864E77">
      <w:pPr>
        <w:numPr>
          <w:ilvl w:val="2"/>
          <w:numId w:val="5"/>
        </w:numPr>
        <w:spacing w:before="120" w:after="120" w:line="276" w:lineRule="auto"/>
        <w:ind w:left="1134" w:firstLine="0"/>
        <w:jc w:val="both"/>
        <w:rPr>
          <w:del w:id="857" w:author="Lucas Yasuyuki Koroku" w:date="2022-06-27T11:42:00Z"/>
          <w:rFonts w:cs="Arial"/>
          <w:i/>
          <w:color w:val="FF0000"/>
          <w:szCs w:val="20"/>
        </w:rPr>
      </w:pPr>
      <w:del w:id="858" w:author="Lucas Yasuyuki Koroku" w:date="2022-06-27T11:42:00Z">
        <w:r w:rsidRPr="00552315" w:rsidDel="00A5038D">
          <w:rPr>
            <w:rFonts w:cs="Arial"/>
            <w:i/>
            <w:color w:val="FF0000"/>
            <w:szCs w:val="20"/>
          </w:rPr>
          <w:delText>...</w:delText>
        </w:r>
      </w:del>
    </w:p>
    <w:p w14:paraId="0B1828B3" w14:textId="295224F7" w:rsidR="00E014B9" w:rsidRPr="00552315" w:rsidDel="00A5038D" w:rsidRDefault="00E014B9" w:rsidP="00864E77">
      <w:pPr>
        <w:numPr>
          <w:ilvl w:val="2"/>
          <w:numId w:val="5"/>
        </w:numPr>
        <w:spacing w:before="120" w:after="120" w:line="276" w:lineRule="auto"/>
        <w:ind w:left="1134" w:firstLine="0"/>
        <w:jc w:val="both"/>
        <w:rPr>
          <w:del w:id="859" w:author="Lucas Yasuyuki Koroku" w:date="2022-06-27T11:42:00Z"/>
          <w:rFonts w:cs="Arial"/>
          <w:i/>
          <w:color w:val="FF0000"/>
          <w:szCs w:val="20"/>
        </w:rPr>
      </w:pPr>
      <w:del w:id="860" w:author="Lucas Yasuyuki Koroku" w:date="2022-06-27T11:42:00Z">
        <w:r w:rsidRPr="00552315" w:rsidDel="00A5038D">
          <w:rPr>
            <w:rFonts w:cs="Arial"/>
            <w:i/>
            <w:color w:val="FF0000"/>
            <w:szCs w:val="20"/>
          </w:rPr>
          <w:delText>....</w:delText>
        </w:r>
      </w:del>
    </w:p>
    <w:p w14:paraId="38DE176C" w14:textId="55F58A41" w:rsidR="00E014B9" w:rsidRPr="00552315" w:rsidDel="00A5038D" w:rsidRDefault="00E014B9" w:rsidP="00E014B9">
      <w:pPr>
        <w:pStyle w:val="Citao"/>
        <w:rPr>
          <w:del w:id="861" w:author="Lucas Yasuyuki Koroku" w:date="2022-06-27T11:42:00Z"/>
          <w:rFonts w:cs="Arial"/>
          <w:i w:val="0"/>
          <w:color w:val="FF0000"/>
          <w:szCs w:val="20"/>
        </w:rPr>
      </w:pPr>
      <w:del w:id="862" w:author="Lucas Yasuyuki Koroku" w:date="2022-06-27T11:42:00Z">
        <w:r w:rsidRPr="00552315" w:rsidDel="00A5038D">
          <w:rPr>
            <w:rFonts w:cs="Arial"/>
            <w:b/>
            <w:iCs w:val="0"/>
            <w:szCs w:val="20"/>
          </w:rPr>
          <w:delText>Nota explicativa</w:delText>
        </w:r>
        <w:r w:rsidRPr="00552315" w:rsidDel="00A5038D">
          <w:rPr>
            <w:rFonts w:cs="Arial"/>
            <w:iCs w:val="0"/>
            <w:szCs w:val="20"/>
          </w:rPr>
          <w:delText xml:space="preserve">: A subcontratação parcial é permitida e deverá ser analisada pela Administração </w:delText>
        </w:r>
        <w:r w:rsidRPr="00552315" w:rsidDel="00A5038D">
          <w:rPr>
            <w:rFonts w:cs="Arial"/>
            <w:iCs w:val="0"/>
            <w:szCs w:val="20"/>
            <w:lang w:val="pt-BR"/>
          </w:rPr>
          <w:delText xml:space="preserve">com base nas informações dos estudos preliminares, </w:delText>
        </w:r>
        <w:r w:rsidRPr="00552315" w:rsidDel="00A5038D">
          <w:rPr>
            <w:rFonts w:cs="Arial"/>
            <w:iCs w:val="0"/>
            <w:szCs w:val="20"/>
          </w:rPr>
          <w:delText>em cada caso concreto.</w:delText>
        </w:r>
        <w:r w:rsidRPr="00552315" w:rsidDel="00A5038D">
          <w:rPr>
            <w:rFonts w:cs="Arial"/>
            <w:szCs w:val="20"/>
            <w:lang w:val="pt-BR"/>
          </w:rPr>
          <w:delText xml:space="preserve"> </w:delText>
        </w:r>
        <w:r w:rsidRPr="00552315" w:rsidDel="00A5038D">
          <w:rPr>
            <w:rFonts w:cs="Arial"/>
            <w:szCs w:val="20"/>
          </w:rPr>
          <w:delText>Caso admitida, o edital deve estabelecer com detalhamento seus limites e condições, inclusive especificando quais parcelas do objeto poderão ser subcontratadas. É importante verificar que são vedadas (i) a exigência no instrumento convocatório de subcontratação de itens ou parcelas determinadas ou de empresas específicas; (ii) a subcontratação das parcelas de maior relevância técnica, assim definidas no instrumento convocatório; (iii) a subcontratação de microempresas e empresas de pequeno porte que estejam participando da licitação; e (iv) a subcontratação de microempresas ou empresas de pequeno porte que tenham um ou mais sócios em comum com a empresa contratante.</w:delText>
        </w:r>
      </w:del>
    </w:p>
    <w:p w14:paraId="3B354D25" w14:textId="0B453C54" w:rsidR="00E014B9" w:rsidRPr="00552315" w:rsidDel="00A5038D" w:rsidRDefault="00E014B9" w:rsidP="00864E77">
      <w:pPr>
        <w:numPr>
          <w:ilvl w:val="1"/>
          <w:numId w:val="5"/>
        </w:numPr>
        <w:spacing w:before="120" w:after="120" w:line="276" w:lineRule="auto"/>
        <w:ind w:left="425" w:firstLine="0"/>
        <w:jc w:val="both"/>
        <w:rPr>
          <w:del w:id="863" w:author="Lucas Yasuyuki Koroku" w:date="2022-06-27T11:42:00Z"/>
          <w:rFonts w:cs="Arial"/>
          <w:i/>
          <w:color w:val="FF0000"/>
          <w:szCs w:val="20"/>
          <w:lang w:eastAsia="en-US"/>
        </w:rPr>
      </w:pPr>
      <w:del w:id="864" w:author="Lucas Yasuyuki Koroku" w:date="2022-06-27T11:42:00Z">
        <w:r w:rsidRPr="00552315" w:rsidDel="00A5038D">
          <w:rPr>
            <w:rFonts w:cs="Arial"/>
            <w:i/>
            <w:color w:val="FF0000"/>
            <w:szCs w:val="20"/>
          </w:rPr>
          <w:delText xml:space="preserve">A subcontratação depende de autorização prévia da Contratante, a quem incumbe avaliar se a subcontratada cumpre os requisitos de qualificação técnica necessários para a execução do objeto. </w:delText>
        </w:r>
      </w:del>
    </w:p>
    <w:p w14:paraId="06DD6627" w14:textId="4DDBBD49" w:rsidR="00E014B9" w:rsidRPr="00552315" w:rsidDel="00A5038D" w:rsidRDefault="00E014B9" w:rsidP="00864E77">
      <w:pPr>
        <w:numPr>
          <w:ilvl w:val="1"/>
          <w:numId w:val="5"/>
        </w:numPr>
        <w:spacing w:before="120" w:after="120" w:line="276" w:lineRule="auto"/>
        <w:ind w:left="425" w:firstLine="0"/>
        <w:jc w:val="both"/>
        <w:rPr>
          <w:del w:id="865" w:author="Lucas Yasuyuki Koroku" w:date="2022-06-27T11:42:00Z"/>
          <w:rFonts w:cs="Arial"/>
          <w:i/>
          <w:color w:val="FF0000"/>
          <w:szCs w:val="20"/>
          <w:lang w:eastAsia="zh-CN"/>
        </w:rPr>
      </w:pPr>
      <w:del w:id="866" w:author="Lucas Yasuyuki Koroku" w:date="2022-06-27T11:42:00Z">
        <w:r w:rsidRPr="00552315" w:rsidDel="00A5038D">
          <w:rPr>
            <w:rFonts w:cs="Arial"/>
            <w:i/>
            <w:color w:val="FF0000"/>
            <w:szCs w:val="20"/>
          </w:rPr>
          <w:delTex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delText>
        </w:r>
      </w:del>
    </w:p>
    <w:p w14:paraId="76A4943F" w14:textId="1999CAEE" w:rsidR="00E014B9" w:rsidRPr="00552315" w:rsidDel="00A5038D" w:rsidRDefault="00E014B9" w:rsidP="00E014B9">
      <w:pPr>
        <w:pStyle w:val="SombreamentoMdio1-nfase31"/>
        <w:rPr>
          <w:del w:id="867" w:author="Lucas Yasuyuki Koroku" w:date="2022-06-27T11:42:00Z"/>
          <w:rFonts w:ascii="Arial" w:hAnsi="Arial" w:cs="Arial"/>
          <w:szCs w:val="20"/>
          <w:lang w:val="x-none" w:eastAsia="en-US"/>
        </w:rPr>
      </w:pPr>
      <w:del w:id="868" w:author="Lucas Yasuyuki Koroku" w:date="2022-06-27T11:42:00Z">
        <w:r w:rsidRPr="00552315" w:rsidDel="00A5038D">
          <w:rPr>
            <w:rFonts w:ascii="Arial" w:hAnsi="Arial" w:cs="Arial"/>
            <w:b/>
            <w:szCs w:val="20"/>
            <w:lang w:val="x-none" w:eastAsia="en-US"/>
          </w:rPr>
          <w:delText>Nota Explicativa</w:delText>
        </w:r>
        <w:r w:rsidRPr="00552315" w:rsidDel="00A5038D">
          <w:rPr>
            <w:rFonts w:ascii="Arial" w:hAnsi="Arial" w:cs="Arial"/>
            <w:szCs w:val="20"/>
            <w:lang w:val="x-none" w:eastAsia="en-US"/>
          </w:rPr>
          <w:delText xml:space="preserve">: Além de permitir a Subcontratação em geral, a Administração poderá, também, com base no art. 7º do Decreto nº 8.538, de 2015, estabelecer exigência de subcontratação de Microempresas e Empresas de Pequeno Porte, no percentual indicado pela licitante vencedora em sua proposta, desde que em conformidade com os percentuais mínimo e máximo previstos no instrumento convocatório. </w:delText>
        </w:r>
      </w:del>
    </w:p>
    <w:p w14:paraId="22D829ED" w14:textId="041EA41B" w:rsidR="00E014B9" w:rsidRPr="00552315" w:rsidDel="00A5038D" w:rsidRDefault="00E014B9" w:rsidP="00E014B9">
      <w:pPr>
        <w:pStyle w:val="SombreamentoMdio1-nfase31"/>
        <w:rPr>
          <w:del w:id="869" w:author="Lucas Yasuyuki Koroku" w:date="2022-06-27T11:42:00Z"/>
          <w:rFonts w:ascii="Arial" w:hAnsi="Arial" w:cs="Arial"/>
          <w:szCs w:val="20"/>
          <w:lang w:val="x-none" w:eastAsia="en-US"/>
        </w:rPr>
      </w:pPr>
      <w:del w:id="870" w:author="Lucas Yasuyuki Koroku" w:date="2022-06-27T11:42:00Z">
        <w:r w:rsidRPr="00552315" w:rsidDel="00A5038D">
          <w:rPr>
            <w:rFonts w:ascii="Arial" w:hAnsi="Arial" w:cs="Arial"/>
            <w:szCs w:val="20"/>
            <w:lang w:val="x-none" w:eastAsia="en-US"/>
          </w:rPr>
          <w:delText>A subcontratação obrigatória de ME/EPP não poderá ser aplicada nos casos previstos no art. 10 do Decreto nº 8.538, de 2015.</w:delText>
        </w:r>
      </w:del>
    </w:p>
    <w:p w14:paraId="59CD3872" w14:textId="17BF4339" w:rsidR="00E014B9" w:rsidRPr="00552315" w:rsidDel="00A5038D" w:rsidRDefault="00E014B9" w:rsidP="00E014B9">
      <w:pPr>
        <w:pStyle w:val="SombreamentoMdio1-nfase31"/>
        <w:rPr>
          <w:del w:id="871" w:author="Lucas Yasuyuki Koroku" w:date="2022-06-27T11:42:00Z"/>
          <w:rFonts w:ascii="Arial" w:hAnsi="Arial" w:cs="Arial"/>
          <w:szCs w:val="20"/>
          <w:lang w:val="x-none" w:eastAsia="en-US"/>
        </w:rPr>
      </w:pPr>
      <w:del w:id="872" w:author="Lucas Yasuyuki Koroku" w:date="2022-06-27T11:42:00Z">
        <w:r w:rsidRPr="00552315" w:rsidDel="00A5038D">
          <w:rPr>
            <w:rFonts w:ascii="Arial" w:hAnsi="Arial" w:cs="Arial"/>
            <w:szCs w:val="20"/>
            <w:lang w:val="x-none" w:eastAsia="en-US"/>
          </w:rPr>
          <w:delText>Saliente-se que é possível que, em um mesmo contrato, haja a presença de Microempresas e Empresas de Pequeno Porte compulsoriamente subcontratadas (art. 7º do Decreto nº 8.538, de 201</w:delText>
        </w:r>
        <w:r w:rsidR="00D116DB" w:rsidRPr="00552315" w:rsidDel="00A5038D">
          <w:rPr>
            <w:rFonts w:ascii="Arial" w:hAnsi="Arial" w:cs="Arial"/>
            <w:szCs w:val="20"/>
            <w:lang w:eastAsia="en-US"/>
          </w:rPr>
          <w:delText>5</w:delText>
        </w:r>
        <w:r w:rsidRPr="00552315" w:rsidDel="00A5038D">
          <w:rPr>
            <w:rFonts w:ascii="Arial" w:hAnsi="Arial" w:cs="Arial"/>
            <w:szCs w:val="20"/>
            <w:lang w:val="x-none" w:eastAsia="en-US"/>
          </w:rPr>
          <w:delText>) e outras empresas (ME/EPP ou não) subcontratadas pela empresa vencedora do certame, por seu interesse, com base apenas na permissão geral de subcontratação parcial do objeto. Não existe obrigatoriedade de que a totalidade da parcela passível de subcontratação em uma determinada licitação esteja enquadrada na subcontratação obrigatória do Decreto supracitado. Da mesma forma, é possível que o Edital preveja que todo o percentual passível de subcontratação deve ser preenchido por ME/EPP, de modo que nada impede que a Administração opte por permitir apenas a subcontratação convencional ou a acumulação entre a convencional e a obrigatória para ME/EPP ou ainda que se estabeleça que todo o percentual previsto para a subcontratação seja preenchido por ME/EPP.</w:delText>
        </w:r>
      </w:del>
    </w:p>
    <w:p w14:paraId="30FB54F7" w14:textId="72C119CA" w:rsidR="00E014B9" w:rsidRPr="00552315" w:rsidDel="00A5038D" w:rsidRDefault="00E014B9" w:rsidP="00E014B9">
      <w:pPr>
        <w:pStyle w:val="SombreamentoMdio1-nfase31"/>
        <w:rPr>
          <w:del w:id="873" w:author="Lucas Yasuyuki Koroku" w:date="2022-06-27T11:42:00Z"/>
          <w:rFonts w:ascii="Arial" w:hAnsi="Arial" w:cs="Arial"/>
          <w:szCs w:val="20"/>
          <w:lang w:val="x-none" w:eastAsia="en-US"/>
        </w:rPr>
      </w:pPr>
      <w:del w:id="874" w:author="Lucas Yasuyuki Koroku" w:date="2022-06-27T11:42:00Z">
        <w:r w:rsidRPr="00552315" w:rsidDel="00A5038D">
          <w:rPr>
            <w:rFonts w:ascii="Arial" w:hAnsi="Arial" w:cs="Arial"/>
            <w:szCs w:val="20"/>
            <w:lang w:val="x-none" w:eastAsia="en-US"/>
          </w:rPr>
          <w:delText>De qualquer modo, entendendo a Administração ser o caso de aplicar a exigência de subcontratação de ME/EPP, deve haver, em adição aos subitens acima que tratam da possibilidade geral de subcontratação, a inclusão dos dispositivos abaixo.</w:delText>
        </w:r>
      </w:del>
    </w:p>
    <w:p w14:paraId="34F7629F" w14:textId="75075F61" w:rsidR="00E014B9" w:rsidRPr="00552315" w:rsidDel="00A5038D" w:rsidRDefault="00E014B9" w:rsidP="00E014B9">
      <w:pPr>
        <w:tabs>
          <w:tab w:val="left" w:pos="0"/>
        </w:tabs>
        <w:spacing w:after="120"/>
        <w:jc w:val="both"/>
        <w:rPr>
          <w:del w:id="875" w:author="Lucas Yasuyuki Koroku" w:date="2022-06-27T11:42:00Z"/>
          <w:rFonts w:cs="Arial"/>
          <w:iCs/>
          <w:color w:val="FF0000"/>
          <w:szCs w:val="20"/>
        </w:rPr>
      </w:pPr>
    </w:p>
    <w:p w14:paraId="118F2DE7" w14:textId="3C02C399" w:rsidR="00E014B9" w:rsidRPr="00552315" w:rsidDel="00A5038D" w:rsidRDefault="00E014B9" w:rsidP="00864E77">
      <w:pPr>
        <w:numPr>
          <w:ilvl w:val="1"/>
          <w:numId w:val="5"/>
        </w:numPr>
        <w:spacing w:before="120" w:after="120" w:line="276" w:lineRule="auto"/>
        <w:ind w:left="425" w:firstLine="0"/>
        <w:jc w:val="both"/>
        <w:rPr>
          <w:del w:id="876" w:author="Lucas Yasuyuki Koroku" w:date="2022-06-27T11:42:00Z"/>
          <w:rFonts w:cs="Arial"/>
          <w:i/>
          <w:iCs/>
          <w:color w:val="FF0000"/>
          <w:szCs w:val="20"/>
        </w:rPr>
      </w:pPr>
      <w:del w:id="877" w:author="Lucas Yasuyuki Koroku" w:date="2022-06-27T11:42:00Z">
        <w:r w:rsidRPr="00552315" w:rsidDel="00A5038D">
          <w:rPr>
            <w:rFonts w:cs="Arial"/>
            <w:i/>
            <w:iCs/>
            <w:color w:val="FF0000"/>
            <w:szCs w:val="20"/>
          </w:rPr>
          <w:delText>A licitante vencedora deverá subcontratar Microempresas e Empresas de Pequeno Porte, nos termos do art. 7º do Decreto nº 8.538, de 2015, no percentuais mínimo de ...... e máximo de ..... , atendidas as disposições dos subitens acima, bem como as seguintes regras:</w:delText>
        </w:r>
      </w:del>
    </w:p>
    <w:p w14:paraId="3CE0BCFA" w14:textId="3F49E50E" w:rsidR="00E014B9" w:rsidRPr="00552315" w:rsidDel="00A5038D" w:rsidRDefault="00E014B9" w:rsidP="00864E77">
      <w:pPr>
        <w:numPr>
          <w:ilvl w:val="2"/>
          <w:numId w:val="5"/>
        </w:numPr>
        <w:spacing w:before="120" w:after="120" w:line="276" w:lineRule="auto"/>
        <w:jc w:val="both"/>
        <w:rPr>
          <w:del w:id="878" w:author="Lucas Yasuyuki Koroku" w:date="2022-06-27T11:42:00Z"/>
          <w:rFonts w:cs="Arial"/>
          <w:i/>
          <w:color w:val="FF0000"/>
          <w:szCs w:val="20"/>
        </w:rPr>
      </w:pPr>
      <w:del w:id="879" w:author="Lucas Yasuyuki Koroku" w:date="2022-06-27T11:42:00Z">
        <w:r w:rsidRPr="00552315" w:rsidDel="00A5038D">
          <w:rPr>
            <w:rFonts w:cs="Arial"/>
            <w:i/>
            <w:color w:val="FF0000"/>
            <w:szCs w:val="20"/>
          </w:rPr>
          <w:delText>as microempresas e as empresas de pequeno porte a serem subcontratadas deverão ser indicadas e qualificadas pelos licitantes no momento da apresentação das propostas</w:delText>
        </w:r>
        <w:r w:rsidRPr="00552315" w:rsidDel="00A5038D">
          <w:rPr>
            <w:rFonts w:cs="Arial"/>
            <w:b/>
            <w:i/>
            <w:color w:val="FF0000"/>
            <w:szCs w:val="20"/>
          </w:rPr>
          <w:delText xml:space="preserve">,  </w:delText>
        </w:r>
        <w:r w:rsidRPr="00552315" w:rsidDel="00A5038D">
          <w:rPr>
            <w:rFonts w:cs="Arial"/>
            <w:i/>
            <w:color w:val="FF0000"/>
            <w:szCs w:val="20"/>
          </w:rPr>
          <w:delText xml:space="preserve">com a descrição dos bens e serviços a serem fornecidos e seus respectivos valores; </w:delText>
        </w:r>
      </w:del>
    </w:p>
    <w:p w14:paraId="14BE964B" w14:textId="419D2CE6" w:rsidR="00E014B9" w:rsidRPr="00552315" w:rsidDel="00A5038D" w:rsidRDefault="00E014B9" w:rsidP="00864E77">
      <w:pPr>
        <w:numPr>
          <w:ilvl w:val="2"/>
          <w:numId w:val="5"/>
        </w:numPr>
        <w:spacing w:before="120" w:after="120" w:line="276" w:lineRule="auto"/>
        <w:jc w:val="both"/>
        <w:rPr>
          <w:del w:id="880" w:author="Lucas Yasuyuki Koroku" w:date="2022-06-27T11:42:00Z"/>
          <w:rFonts w:cs="Arial"/>
          <w:i/>
          <w:color w:val="FF0000"/>
          <w:szCs w:val="20"/>
        </w:rPr>
      </w:pPr>
      <w:del w:id="881" w:author="Lucas Yasuyuki Koroku" w:date="2022-06-27T11:42:00Z">
        <w:r w:rsidRPr="00552315" w:rsidDel="00A5038D">
          <w:rPr>
            <w:rFonts w:cs="Arial"/>
            <w:i/>
            <w:color w:val="FF0000"/>
            <w:szCs w:val="20"/>
          </w:rPr>
          <w:delText>no momento da habilitação e ao longo da vigência contratual, será apresentada a documentação de regularidade fiscal das microempresas e empresas de pequeno porte subcontratadas, sob pena de rescisão, aplicando-se o prazo para regularização previsto no § 1º do art. 4º do Decreto nº 8.538, de 2015;</w:delText>
        </w:r>
      </w:del>
    </w:p>
    <w:p w14:paraId="6E987C0E" w14:textId="425A26D1" w:rsidR="00E014B9" w:rsidRPr="00552315" w:rsidDel="00A5038D" w:rsidRDefault="00E014B9" w:rsidP="00864E77">
      <w:pPr>
        <w:numPr>
          <w:ilvl w:val="2"/>
          <w:numId w:val="5"/>
        </w:numPr>
        <w:spacing w:before="120" w:after="120" w:line="276" w:lineRule="auto"/>
        <w:jc w:val="both"/>
        <w:rPr>
          <w:del w:id="882" w:author="Lucas Yasuyuki Koroku" w:date="2022-06-27T11:42:00Z"/>
          <w:rFonts w:cs="Arial"/>
          <w:i/>
          <w:color w:val="FF0000"/>
          <w:szCs w:val="20"/>
        </w:rPr>
      </w:pPr>
      <w:del w:id="883" w:author="Lucas Yasuyuki Koroku" w:date="2022-06-27T11:42:00Z">
        <w:r w:rsidRPr="00552315" w:rsidDel="00A5038D">
          <w:rPr>
            <w:rFonts w:cs="Arial"/>
            <w:i/>
            <w:color w:val="FF0000"/>
            <w:szCs w:val="20"/>
          </w:rPr>
          <w:delText>a empresa contratada se comprometerá a substituir 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delText>
        </w:r>
      </w:del>
    </w:p>
    <w:p w14:paraId="3DC47E51" w14:textId="0A705A3D" w:rsidR="002A5539" w:rsidRPr="00E15E2B" w:rsidDel="00A5038D" w:rsidRDefault="002A5539" w:rsidP="002A5539">
      <w:pPr>
        <w:pStyle w:val="PargrafodaLista"/>
        <w:numPr>
          <w:ilvl w:val="2"/>
          <w:numId w:val="5"/>
        </w:numPr>
        <w:rPr>
          <w:del w:id="884" w:author="Lucas Yasuyuki Koroku" w:date="2022-06-27T11:42:00Z"/>
          <w:rFonts w:cs="Arial"/>
          <w:i/>
          <w:color w:val="FF0000"/>
          <w:szCs w:val="20"/>
          <w:highlight w:val="yellow"/>
        </w:rPr>
      </w:pPr>
      <w:del w:id="885" w:author="Lucas Yasuyuki Koroku" w:date="2022-06-27T11:42:00Z">
        <w:r w:rsidRPr="00E15E2B" w:rsidDel="00A5038D">
          <w:rPr>
            <w:rFonts w:cs="Arial"/>
            <w:i/>
            <w:color w:val="FF0000"/>
            <w:szCs w:val="20"/>
            <w:highlight w:val="yellow"/>
          </w:rPr>
          <w:delText>a empresa contratada será responsável pela padronização, pela compatibilidade, pelo gerenciamento centralizado e pela qualidade da subcontratação.</w:delText>
        </w:r>
      </w:del>
    </w:p>
    <w:p w14:paraId="6ADC29DB" w14:textId="134295ED" w:rsidR="00E014B9" w:rsidRPr="00552315" w:rsidDel="00A5038D" w:rsidRDefault="00E014B9" w:rsidP="00864E77">
      <w:pPr>
        <w:numPr>
          <w:ilvl w:val="2"/>
          <w:numId w:val="5"/>
        </w:numPr>
        <w:spacing w:before="120" w:after="120" w:line="276" w:lineRule="auto"/>
        <w:jc w:val="both"/>
        <w:rPr>
          <w:del w:id="886" w:author="Lucas Yasuyuki Koroku" w:date="2022-06-27T11:42:00Z"/>
          <w:rFonts w:cs="Arial"/>
          <w:i/>
          <w:color w:val="FF0000"/>
          <w:szCs w:val="20"/>
        </w:rPr>
      </w:pPr>
      <w:del w:id="887" w:author="Lucas Yasuyuki Koroku" w:date="2022-06-27T11:42:00Z">
        <w:r w:rsidRPr="00552315" w:rsidDel="00A5038D">
          <w:rPr>
            <w:rFonts w:cs="Arial"/>
            <w:i/>
            <w:color w:val="FF0000"/>
            <w:szCs w:val="20"/>
          </w:rPr>
          <w:delText>a exigência de subcontratação não será aplicável quando o licitante for:</w:delText>
        </w:r>
      </w:del>
    </w:p>
    <w:p w14:paraId="1B3EB1AB" w14:textId="7C7E6EAD" w:rsidR="00E014B9" w:rsidRPr="00552315" w:rsidDel="00A5038D" w:rsidRDefault="00E014B9" w:rsidP="00864E77">
      <w:pPr>
        <w:numPr>
          <w:ilvl w:val="3"/>
          <w:numId w:val="5"/>
        </w:numPr>
        <w:spacing w:before="120" w:after="120" w:line="276" w:lineRule="auto"/>
        <w:jc w:val="both"/>
        <w:rPr>
          <w:del w:id="888" w:author="Lucas Yasuyuki Koroku" w:date="2022-06-27T11:42:00Z"/>
          <w:rFonts w:cs="Arial"/>
          <w:i/>
          <w:color w:val="FF0000"/>
          <w:szCs w:val="20"/>
        </w:rPr>
      </w:pPr>
      <w:del w:id="889" w:author="Lucas Yasuyuki Koroku" w:date="2022-06-27T11:42:00Z">
        <w:r w:rsidRPr="00552315" w:rsidDel="00A5038D">
          <w:rPr>
            <w:rFonts w:cs="Arial"/>
            <w:i/>
            <w:color w:val="FF0000"/>
            <w:szCs w:val="20"/>
          </w:rPr>
          <w:delText>microempresa ou empresa de pequeno porte;</w:delText>
        </w:r>
      </w:del>
    </w:p>
    <w:p w14:paraId="4F32B161" w14:textId="11503743" w:rsidR="00E014B9" w:rsidRPr="00552315" w:rsidDel="00A5038D" w:rsidRDefault="00E014B9" w:rsidP="00864E77">
      <w:pPr>
        <w:numPr>
          <w:ilvl w:val="3"/>
          <w:numId w:val="5"/>
        </w:numPr>
        <w:spacing w:before="120" w:after="120" w:line="276" w:lineRule="auto"/>
        <w:jc w:val="both"/>
        <w:rPr>
          <w:del w:id="890" w:author="Lucas Yasuyuki Koroku" w:date="2022-06-27T11:42:00Z"/>
          <w:rFonts w:cs="Arial"/>
          <w:i/>
          <w:color w:val="FF0000"/>
          <w:szCs w:val="20"/>
        </w:rPr>
      </w:pPr>
      <w:del w:id="891" w:author="Lucas Yasuyuki Koroku" w:date="2022-06-27T11:42:00Z">
        <w:r w:rsidRPr="00552315" w:rsidDel="00A5038D">
          <w:rPr>
            <w:rFonts w:cs="Arial"/>
            <w:i/>
            <w:color w:val="FF0000"/>
            <w:szCs w:val="20"/>
          </w:rPr>
          <w:delText> consórcio composto em sua totalidade por microempresas e empresas de pequeno porte, respeitado o disposto no</w:delText>
        </w:r>
        <w:r w:rsidRPr="00552315" w:rsidDel="00A5038D">
          <w:rPr>
            <w:rStyle w:val="apple-converted-space"/>
            <w:rFonts w:cs="Arial"/>
            <w:i/>
            <w:color w:val="FF0000"/>
            <w:szCs w:val="20"/>
          </w:rPr>
          <w:delText> </w:delText>
        </w:r>
        <w:r w:rsidR="00990EF5" w:rsidDel="00A5038D">
          <w:fldChar w:fldCharType="begin"/>
        </w:r>
        <w:r w:rsidR="00990EF5" w:rsidDel="00A5038D">
          <w:delInstrText xml:space="preserve"> HYPERLINK "http://www.planalto.gov.br/ccivil_03/LEIS/L8666cons.htm" \l "art33" </w:delInstrText>
        </w:r>
        <w:r w:rsidR="00990EF5" w:rsidDel="00A5038D">
          <w:fldChar w:fldCharType="separate"/>
        </w:r>
        <w:r w:rsidRPr="00552315" w:rsidDel="00A5038D">
          <w:rPr>
            <w:rStyle w:val="Hyperlink"/>
            <w:rFonts w:eastAsiaTheme="majorEastAsia" w:cs="Arial"/>
            <w:i/>
            <w:color w:val="FF0000"/>
            <w:szCs w:val="20"/>
          </w:rPr>
          <w:delText>art. 33 da Lei nº 8.666, de 1993</w:delText>
        </w:r>
        <w:r w:rsidR="00990EF5" w:rsidDel="00A5038D">
          <w:rPr>
            <w:rStyle w:val="Hyperlink"/>
            <w:rFonts w:eastAsiaTheme="majorEastAsia" w:cs="Arial"/>
            <w:i/>
            <w:color w:val="FF0000"/>
            <w:szCs w:val="20"/>
          </w:rPr>
          <w:fldChar w:fldCharType="end"/>
        </w:r>
        <w:r w:rsidRPr="00552315" w:rsidDel="00A5038D">
          <w:rPr>
            <w:rFonts w:cs="Arial"/>
            <w:i/>
            <w:color w:val="FF0000"/>
            <w:szCs w:val="20"/>
          </w:rPr>
          <w:delText>; e</w:delText>
        </w:r>
      </w:del>
    </w:p>
    <w:p w14:paraId="66CBC248" w14:textId="2E3AE2C5" w:rsidR="00E014B9" w:rsidRPr="00552315" w:rsidDel="00A5038D" w:rsidRDefault="00E014B9" w:rsidP="00864E77">
      <w:pPr>
        <w:numPr>
          <w:ilvl w:val="3"/>
          <w:numId w:val="5"/>
        </w:numPr>
        <w:spacing w:before="120" w:after="120" w:line="276" w:lineRule="auto"/>
        <w:jc w:val="both"/>
        <w:rPr>
          <w:del w:id="892" w:author="Lucas Yasuyuki Koroku" w:date="2022-06-27T11:42:00Z"/>
          <w:rFonts w:cs="Arial"/>
          <w:i/>
          <w:color w:val="FF0000"/>
          <w:szCs w:val="20"/>
        </w:rPr>
      </w:pPr>
      <w:del w:id="893" w:author="Lucas Yasuyuki Koroku" w:date="2022-06-27T11:42:00Z">
        <w:r w:rsidRPr="00552315" w:rsidDel="00A5038D">
          <w:rPr>
            <w:rFonts w:cs="Arial"/>
            <w:i/>
            <w:color w:val="FF0000"/>
            <w:szCs w:val="20"/>
          </w:rPr>
          <w:delText>consórcio composto parcialmente por microempresas ou empresas de pequeno porte com participação igual ou superior ao percentual exigido de subcontratação. </w:delText>
        </w:r>
      </w:del>
    </w:p>
    <w:p w14:paraId="31E94183" w14:textId="241A60FB" w:rsidR="00E014B9" w:rsidRPr="00552315" w:rsidDel="00A5038D" w:rsidRDefault="00E014B9" w:rsidP="00864E77">
      <w:pPr>
        <w:numPr>
          <w:ilvl w:val="2"/>
          <w:numId w:val="5"/>
        </w:numPr>
        <w:spacing w:before="120" w:after="120" w:line="276" w:lineRule="auto"/>
        <w:jc w:val="both"/>
        <w:rPr>
          <w:del w:id="894" w:author="Lucas Yasuyuki Koroku" w:date="2022-06-27T11:42:00Z"/>
          <w:rFonts w:cs="Arial"/>
          <w:i/>
          <w:color w:val="FF0000"/>
          <w:szCs w:val="20"/>
        </w:rPr>
      </w:pPr>
      <w:del w:id="895" w:author="Lucas Yasuyuki Koroku" w:date="2022-06-27T11:42:00Z">
        <w:r w:rsidRPr="00552315" w:rsidDel="00A5038D">
          <w:rPr>
            <w:rFonts w:cs="Arial"/>
            <w:i/>
            <w:color w:val="FF0000"/>
            <w:szCs w:val="20"/>
          </w:rPr>
          <w:delText xml:space="preserve"> Não se admite a exigência de subcontratação para o fornecimento de bens, exceto quando estiver vinculado à prestação de serviços acessórios. </w:delText>
        </w:r>
      </w:del>
    </w:p>
    <w:p w14:paraId="5C831402" w14:textId="7714B887" w:rsidR="00E014B9" w:rsidDel="00A5038D" w:rsidRDefault="00E014B9" w:rsidP="00864E77">
      <w:pPr>
        <w:numPr>
          <w:ilvl w:val="2"/>
          <w:numId w:val="5"/>
        </w:numPr>
        <w:spacing w:before="120" w:after="120" w:line="276" w:lineRule="auto"/>
        <w:jc w:val="both"/>
        <w:rPr>
          <w:del w:id="896" w:author="Lucas Yasuyuki Koroku" w:date="2022-06-27T11:42:00Z"/>
          <w:rFonts w:cs="Arial"/>
          <w:i/>
          <w:color w:val="FF0000"/>
          <w:szCs w:val="20"/>
        </w:rPr>
      </w:pPr>
      <w:del w:id="897" w:author="Lucas Yasuyuki Koroku" w:date="2022-06-27T11:42:00Z">
        <w:r w:rsidRPr="00552315" w:rsidDel="00A5038D">
          <w:rPr>
            <w:rFonts w:cs="Arial"/>
            <w:i/>
            <w:color w:val="FF0000"/>
            <w:szCs w:val="20"/>
          </w:rPr>
          <w:delText> Os empenhos e pagamentos referentes às parcelas subcontratadas serão destinados diretamente às microempresas e empresas de pequeno porte subcontratadas</w:delText>
        </w:r>
      </w:del>
    </w:p>
    <w:p w14:paraId="46C77E25" w14:textId="70F8024F" w:rsidR="006E4E0E" w:rsidRPr="00A4383C" w:rsidDel="00A5038D" w:rsidRDefault="006E4E0E" w:rsidP="006E4E0E">
      <w:pPr>
        <w:numPr>
          <w:ilvl w:val="2"/>
          <w:numId w:val="5"/>
        </w:numPr>
        <w:spacing w:before="120" w:after="120" w:line="276" w:lineRule="auto"/>
        <w:jc w:val="both"/>
        <w:rPr>
          <w:del w:id="898" w:author="Lucas Yasuyuki Koroku" w:date="2022-06-27T11:42:00Z"/>
          <w:rFonts w:cs="Arial"/>
          <w:i/>
          <w:color w:val="FF0000"/>
          <w:szCs w:val="20"/>
          <w:highlight w:val="yellow"/>
        </w:rPr>
      </w:pPr>
      <w:del w:id="899" w:author="Lucas Yasuyuki Koroku" w:date="2022-06-27T11:42:00Z">
        <w:r w:rsidRPr="00A4383C" w:rsidDel="00A5038D">
          <w:rPr>
            <w:rFonts w:cs="Arial"/>
            <w:i/>
            <w:color w:val="FF0000"/>
            <w:szCs w:val="20"/>
            <w:highlight w:val="yellow"/>
          </w:rPr>
          <w:delText>São vedadas:</w:delText>
        </w:r>
      </w:del>
    </w:p>
    <w:p w14:paraId="6E3F1CF7" w14:textId="757D86DC" w:rsidR="006E4E0E" w:rsidRPr="00A4383C" w:rsidDel="00A5038D" w:rsidRDefault="006E4E0E" w:rsidP="006E4E0E">
      <w:pPr>
        <w:numPr>
          <w:ilvl w:val="3"/>
          <w:numId w:val="5"/>
        </w:numPr>
        <w:spacing w:before="120" w:after="120" w:line="276" w:lineRule="auto"/>
        <w:jc w:val="both"/>
        <w:rPr>
          <w:del w:id="900" w:author="Lucas Yasuyuki Koroku" w:date="2022-06-27T11:42:00Z"/>
          <w:rFonts w:cs="Arial"/>
          <w:i/>
          <w:color w:val="FF0000"/>
          <w:szCs w:val="20"/>
          <w:highlight w:val="yellow"/>
        </w:rPr>
      </w:pPr>
      <w:del w:id="901" w:author="Lucas Yasuyuki Koroku" w:date="2022-06-27T11:42:00Z">
        <w:r w:rsidRPr="00A4383C" w:rsidDel="00A5038D">
          <w:rPr>
            <w:rFonts w:cs="Arial"/>
            <w:i/>
            <w:color w:val="FF0000"/>
            <w:szCs w:val="20"/>
            <w:highlight w:val="yellow"/>
          </w:rPr>
          <w:delText>a subcontratação das parcelas de maior relevância técnica, assim definidas:</w:delText>
        </w:r>
      </w:del>
    </w:p>
    <w:p w14:paraId="06473388" w14:textId="6BAB90FE" w:rsidR="006E4E0E" w:rsidRPr="00A4383C" w:rsidDel="00A5038D" w:rsidRDefault="006E4E0E" w:rsidP="006E4E0E">
      <w:pPr>
        <w:numPr>
          <w:ilvl w:val="4"/>
          <w:numId w:val="5"/>
        </w:numPr>
        <w:spacing w:before="120" w:after="120" w:line="276" w:lineRule="auto"/>
        <w:jc w:val="both"/>
        <w:rPr>
          <w:del w:id="902" w:author="Lucas Yasuyuki Koroku" w:date="2022-06-27T11:42:00Z"/>
          <w:rFonts w:cs="Arial"/>
          <w:i/>
          <w:color w:val="FF0000"/>
          <w:szCs w:val="20"/>
          <w:highlight w:val="yellow"/>
        </w:rPr>
      </w:pPr>
      <w:del w:id="903" w:author="Lucas Yasuyuki Koroku" w:date="2022-06-27T11:42:00Z">
        <w:r w:rsidRPr="00A4383C" w:rsidDel="00A5038D">
          <w:rPr>
            <w:rFonts w:cs="Arial"/>
            <w:i/>
            <w:color w:val="FF0000"/>
            <w:szCs w:val="20"/>
            <w:highlight w:val="yellow"/>
          </w:rPr>
          <w:delText>...................;</w:delText>
        </w:r>
      </w:del>
    </w:p>
    <w:p w14:paraId="7490AF5C" w14:textId="2FE64FD8" w:rsidR="006E4E0E" w:rsidRPr="00A4383C" w:rsidDel="00A5038D" w:rsidRDefault="006E4E0E" w:rsidP="006E4E0E">
      <w:pPr>
        <w:numPr>
          <w:ilvl w:val="4"/>
          <w:numId w:val="5"/>
        </w:numPr>
        <w:spacing w:before="120" w:after="120" w:line="276" w:lineRule="auto"/>
        <w:jc w:val="both"/>
        <w:rPr>
          <w:del w:id="904" w:author="Lucas Yasuyuki Koroku" w:date="2022-06-27T11:42:00Z"/>
          <w:rFonts w:cs="Arial"/>
          <w:i/>
          <w:color w:val="FF0000"/>
          <w:szCs w:val="20"/>
          <w:highlight w:val="yellow"/>
        </w:rPr>
      </w:pPr>
      <w:del w:id="905" w:author="Lucas Yasuyuki Koroku" w:date="2022-06-27T11:42:00Z">
        <w:r w:rsidRPr="00A4383C" w:rsidDel="00A5038D">
          <w:rPr>
            <w:rFonts w:cs="Arial"/>
            <w:i/>
            <w:color w:val="FF0000"/>
            <w:szCs w:val="20"/>
            <w:highlight w:val="yellow"/>
          </w:rPr>
          <w:delText>...................;</w:delText>
        </w:r>
      </w:del>
    </w:p>
    <w:p w14:paraId="6DA45D25" w14:textId="42E96ACE" w:rsidR="006E4E0E" w:rsidRPr="00A4383C" w:rsidDel="00A5038D" w:rsidRDefault="006E4E0E" w:rsidP="006E4E0E">
      <w:pPr>
        <w:numPr>
          <w:ilvl w:val="4"/>
          <w:numId w:val="5"/>
        </w:numPr>
        <w:spacing w:before="120" w:after="120" w:line="276" w:lineRule="auto"/>
        <w:jc w:val="both"/>
        <w:rPr>
          <w:del w:id="906" w:author="Lucas Yasuyuki Koroku" w:date="2022-06-27T11:42:00Z"/>
          <w:rFonts w:cs="Arial"/>
          <w:i/>
          <w:color w:val="FF0000"/>
          <w:szCs w:val="20"/>
          <w:highlight w:val="yellow"/>
        </w:rPr>
      </w:pPr>
      <w:del w:id="907" w:author="Lucas Yasuyuki Koroku" w:date="2022-06-27T11:42:00Z">
        <w:r w:rsidRPr="00A4383C" w:rsidDel="00A5038D">
          <w:rPr>
            <w:rFonts w:cs="Arial"/>
            <w:i/>
            <w:color w:val="FF0000"/>
            <w:szCs w:val="20"/>
            <w:highlight w:val="yellow"/>
          </w:rPr>
          <w:delText>...................</w:delText>
        </w:r>
      </w:del>
    </w:p>
    <w:p w14:paraId="5596570A" w14:textId="0FB34ADD" w:rsidR="006E4E0E" w:rsidRPr="00A4383C" w:rsidDel="00A5038D" w:rsidRDefault="006E4E0E" w:rsidP="006E4E0E">
      <w:pPr>
        <w:numPr>
          <w:ilvl w:val="3"/>
          <w:numId w:val="5"/>
        </w:numPr>
        <w:spacing w:before="120" w:after="120" w:line="276" w:lineRule="auto"/>
        <w:jc w:val="both"/>
        <w:rPr>
          <w:del w:id="908" w:author="Lucas Yasuyuki Koroku" w:date="2022-06-27T11:42:00Z"/>
          <w:rFonts w:cs="Arial"/>
          <w:i/>
          <w:color w:val="FF0000"/>
          <w:szCs w:val="20"/>
          <w:highlight w:val="yellow"/>
        </w:rPr>
      </w:pPr>
      <w:del w:id="909" w:author="Lucas Yasuyuki Koroku" w:date="2022-06-27T11:42:00Z">
        <w:r w:rsidRPr="00A4383C" w:rsidDel="00A5038D">
          <w:rPr>
            <w:rFonts w:cs="Arial"/>
            <w:i/>
            <w:color w:val="FF0000"/>
            <w:szCs w:val="20"/>
            <w:highlight w:val="yellow"/>
          </w:rPr>
          <w:delText>a subcontratação de microempresas e empresas de pequeno porte que estejam participando da licitação; e</w:delText>
        </w:r>
      </w:del>
    </w:p>
    <w:p w14:paraId="03960B8E" w14:textId="6C4BB495" w:rsidR="006E4E0E" w:rsidRPr="00A4383C" w:rsidDel="00A5038D" w:rsidRDefault="006E4E0E" w:rsidP="006E4E0E">
      <w:pPr>
        <w:numPr>
          <w:ilvl w:val="3"/>
          <w:numId w:val="5"/>
        </w:numPr>
        <w:spacing w:before="120" w:after="120" w:line="276" w:lineRule="auto"/>
        <w:jc w:val="both"/>
        <w:rPr>
          <w:del w:id="910" w:author="Lucas Yasuyuki Koroku" w:date="2022-06-27T11:42:00Z"/>
          <w:rFonts w:cs="Arial"/>
          <w:i/>
          <w:color w:val="FF0000"/>
          <w:szCs w:val="20"/>
          <w:highlight w:val="yellow"/>
        </w:rPr>
      </w:pPr>
      <w:del w:id="911" w:author="Lucas Yasuyuki Koroku" w:date="2022-06-27T11:42:00Z">
        <w:r w:rsidRPr="00A4383C" w:rsidDel="00A5038D">
          <w:rPr>
            <w:rFonts w:cs="Arial"/>
            <w:i/>
            <w:color w:val="FF0000"/>
            <w:szCs w:val="20"/>
            <w:highlight w:val="yellow"/>
          </w:rPr>
          <w:delText>a subcontratação de microempresas ou empresas de pequeno porte que tenham um ou mais sócios em comum com a empresa contratante.</w:delText>
        </w:r>
      </w:del>
    </w:p>
    <w:p w14:paraId="68956819" w14:textId="2F5BB017" w:rsidR="006E4E0E" w:rsidRPr="00552315" w:rsidDel="00A5038D" w:rsidRDefault="006E4E0E" w:rsidP="006E4E0E">
      <w:pPr>
        <w:spacing w:before="120" w:after="120" w:line="276" w:lineRule="auto"/>
        <w:jc w:val="both"/>
        <w:rPr>
          <w:del w:id="912" w:author="Lucas Yasuyuki Koroku" w:date="2022-06-27T11:42:00Z"/>
          <w:rFonts w:cs="Arial"/>
          <w:i/>
          <w:color w:val="FF0000"/>
          <w:szCs w:val="20"/>
        </w:rPr>
      </w:pPr>
    </w:p>
    <w:p w14:paraId="5BC247FE" w14:textId="77777777" w:rsidR="00987810" w:rsidRPr="00552315" w:rsidRDefault="00987810" w:rsidP="000D390A">
      <w:pPr>
        <w:pStyle w:val="Nivel1"/>
        <w:rPr>
          <w:rFonts w:cs="Arial"/>
          <w:lang w:eastAsia="en-US"/>
        </w:rPr>
      </w:pPr>
      <w:r w:rsidRPr="00552315">
        <w:rPr>
          <w:rFonts w:cs="Arial"/>
          <w:lang w:eastAsia="en-US"/>
        </w:rPr>
        <w:t>ALTERAÇÃO SUBJETIVA</w:t>
      </w:r>
    </w:p>
    <w:p w14:paraId="4750CAD7" w14:textId="77777777" w:rsidR="00987810" w:rsidRPr="00552315" w:rsidRDefault="00987810" w:rsidP="00EE198A">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552315" w:rsidRDefault="00052D53" w:rsidP="008B0C2F">
      <w:pPr>
        <w:pStyle w:val="Nivel1"/>
        <w:rPr>
          <w:rFonts w:cs="Arial"/>
          <w:lang w:eastAsia="en-US"/>
        </w:rPr>
      </w:pPr>
      <w:r w:rsidRPr="00552315">
        <w:rPr>
          <w:rFonts w:cs="Arial"/>
          <w:lang w:eastAsia="en-US"/>
        </w:rPr>
        <w:t xml:space="preserve">CONTROLE </w:t>
      </w:r>
      <w:r w:rsidR="00683E3C" w:rsidRPr="00552315">
        <w:rPr>
          <w:rFonts w:cs="Arial"/>
          <w:lang w:eastAsia="en-US"/>
        </w:rPr>
        <w:t xml:space="preserve">E FISCALIZAÇÃO DA EXECUÇÃO </w:t>
      </w:r>
    </w:p>
    <w:p w14:paraId="5FEE67A2" w14:textId="08AFC4B6" w:rsidR="006E4E0E" w:rsidRPr="006E4E0E" w:rsidDel="00A5038D" w:rsidRDefault="006E4E0E" w:rsidP="006E4E0E">
      <w:pPr>
        <w:pStyle w:val="SombreamentoMdio1-nfase31"/>
        <w:rPr>
          <w:del w:id="913" w:author="Lucas Yasuyuki Koroku" w:date="2022-06-27T11:42:00Z"/>
          <w:rFonts w:ascii="Arial" w:hAnsi="Arial" w:cs="Arial"/>
          <w:szCs w:val="20"/>
          <w:lang w:eastAsia="en-US"/>
        </w:rPr>
      </w:pPr>
      <w:del w:id="914" w:author="Lucas Yasuyuki Koroku" w:date="2022-06-27T11:42:00Z">
        <w:r w:rsidRPr="006E4E0E" w:rsidDel="00A5038D">
          <w:rPr>
            <w:rFonts w:ascii="Arial" w:hAnsi="Arial" w:cs="Arial"/>
            <w:b/>
            <w:bCs/>
            <w:szCs w:val="20"/>
            <w:lang w:eastAsia="en-US"/>
          </w:rPr>
          <w:delText>Nota Explicativa 1:</w:delText>
        </w:r>
        <w:r w:rsidRPr="006E4E0E" w:rsidDel="00A5038D">
          <w:rPr>
            <w:rFonts w:ascii="Arial" w:hAnsi="Arial" w:cs="Arial"/>
            <w:szCs w:val="20"/>
            <w:lang w:eastAsia="en-US"/>
          </w:rPr>
          <w:delText xml:space="preserve"> 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delText>
        </w:r>
      </w:del>
    </w:p>
    <w:p w14:paraId="4EB2A6FC" w14:textId="0BABD7B0" w:rsidR="0066759F" w:rsidRPr="00552315" w:rsidDel="00A5038D" w:rsidRDefault="0066759F" w:rsidP="0066759F">
      <w:pPr>
        <w:pStyle w:val="SombreamentoMdio1-nfase31"/>
        <w:rPr>
          <w:del w:id="915" w:author="Lucas Yasuyuki Koroku" w:date="2022-06-27T11:42:00Z"/>
          <w:rFonts w:ascii="Arial" w:hAnsi="Arial" w:cs="Arial"/>
          <w:color w:val="auto"/>
          <w:szCs w:val="20"/>
        </w:rPr>
      </w:pPr>
      <w:del w:id="916" w:author="Lucas Yasuyuki Koroku" w:date="2022-06-27T11:42:00Z">
        <w:r w:rsidRPr="00552315" w:rsidDel="00A5038D">
          <w:rPr>
            <w:rFonts w:ascii="Arial" w:hAnsi="Arial" w:cs="Arial"/>
            <w:b/>
            <w:bCs/>
            <w:szCs w:val="20"/>
          </w:rPr>
          <w:delText>Nota Explicativa</w:delText>
        </w:r>
        <w:r w:rsidR="006E4E0E" w:rsidDel="00A5038D">
          <w:rPr>
            <w:rFonts w:ascii="Arial" w:hAnsi="Arial" w:cs="Arial"/>
            <w:b/>
            <w:bCs/>
            <w:szCs w:val="20"/>
          </w:rPr>
          <w:delText xml:space="preserve"> 2</w:delText>
        </w:r>
        <w:r w:rsidRPr="00552315" w:rsidDel="00A5038D">
          <w:rPr>
            <w:rFonts w:ascii="Arial" w:hAnsi="Arial" w:cs="Arial"/>
            <w:szCs w:val="20"/>
          </w:rPr>
          <w:delText>: Deve amoldar-se às peculiaridades do serviço. Os itens a seguir apresentados são ilustrativos.</w:delText>
        </w:r>
        <w:r w:rsidRPr="00552315" w:rsidDel="00A5038D">
          <w:rPr>
            <w:rFonts w:ascii="Arial" w:hAnsi="Arial" w:cs="Arial"/>
            <w:color w:val="FF28DB"/>
            <w:szCs w:val="20"/>
          </w:rPr>
          <w:delText xml:space="preserve"> </w:delText>
        </w:r>
      </w:del>
    </w:p>
    <w:p w14:paraId="36BCEA0A" w14:textId="5A7E2280" w:rsidR="0066759F" w:rsidRPr="00552315" w:rsidDel="00A5038D" w:rsidRDefault="0066759F" w:rsidP="0066759F">
      <w:pPr>
        <w:pStyle w:val="SombreamentoMdio1-nfase31"/>
        <w:rPr>
          <w:del w:id="917" w:author="Lucas Yasuyuki Koroku" w:date="2022-06-27T11:42:00Z"/>
          <w:rFonts w:ascii="Arial" w:hAnsi="Arial" w:cs="Arial"/>
          <w:color w:val="auto"/>
          <w:szCs w:val="20"/>
        </w:rPr>
      </w:pPr>
      <w:del w:id="918" w:author="Lucas Yasuyuki Koroku" w:date="2022-06-27T11:42:00Z">
        <w:r w:rsidRPr="00552315" w:rsidDel="00A5038D">
          <w:rPr>
            <w:rFonts w:ascii="Arial" w:hAnsi="Arial" w:cs="Arial"/>
            <w:color w:val="auto"/>
            <w:szCs w:val="20"/>
          </w:rPr>
          <w:delText>Jurisprudência do Tribunal de Contas da União:</w:delText>
        </w:r>
      </w:del>
    </w:p>
    <w:p w14:paraId="086B48F8" w14:textId="40857B7C" w:rsidR="0066759F" w:rsidRPr="00552315" w:rsidDel="00A5038D" w:rsidRDefault="0066759F" w:rsidP="0066759F">
      <w:pPr>
        <w:pStyle w:val="SombreamentoMdio1-nfase31"/>
        <w:rPr>
          <w:del w:id="919" w:author="Lucas Yasuyuki Koroku" w:date="2022-06-27T11:42:00Z"/>
          <w:rFonts w:ascii="Arial" w:hAnsi="Arial" w:cs="Arial"/>
          <w:color w:val="auto"/>
          <w:szCs w:val="20"/>
        </w:rPr>
      </w:pPr>
      <w:del w:id="920" w:author="Lucas Yasuyuki Koroku" w:date="2022-06-27T11:42:00Z">
        <w:r w:rsidRPr="00552315" w:rsidDel="00A5038D">
          <w:rPr>
            <w:rFonts w:ascii="Arial" w:hAnsi="Arial" w:cs="Arial"/>
            <w:color w:val="auto"/>
            <w:szCs w:val="20"/>
          </w:rPr>
          <w:delText>9.1.1. providencie portaria de designação específica para fiscalização de cada contrato, com atestado de recebimento pelo fiscal designado e que constem claramente as atribuições e responsabilidades, de acordo com o estabelecido pela Lei 8.666/93 em seu artigo 67;</w:delText>
        </w:r>
      </w:del>
    </w:p>
    <w:p w14:paraId="16DB0293" w14:textId="4CCB3703" w:rsidR="0066759F" w:rsidRPr="00552315" w:rsidDel="00A5038D" w:rsidRDefault="0066759F" w:rsidP="0066759F">
      <w:pPr>
        <w:pStyle w:val="SombreamentoMdio1-nfase31"/>
        <w:rPr>
          <w:del w:id="921" w:author="Lucas Yasuyuki Koroku" w:date="2022-06-27T11:42:00Z"/>
          <w:rFonts w:ascii="Arial" w:hAnsi="Arial" w:cs="Arial"/>
          <w:color w:val="auto"/>
          <w:szCs w:val="20"/>
        </w:rPr>
      </w:pPr>
      <w:del w:id="922" w:author="Lucas Yasuyuki Koroku" w:date="2022-06-27T11:42:00Z">
        <w:r w:rsidRPr="00552315" w:rsidDel="00A5038D">
          <w:rPr>
            <w:rFonts w:ascii="Arial" w:hAnsi="Arial" w:cs="Arial"/>
            <w:color w:val="auto"/>
            <w:szCs w:val="20"/>
          </w:rPr>
          <w:delText>9.1.2. designe fiscais considerando a formação acadêmica ou técnica do servidor/funcionário, a segregação entre as funções de gestão e de fiscalização do contrato, bem como o comprometimento concomitante com outros serviços ou contratos, de forma a evitar que o fiscal responsável fique sobrecarregado devido a muitos contratos sob sua responsabilidade;</w:delText>
        </w:r>
      </w:del>
    </w:p>
    <w:p w14:paraId="6AFE88E2" w14:textId="46E04B54" w:rsidR="0066759F" w:rsidRPr="00552315" w:rsidDel="00A5038D" w:rsidRDefault="0066759F" w:rsidP="0066759F">
      <w:pPr>
        <w:pStyle w:val="SombreamentoMdio1-nfase31"/>
        <w:rPr>
          <w:del w:id="923" w:author="Lucas Yasuyuki Koroku" w:date="2022-06-27T11:42:00Z"/>
          <w:rFonts w:ascii="Arial" w:hAnsi="Arial" w:cs="Arial"/>
          <w:szCs w:val="20"/>
          <w:lang w:eastAsia="en-US"/>
        </w:rPr>
      </w:pPr>
      <w:del w:id="924" w:author="Lucas Yasuyuki Koroku" w:date="2022-06-27T11:42:00Z">
        <w:r w:rsidRPr="00552315" w:rsidDel="00A5038D">
          <w:rPr>
            <w:rFonts w:ascii="Arial" w:hAnsi="Arial" w:cs="Arial"/>
            <w:color w:val="auto"/>
            <w:szCs w:val="20"/>
          </w:rPr>
          <w:delText>9.1.3. realize sistematicamente o acompanhamento dos trabalhos realizados pelos fiscais; (Acórdão nº 1094/2013-Plenário).</w:delText>
        </w:r>
      </w:del>
    </w:p>
    <w:p w14:paraId="57BF4ACD" w14:textId="3C7EAA56" w:rsidR="0066759F" w:rsidRPr="00552315" w:rsidDel="00A5038D" w:rsidRDefault="0066759F" w:rsidP="0066759F">
      <w:pPr>
        <w:numPr>
          <w:ilvl w:val="1"/>
          <w:numId w:val="1"/>
        </w:numPr>
        <w:spacing w:before="120" w:after="120" w:line="276" w:lineRule="auto"/>
        <w:ind w:left="425" w:firstLine="0"/>
        <w:jc w:val="both"/>
        <w:rPr>
          <w:del w:id="925" w:author="Lucas Yasuyuki Koroku" w:date="2022-06-27T11:42:00Z"/>
          <w:rFonts w:cs="Arial"/>
          <w:szCs w:val="20"/>
          <w:lang w:eastAsia="en-US"/>
        </w:rPr>
      </w:pPr>
      <w:del w:id="926" w:author="Lucas Yasuyuki Koroku" w:date="2022-06-27T11:42:00Z">
        <w:r w:rsidRPr="00552315" w:rsidDel="00A5038D">
          <w:rPr>
            <w:rFonts w:cs="Arial"/>
            <w:szCs w:val="20"/>
            <w:lang w:eastAsia="en-US"/>
          </w:rPr>
          <w:delTex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delText>
        </w:r>
      </w:del>
    </w:p>
    <w:p w14:paraId="60A57D87" w14:textId="1F5E8F71" w:rsidR="0066759F" w:rsidRPr="00552315" w:rsidDel="00A5038D" w:rsidRDefault="0066759F" w:rsidP="0066759F">
      <w:pPr>
        <w:numPr>
          <w:ilvl w:val="1"/>
          <w:numId w:val="1"/>
        </w:numPr>
        <w:spacing w:before="120" w:after="120" w:line="276" w:lineRule="auto"/>
        <w:ind w:left="425" w:firstLine="0"/>
        <w:jc w:val="both"/>
        <w:rPr>
          <w:del w:id="927" w:author="Lucas Yasuyuki Koroku" w:date="2022-06-27T11:42:00Z"/>
          <w:rFonts w:cs="Arial"/>
          <w:szCs w:val="20"/>
          <w:lang w:eastAsia="en-US"/>
        </w:rPr>
      </w:pPr>
      <w:del w:id="928" w:author="Lucas Yasuyuki Koroku" w:date="2022-06-27T11:42:00Z">
        <w:r w:rsidRPr="00552315" w:rsidDel="00A5038D">
          <w:rPr>
            <w:rFonts w:cs="Arial"/>
            <w:szCs w:val="20"/>
            <w:lang w:eastAsia="en-US"/>
          </w:rPr>
          <w:delTex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delText>
        </w:r>
      </w:del>
    </w:p>
    <w:p w14:paraId="47CD82D4" w14:textId="77777777" w:rsidR="0066759F" w:rsidRPr="00552315" w:rsidRDefault="0066759F" w:rsidP="0066759F">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65273C70" w:rsidR="0066759F" w:rsidRPr="00552315" w:rsidRDefault="00652668" w:rsidP="00652668">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552315">
        <w:rPr>
          <w:rFonts w:cs="Arial"/>
          <w:szCs w:val="20"/>
          <w:lang w:eastAsia="en-US"/>
        </w:rPr>
        <w:t>.</w:t>
      </w:r>
    </w:p>
    <w:p w14:paraId="32C741F0" w14:textId="224DE4A5" w:rsidR="00222D2F" w:rsidRDefault="00052D53" w:rsidP="00680543">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39029D6" w14:textId="77777777" w:rsidR="006216CD" w:rsidRPr="00552315" w:rsidRDefault="006216CD" w:rsidP="006216CD">
      <w:pPr>
        <w:numPr>
          <w:ilvl w:val="1"/>
          <w:numId w:val="1"/>
        </w:numPr>
        <w:spacing w:before="120" w:after="120" w:line="276" w:lineRule="auto"/>
        <w:ind w:left="425" w:firstLine="0"/>
        <w:jc w:val="both"/>
        <w:rPr>
          <w:rFonts w:cs="Arial"/>
          <w:szCs w:val="20"/>
          <w:lang w:eastAsia="en-US"/>
        </w:rPr>
      </w:pPr>
      <w:r>
        <w:rPr>
          <w:rFonts w:cs="Arial"/>
          <w:szCs w:val="20"/>
          <w:lang w:eastAsia="en-US"/>
        </w:rPr>
        <w:t>A fiscalização técnica dos contratos avaliará constantemente a execução do objeto.</w:t>
      </w:r>
    </w:p>
    <w:p w14:paraId="31AC2724" w14:textId="17081039"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Em hipótese alguma, será admitido que a própria CONTRATADA materialize a avaliação de desempenho e qualidade da prestação dos serviços realizada. </w:t>
      </w:r>
    </w:p>
    <w:p w14:paraId="0ADB9731" w14:textId="69AD6948"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03B9BAC"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552315">
        <w:rPr>
          <w:rFonts w:cs="Arial"/>
          <w:szCs w:val="20"/>
        </w:rPr>
        <w:t xml:space="preserve"> sanções à</w:t>
      </w:r>
      <w:r w:rsidRPr="00552315">
        <w:rPr>
          <w:rFonts w:cs="Arial"/>
          <w:szCs w:val="20"/>
        </w:rPr>
        <w:t xml:space="preserve"> CONTRATADA de acordo com as regras previstas </w:t>
      </w:r>
      <w:r w:rsidR="006E4E0E">
        <w:rPr>
          <w:rFonts w:cs="Arial"/>
          <w:szCs w:val="20"/>
        </w:rPr>
        <w:t>neste Termo de Referência</w:t>
      </w:r>
      <w:r w:rsidRPr="00552315">
        <w:rPr>
          <w:rFonts w:cs="Arial"/>
          <w:szCs w:val="20"/>
        </w:rPr>
        <w:t xml:space="preserve">. </w:t>
      </w:r>
    </w:p>
    <w:p w14:paraId="3B27C979" w14:textId="428DF6A7"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6D2B80AC" w14:textId="7F6D2CD6" w:rsidR="0066759F" w:rsidRPr="00552315" w:rsidDel="00A5038D" w:rsidRDefault="0066759F" w:rsidP="0066759F">
      <w:pPr>
        <w:numPr>
          <w:ilvl w:val="1"/>
          <w:numId w:val="1"/>
        </w:numPr>
        <w:spacing w:before="120" w:after="120" w:line="276" w:lineRule="auto"/>
        <w:ind w:left="425" w:firstLine="0"/>
        <w:jc w:val="both"/>
        <w:rPr>
          <w:del w:id="929" w:author="Lucas Yasuyuki Koroku" w:date="2022-06-27T11:44:00Z"/>
          <w:rFonts w:cs="Arial"/>
          <w:i/>
          <w:color w:val="FF0000"/>
          <w:szCs w:val="20"/>
          <w:lang w:eastAsia="en-US"/>
        </w:rPr>
      </w:pPr>
      <w:del w:id="930" w:author="Lucas Yasuyuki Koroku" w:date="2022-06-27T11:44:00Z">
        <w:r w:rsidRPr="00552315" w:rsidDel="00A5038D">
          <w:rPr>
            <w:rFonts w:cs="Arial"/>
            <w:i/>
            <w:color w:val="FF0000"/>
            <w:szCs w:val="20"/>
            <w:lang w:eastAsia="en-US"/>
          </w:rPr>
          <w:delText xml:space="preserve">A </w:delText>
        </w:r>
        <w:r w:rsidRPr="00552315" w:rsidDel="00A5038D">
          <w:rPr>
            <w:rFonts w:cs="Arial"/>
            <w:i/>
            <w:color w:val="FF0000"/>
            <w:szCs w:val="20"/>
          </w:rPr>
          <w:delText>fiscalização</w:delText>
        </w:r>
        <w:r w:rsidRPr="00552315" w:rsidDel="00A5038D">
          <w:rPr>
            <w:rFonts w:cs="Arial"/>
            <w:i/>
            <w:color w:val="FF0000"/>
            <w:szCs w:val="20"/>
            <w:lang w:eastAsia="en-US"/>
          </w:rPr>
          <w:delText xml:space="preserve"> da execução dos serviços abrange, ainda, as seguintes rotinas:</w:delText>
        </w:r>
      </w:del>
    </w:p>
    <w:p w14:paraId="38F44723" w14:textId="1A5DFBAA" w:rsidR="0066759F" w:rsidRPr="00552315" w:rsidDel="00A5038D" w:rsidRDefault="0066759F" w:rsidP="0066759F">
      <w:pPr>
        <w:numPr>
          <w:ilvl w:val="2"/>
          <w:numId w:val="1"/>
        </w:numPr>
        <w:spacing w:before="120" w:after="120" w:line="276" w:lineRule="auto"/>
        <w:jc w:val="both"/>
        <w:rPr>
          <w:del w:id="931" w:author="Lucas Yasuyuki Koroku" w:date="2022-06-27T11:44:00Z"/>
          <w:rFonts w:cs="Arial"/>
          <w:i/>
          <w:color w:val="FF0000"/>
          <w:szCs w:val="20"/>
          <w:lang w:eastAsia="en-US"/>
        </w:rPr>
      </w:pPr>
      <w:del w:id="932" w:author="Lucas Yasuyuki Koroku" w:date="2022-06-27T11:44:00Z">
        <w:r w:rsidRPr="00552315" w:rsidDel="00A5038D">
          <w:rPr>
            <w:rFonts w:cs="Arial"/>
            <w:i/>
            <w:color w:val="FF0000"/>
            <w:szCs w:val="20"/>
            <w:lang w:eastAsia="en-US"/>
          </w:rPr>
          <w:delText>.....;</w:delText>
        </w:r>
      </w:del>
    </w:p>
    <w:p w14:paraId="0E59DEE9" w14:textId="228C6E38" w:rsidR="0066759F" w:rsidRPr="00552315" w:rsidDel="00A5038D" w:rsidRDefault="0066759F" w:rsidP="0066759F">
      <w:pPr>
        <w:numPr>
          <w:ilvl w:val="2"/>
          <w:numId w:val="1"/>
        </w:numPr>
        <w:spacing w:before="120" w:after="120" w:line="276" w:lineRule="auto"/>
        <w:jc w:val="both"/>
        <w:rPr>
          <w:del w:id="933" w:author="Lucas Yasuyuki Koroku" w:date="2022-06-27T11:44:00Z"/>
          <w:rFonts w:cs="Arial"/>
          <w:i/>
          <w:color w:val="FF0000"/>
          <w:szCs w:val="20"/>
          <w:lang w:eastAsia="en-US"/>
        </w:rPr>
      </w:pPr>
      <w:del w:id="934" w:author="Lucas Yasuyuki Koroku" w:date="2022-06-27T11:44:00Z">
        <w:r w:rsidRPr="00552315" w:rsidDel="00A5038D">
          <w:rPr>
            <w:rFonts w:cs="Arial"/>
            <w:i/>
            <w:color w:val="FF0000"/>
            <w:szCs w:val="20"/>
            <w:lang w:eastAsia="en-US"/>
          </w:rPr>
          <w:delText>.....;</w:delText>
        </w:r>
      </w:del>
    </w:p>
    <w:p w14:paraId="28C95847" w14:textId="006D1C6F" w:rsidR="0066759F" w:rsidRPr="00552315" w:rsidDel="00A5038D" w:rsidRDefault="0066759F" w:rsidP="0066759F">
      <w:pPr>
        <w:numPr>
          <w:ilvl w:val="2"/>
          <w:numId w:val="1"/>
        </w:numPr>
        <w:spacing w:before="120" w:after="120" w:line="276" w:lineRule="auto"/>
        <w:jc w:val="both"/>
        <w:rPr>
          <w:del w:id="935" w:author="Lucas Yasuyuki Koroku" w:date="2022-06-27T11:44:00Z"/>
          <w:rFonts w:cs="Arial"/>
          <w:i/>
          <w:color w:val="FF0000"/>
          <w:szCs w:val="20"/>
          <w:lang w:eastAsia="en-US"/>
        </w:rPr>
      </w:pPr>
      <w:del w:id="936" w:author="Lucas Yasuyuki Koroku" w:date="2022-06-27T11:44:00Z">
        <w:r w:rsidRPr="00552315" w:rsidDel="00A5038D">
          <w:rPr>
            <w:rFonts w:cs="Arial"/>
            <w:i/>
            <w:color w:val="FF0000"/>
            <w:szCs w:val="20"/>
            <w:lang w:eastAsia="en-US"/>
          </w:rPr>
          <w:delText>(etc.)</w:delText>
        </w:r>
      </w:del>
    </w:p>
    <w:p w14:paraId="4F4C6825" w14:textId="3B6ACE2F" w:rsidR="0066759F" w:rsidRPr="00552315" w:rsidDel="00A5038D" w:rsidRDefault="0066759F" w:rsidP="0066759F">
      <w:pPr>
        <w:pStyle w:val="Citao"/>
        <w:rPr>
          <w:del w:id="937" w:author="Lucas Yasuyuki Koroku" w:date="2022-06-27T11:44:00Z"/>
          <w:rFonts w:cs="Arial"/>
          <w:szCs w:val="20"/>
        </w:rPr>
      </w:pPr>
      <w:del w:id="938" w:author="Lucas Yasuyuki Koroku" w:date="2022-06-27T11:44:00Z">
        <w:r w:rsidRPr="00552315" w:rsidDel="00A5038D">
          <w:rPr>
            <w:rFonts w:cs="Arial"/>
            <w:b/>
            <w:i w:val="0"/>
            <w:iCs w:val="0"/>
            <w:szCs w:val="20"/>
          </w:rPr>
          <w:delText>Nota explicativa</w:delText>
        </w:r>
        <w:r w:rsidRPr="00552315" w:rsidDel="00A5038D">
          <w:rPr>
            <w:rFonts w:cs="Arial"/>
            <w:i w:val="0"/>
            <w:iCs w:val="0"/>
            <w:szCs w:val="20"/>
          </w:rPr>
          <w:delText>: Caso as especificidades do serviço demandem uma rotina de fiscalização própria, o órgão deve descrevê-la neste item.</w:delText>
        </w:r>
      </w:del>
    </w:p>
    <w:p w14:paraId="1BBCC8D3" w14:textId="784CD065" w:rsidR="0066759F" w:rsidRPr="00552315" w:rsidRDefault="0066759F" w:rsidP="00851E2F">
      <w:pPr>
        <w:pStyle w:val="PargrafodaLista"/>
        <w:numPr>
          <w:ilvl w:val="1"/>
          <w:numId w:val="1"/>
        </w:numPr>
        <w:spacing w:before="120" w:after="120" w:line="276" w:lineRule="auto"/>
        <w:ind w:left="425" w:firstLine="0"/>
        <w:jc w:val="both"/>
        <w:rPr>
          <w:rFonts w:cs="Arial"/>
          <w:szCs w:val="20"/>
        </w:rPr>
      </w:pPr>
      <w:r w:rsidRPr="00552315">
        <w:rPr>
          <w:rFonts w:cs="Arial"/>
          <w:szCs w:val="20"/>
        </w:rPr>
        <w:t xml:space="preserve">As disposições previstas nesta cláusula não excluem o disposto no Anexo VIII da Instrução Normativa </w:t>
      </w:r>
      <w:r w:rsidR="00DF2E5C">
        <w:rPr>
          <w:rFonts w:cs="Arial"/>
          <w:szCs w:val="20"/>
        </w:rPr>
        <w:t>SEGES</w:t>
      </w:r>
      <w:r w:rsidRPr="00552315">
        <w:rPr>
          <w:rFonts w:cs="Arial"/>
          <w:szCs w:val="20"/>
        </w:rPr>
        <w:t>/</w:t>
      </w:r>
      <w:r w:rsidR="003C58CC" w:rsidRPr="00552315">
        <w:rPr>
          <w:rFonts w:cs="Arial"/>
          <w:szCs w:val="20"/>
        </w:rPr>
        <w:t>MP</w:t>
      </w:r>
      <w:r w:rsidRPr="00552315">
        <w:rPr>
          <w:rFonts w:cs="Arial"/>
          <w:szCs w:val="20"/>
        </w:rPr>
        <w:t xml:space="preserve"> nº 05, de 2017, aplicável no que for pertinente à contratação.</w:t>
      </w:r>
    </w:p>
    <w:p w14:paraId="52559F56" w14:textId="40A146AC" w:rsidR="006A414A" w:rsidRPr="00552315" w:rsidRDefault="006A414A" w:rsidP="00680543">
      <w:pPr>
        <w:numPr>
          <w:ilvl w:val="1"/>
          <w:numId w:val="1"/>
        </w:numPr>
        <w:spacing w:before="120" w:after="120" w:line="276" w:lineRule="auto"/>
        <w:ind w:left="425" w:firstLine="0"/>
        <w:jc w:val="both"/>
        <w:rPr>
          <w:rFonts w:cs="Arial"/>
          <w:szCs w:val="20"/>
        </w:rPr>
      </w:pPr>
      <w:r w:rsidRPr="00552315">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761C3656" w14:textId="0B74A257" w:rsidR="00DF2E5C" w:rsidRPr="00693542" w:rsidDel="00A5038D" w:rsidRDefault="00DF2E5C" w:rsidP="00DF2E5C">
      <w:pPr>
        <w:pStyle w:val="Nivel1"/>
        <w:ind w:left="644"/>
        <w:rPr>
          <w:del w:id="939" w:author="Lucas Yasuyuki Koroku" w:date="2022-06-27T11:44:00Z"/>
          <w:rFonts w:cs="Arial"/>
          <w:highlight w:val="yellow"/>
          <w:lang w:eastAsia="en-US"/>
        </w:rPr>
      </w:pPr>
      <w:del w:id="940" w:author="Lucas Yasuyuki Koroku" w:date="2022-06-27T11:44:00Z">
        <w:r w:rsidRPr="00693542" w:rsidDel="00A5038D">
          <w:rPr>
            <w:rFonts w:cs="Arial"/>
            <w:highlight w:val="yellow"/>
            <w:lang w:eastAsia="en-US"/>
          </w:rPr>
          <w:delText>DOS CRITÉRIOS DE AFERIÇÃO E MEDIÇÃO PARA FATURAMENTO</w:delText>
        </w:r>
      </w:del>
    </w:p>
    <w:p w14:paraId="335D75E8" w14:textId="7ACD618A" w:rsidR="00DF2E5C" w:rsidRPr="00693542" w:rsidDel="00A5038D" w:rsidRDefault="00DF2E5C" w:rsidP="00DF2E5C">
      <w:pPr>
        <w:numPr>
          <w:ilvl w:val="1"/>
          <w:numId w:val="1"/>
        </w:numPr>
        <w:spacing w:before="120" w:after="120" w:line="276" w:lineRule="auto"/>
        <w:ind w:left="425" w:firstLine="0"/>
        <w:jc w:val="both"/>
        <w:rPr>
          <w:del w:id="941" w:author="Lucas Yasuyuki Koroku" w:date="2022-06-27T11:44:00Z"/>
          <w:rFonts w:cs="Arial"/>
          <w:szCs w:val="20"/>
          <w:highlight w:val="yellow"/>
        </w:rPr>
      </w:pPr>
      <w:del w:id="942" w:author="Lucas Yasuyuki Koroku" w:date="2022-06-27T11:44:00Z">
        <w:r w:rsidRPr="00693542" w:rsidDel="00A5038D">
          <w:rPr>
            <w:rFonts w:cs="Arial"/>
            <w:szCs w:val="20"/>
            <w:highlight w:val="yellow"/>
          </w:rPr>
          <w:delText xml:space="preserve">A avaliação da execução do objeto utilizará </w:delText>
        </w:r>
        <w:r w:rsidRPr="00693542" w:rsidDel="00A5038D">
          <w:rPr>
            <w:rFonts w:cs="Arial"/>
            <w:i/>
            <w:color w:val="FF0000"/>
            <w:szCs w:val="20"/>
            <w:highlight w:val="yellow"/>
          </w:rPr>
          <w:delText xml:space="preserve">o Instrumento de </w:delText>
        </w:r>
        <w:r w:rsidRPr="00693542" w:rsidDel="00A5038D">
          <w:rPr>
            <w:rFonts w:cs="Arial"/>
            <w:i/>
            <w:color w:val="FF0000"/>
            <w:szCs w:val="20"/>
            <w:highlight w:val="yellow"/>
            <w:lang w:eastAsia="en-US"/>
          </w:rPr>
          <w:delText>Medição</w:delText>
        </w:r>
        <w:r w:rsidRPr="00693542" w:rsidDel="00A5038D">
          <w:rPr>
            <w:rFonts w:cs="Arial"/>
            <w:i/>
            <w:color w:val="FF0000"/>
            <w:szCs w:val="20"/>
            <w:highlight w:val="yellow"/>
          </w:rPr>
          <w:delText xml:space="preserve"> de Resultado (IMR), conforme modelo previsto no Anexo XXX, </w:delText>
        </w:r>
        <w:r w:rsidRPr="00693542" w:rsidDel="00A5038D">
          <w:rPr>
            <w:rFonts w:cs="Arial"/>
            <w:b/>
            <w:bCs/>
            <w:i/>
            <w:color w:val="FF0000"/>
            <w:szCs w:val="20"/>
            <w:highlight w:val="yellow"/>
            <w:u w:val="single"/>
          </w:rPr>
          <w:delText>OU</w:delText>
        </w:r>
        <w:r w:rsidRPr="00693542" w:rsidDel="00A5038D">
          <w:rPr>
            <w:rFonts w:cs="Arial"/>
            <w:i/>
            <w:color w:val="FF0000"/>
            <w:szCs w:val="20"/>
            <w:highlight w:val="yellow"/>
          </w:rPr>
          <w:delText xml:space="preserve"> outro instrumento substituto para aferição da qualidade da prestação dos serviços </w:delText>
        </w:r>
        <w:r w:rsidRPr="00693542" w:rsidDel="00A5038D">
          <w:rPr>
            <w:rFonts w:cs="Arial"/>
            <w:b/>
            <w:bCs/>
            <w:i/>
            <w:color w:val="FF0000"/>
            <w:szCs w:val="20"/>
            <w:highlight w:val="yellow"/>
            <w:u w:val="single"/>
          </w:rPr>
          <w:delText xml:space="preserve">OU </w:delText>
        </w:r>
        <w:r w:rsidRPr="00693542" w:rsidDel="00A5038D">
          <w:rPr>
            <w:rFonts w:cs="Arial"/>
            <w:i/>
            <w:color w:val="FF0000"/>
            <w:szCs w:val="20"/>
            <w:highlight w:val="yellow"/>
            <w:u w:val="single"/>
          </w:rPr>
          <w:delText>o disposto neste item</w:delText>
        </w:r>
        <w:r w:rsidRPr="00693542" w:rsidDel="00A5038D">
          <w:rPr>
            <w:rFonts w:cs="Arial"/>
            <w:szCs w:val="20"/>
            <w:highlight w:val="yellow"/>
          </w:rPr>
          <w:delText>, devendo haver o redimensionamento no pagamento com base nos indicadores estabelecidos, sempre que a CONTRATADA:</w:delText>
        </w:r>
      </w:del>
    </w:p>
    <w:p w14:paraId="23811814" w14:textId="3423D395" w:rsidR="00DF2E5C" w:rsidRPr="00693542" w:rsidDel="00A5038D" w:rsidRDefault="00DF2E5C" w:rsidP="00DF2E5C">
      <w:pPr>
        <w:spacing w:before="120" w:after="120" w:line="276" w:lineRule="auto"/>
        <w:ind w:left="1416"/>
        <w:jc w:val="both"/>
        <w:rPr>
          <w:del w:id="943" w:author="Lucas Yasuyuki Koroku" w:date="2022-06-27T11:44:00Z"/>
          <w:rFonts w:cs="Arial"/>
          <w:szCs w:val="20"/>
          <w:highlight w:val="yellow"/>
        </w:rPr>
      </w:pPr>
      <w:del w:id="944" w:author="Lucas Yasuyuki Koroku" w:date="2022-06-27T11:44:00Z">
        <w:r w:rsidRPr="00693542" w:rsidDel="00A5038D">
          <w:rPr>
            <w:rFonts w:cs="Arial"/>
            <w:szCs w:val="20"/>
            <w:highlight w:val="yellow"/>
          </w:rPr>
          <w:delText>a) não produzir os resultados, deixar de executar, ou não executar com a qualidade mínima exigida as atividades contratadas; ou</w:delText>
        </w:r>
      </w:del>
    </w:p>
    <w:p w14:paraId="2A858618" w14:textId="00C571CD" w:rsidR="00DF2E5C" w:rsidRPr="00693542" w:rsidDel="00A5038D" w:rsidRDefault="00DF2E5C" w:rsidP="00DF2E5C">
      <w:pPr>
        <w:spacing w:before="120" w:after="120" w:line="276" w:lineRule="auto"/>
        <w:ind w:left="1416"/>
        <w:jc w:val="both"/>
        <w:rPr>
          <w:del w:id="945" w:author="Lucas Yasuyuki Koroku" w:date="2022-06-27T11:44:00Z"/>
          <w:rFonts w:cs="Arial"/>
          <w:szCs w:val="20"/>
          <w:highlight w:val="yellow"/>
        </w:rPr>
      </w:pPr>
      <w:del w:id="946" w:author="Lucas Yasuyuki Koroku" w:date="2022-06-27T11:44:00Z">
        <w:r w:rsidRPr="00693542" w:rsidDel="00A5038D">
          <w:rPr>
            <w:rFonts w:cs="Arial"/>
            <w:szCs w:val="20"/>
            <w:highlight w:val="yellow"/>
          </w:rPr>
          <w:delText>b) deixar de utilizar materiais e recursos humanos exigidos para a execução do serviço, ou utilizá-los com qualidade ou quantidade inferior à demandada.</w:delText>
        </w:r>
      </w:del>
    </w:p>
    <w:p w14:paraId="5F75FD7D" w14:textId="3484DC85" w:rsidR="00DF2E5C" w:rsidRPr="00693542" w:rsidDel="00A5038D" w:rsidRDefault="00DF2E5C" w:rsidP="00DF2E5C">
      <w:pPr>
        <w:numPr>
          <w:ilvl w:val="2"/>
          <w:numId w:val="1"/>
        </w:numPr>
        <w:spacing w:before="120" w:after="120" w:line="276" w:lineRule="auto"/>
        <w:jc w:val="both"/>
        <w:rPr>
          <w:del w:id="947" w:author="Lucas Yasuyuki Koroku" w:date="2022-06-27T11:44:00Z"/>
          <w:rFonts w:cs="Arial"/>
          <w:i/>
          <w:color w:val="FF0000"/>
          <w:szCs w:val="20"/>
          <w:highlight w:val="yellow"/>
        </w:rPr>
      </w:pPr>
      <w:del w:id="948" w:author="Lucas Yasuyuki Koroku" w:date="2022-06-27T11:44:00Z">
        <w:r w:rsidRPr="00693542" w:rsidDel="00A5038D">
          <w:rPr>
            <w:rFonts w:cs="Arial"/>
            <w:i/>
            <w:color w:val="FF0000"/>
            <w:szCs w:val="20"/>
            <w:highlight w:val="yellow"/>
          </w:rPr>
          <w:delText xml:space="preserve">A </w:delText>
        </w:r>
        <w:r w:rsidRPr="00693542" w:rsidDel="00A5038D">
          <w:rPr>
            <w:rFonts w:cs="Arial"/>
            <w:i/>
            <w:color w:val="FF0000"/>
            <w:szCs w:val="20"/>
            <w:highlight w:val="yellow"/>
            <w:lang w:eastAsia="en-US"/>
          </w:rPr>
          <w:delText>utilização</w:delText>
        </w:r>
        <w:r w:rsidRPr="00693542" w:rsidDel="00A5038D">
          <w:rPr>
            <w:rFonts w:cs="Arial"/>
            <w:i/>
            <w:color w:val="FF0000"/>
            <w:szCs w:val="20"/>
            <w:highlight w:val="yellow"/>
          </w:rPr>
          <w:delText xml:space="preserve"> do IMR não impede a aplicação concomitante de outros mecanismos para a avaliação da prestação dos serviços.</w:delText>
        </w:r>
      </w:del>
    </w:p>
    <w:p w14:paraId="4C8A9C25" w14:textId="66E0427F" w:rsidR="00DF2E5C" w:rsidRPr="00693542" w:rsidDel="00A5038D" w:rsidRDefault="00DF2E5C" w:rsidP="00DF2E5C">
      <w:pPr>
        <w:pStyle w:val="SombreamentoMdio1-nfase31"/>
        <w:rPr>
          <w:del w:id="949" w:author="Lucas Yasuyuki Koroku" w:date="2022-06-27T11:44:00Z"/>
          <w:rFonts w:ascii="Arial" w:hAnsi="Arial" w:cs="Arial"/>
          <w:i w:val="0"/>
          <w:iCs w:val="0"/>
          <w:color w:val="auto"/>
          <w:szCs w:val="20"/>
          <w:highlight w:val="yellow"/>
        </w:rPr>
      </w:pPr>
      <w:del w:id="950" w:author="Lucas Yasuyuki Koroku" w:date="2022-06-27T11:44:00Z">
        <w:r w:rsidRPr="00693542" w:rsidDel="00A5038D">
          <w:rPr>
            <w:rFonts w:ascii="Arial" w:hAnsi="Arial" w:cs="Arial"/>
            <w:b/>
            <w:bCs/>
            <w:szCs w:val="20"/>
            <w:highlight w:val="yellow"/>
          </w:rPr>
          <w:delText>Nota Explicativa</w:delText>
        </w:r>
        <w:r w:rsidRPr="00693542" w:rsidDel="00A5038D">
          <w:rPr>
            <w:rFonts w:ascii="Arial" w:hAnsi="Arial" w:cs="Arial"/>
            <w:szCs w:val="20"/>
            <w:highlight w:val="yellow"/>
          </w:rPr>
          <w:delText>: A</w:delText>
        </w:r>
        <w:r w:rsidRPr="00693542" w:rsidDel="00A5038D">
          <w:rPr>
            <w:rFonts w:ascii="Arial" w:hAnsi="Arial" w:cs="Arial"/>
            <w:i w:val="0"/>
            <w:iCs w:val="0"/>
            <w:color w:val="auto"/>
            <w:szCs w:val="20"/>
            <w:highlight w:val="yellow"/>
          </w:rPr>
          <w:delText xml:space="preserve"> execução dos contratos deve ser acompanhada por meio de instrumentos de controle que permitam a mensuração de resultados e adequação do objeto prestado. Estes instrumentos de controle, o Instrumento de Medição de Resultado (IMR) ou instrumento equivalente, foram idealizados, inicialmente, para contratos de prestação de serviços como mecanismo de monitoramento e mensuração da qualidade e pontualidade na prestação dos serviços e, </w:delText>
        </w:r>
        <w:r w:rsidRPr="00693542" w:rsidDel="00A5038D">
          <w:rPr>
            <w:rFonts w:ascii="Arial" w:hAnsi="Arial" w:cs="Arial"/>
            <w:i w:val="0"/>
            <w:color w:val="auto"/>
            <w:szCs w:val="20"/>
            <w:highlight w:val="yellow"/>
          </w:rPr>
          <w:delText>consequentemente</w:delText>
        </w:r>
        <w:r w:rsidRPr="00693542" w:rsidDel="00A5038D">
          <w:rPr>
            <w:rFonts w:ascii="Arial" w:hAnsi="Arial" w:cs="Arial"/>
            <w:i w:val="0"/>
            <w:iCs w:val="0"/>
            <w:color w:val="auto"/>
            <w:szCs w:val="20"/>
            <w:highlight w:val="yellow"/>
          </w:rPr>
          <w:delText>, como forma de adequar os valores devidos como pagamento aos índices de qualidade verificados. Contudo, para correta aplicação da regra insculpida acima, é necessário que o órgão estabeleça quais são os critérios de avaliação e os devidos parâmetros, de forma a se obter uma fórmula que permita quantificar o grau de satisfação na execução do objeto contratado, e, consequentemente, o montante devido em pagamento. Sem o devido estabelecimento dos critérios e parâmetros de avaliação dos itens previstos no artigo, a cláusula torna-se inexequível, absolutamente destituída de efeitos. Consequentemente, para que seja possível efetuar a glosa, é necessário definir, objetivamente, quais os parâmetros para mensuração do percentual do pagamento devido em razão dos níveis esperados de qualidade da prestação do serviço.</w:delText>
        </w:r>
      </w:del>
    </w:p>
    <w:p w14:paraId="7C951B51" w14:textId="59456953" w:rsidR="00DF2E5C" w:rsidRPr="00693542" w:rsidDel="00A5038D" w:rsidRDefault="00DF2E5C" w:rsidP="00DF2E5C">
      <w:pPr>
        <w:pStyle w:val="SombreamentoMdio1-nfase31"/>
        <w:rPr>
          <w:del w:id="951" w:author="Lucas Yasuyuki Koroku" w:date="2022-06-27T11:44:00Z"/>
          <w:rFonts w:ascii="Arial" w:hAnsi="Arial" w:cs="Arial"/>
          <w:szCs w:val="20"/>
          <w:highlight w:val="yellow"/>
        </w:rPr>
      </w:pPr>
      <w:del w:id="952" w:author="Lucas Yasuyuki Koroku" w:date="2022-06-27T11:44:00Z">
        <w:r w:rsidRPr="00693542" w:rsidDel="00A5038D">
          <w:rPr>
            <w:rFonts w:ascii="Arial" w:hAnsi="Arial" w:cs="Arial"/>
            <w:b/>
            <w:iCs w:val="0"/>
            <w:color w:val="auto"/>
            <w:szCs w:val="20"/>
            <w:highlight w:val="yellow"/>
          </w:rPr>
          <w:delText>Nota Explicativa 2:</w:delText>
        </w:r>
        <w:r w:rsidRPr="00693542" w:rsidDel="00A5038D">
          <w:rPr>
            <w:rFonts w:ascii="Arial" w:hAnsi="Arial" w:cs="Arial"/>
            <w:iCs w:val="0"/>
            <w:color w:val="auto"/>
            <w:szCs w:val="20"/>
            <w:highlight w:val="yellow"/>
          </w:rPr>
          <w:delText xml:space="preserve"> Caso o órgão não tenha elaborado o IMR, deverá suprimir os trechos em itálico que fazem referência a ele.</w:delText>
        </w:r>
      </w:del>
    </w:p>
    <w:p w14:paraId="7F45F77F" w14:textId="56E68445" w:rsidR="00DF2E5C" w:rsidRPr="00693542" w:rsidDel="00A5038D" w:rsidRDefault="00DF2E5C" w:rsidP="00DF2E5C">
      <w:pPr>
        <w:numPr>
          <w:ilvl w:val="1"/>
          <w:numId w:val="1"/>
        </w:numPr>
        <w:spacing w:before="120" w:after="120" w:line="276" w:lineRule="auto"/>
        <w:ind w:left="425" w:firstLine="0"/>
        <w:jc w:val="both"/>
        <w:rPr>
          <w:del w:id="953" w:author="Lucas Yasuyuki Koroku" w:date="2022-06-27T11:44:00Z"/>
          <w:rFonts w:cs="Arial"/>
          <w:i/>
          <w:iCs/>
          <w:color w:val="FF0000"/>
          <w:highlight w:val="yellow"/>
          <w:lang w:eastAsia="en-US"/>
        </w:rPr>
      </w:pPr>
      <w:del w:id="954" w:author="Lucas Yasuyuki Koroku" w:date="2022-06-27T11:44:00Z">
        <w:r w:rsidRPr="00693542" w:rsidDel="00A5038D">
          <w:rPr>
            <w:rFonts w:cs="Arial"/>
            <w:i/>
            <w:iCs/>
            <w:color w:val="FF0000"/>
            <w:highlight w:val="yellow"/>
            <w:lang w:eastAsia="en-US"/>
          </w:rPr>
          <w:delText>A aferição da execução contratual para fins de pagamento considerará os seguintes critérios:</w:delText>
        </w:r>
      </w:del>
    </w:p>
    <w:p w14:paraId="3A34B3C1" w14:textId="646D3337" w:rsidR="00DF2E5C" w:rsidRPr="00693542" w:rsidDel="00A5038D" w:rsidRDefault="00DF2E5C" w:rsidP="00DF2E5C">
      <w:pPr>
        <w:numPr>
          <w:ilvl w:val="2"/>
          <w:numId w:val="1"/>
        </w:numPr>
        <w:spacing w:before="120" w:after="120" w:line="276" w:lineRule="auto"/>
        <w:jc w:val="both"/>
        <w:rPr>
          <w:del w:id="955" w:author="Lucas Yasuyuki Koroku" w:date="2022-06-27T11:44:00Z"/>
          <w:rFonts w:cs="Arial"/>
          <w:color w:val="FF0000"/>
          <w:highlight w:val="yellow"/>
          <w:lang w:eastAsia="en-US"/>
        </w:rPr>
      </w:pPr>
      <w:del w:id="956" w:author="Lucas Yasuyuki Koroku" w:date="2022-06-27T11:44:00Z">
        <w:r w:rsidRPr="00693542" w:rsidDel="00A5038D">
          <w:rPr>
            <w:rFonts w:cs="Arial"/>
            <w:color w:val="FF0000"/>
            <w:highlight w:val="yellow"/>
            <w:lang w:eastAsia="en-US"/>
          </w:rPr>
          <w:delText>...</w:delText>
        </w:r>
      </w:del>
    </w:p>
    <w:p w14:paraId="12E0CD41" w14:textId="4C52B140" w:rsidR="00DF2E5C" w:rsidRPr="00693542" w:rsidDel="00A5038D" w:rsidRDefault="00DF2E5C" w:rsidP="00DF2E5C">
      <w:pPr>
        <w:numPr>
          <w:ilvl w:val="2"/>
          <w:numId w:val="1"/>
        </w:numPr>
        <w:spacing w:before="120" w:after="120" w:line="276" w:lineRule="auto"/>
        <w:jc w:val="both"/>
        <w:rPr>
          <w:del w:id="957" w:author="Lucas Yasuyuki Koroku" w:date="2022-06-27T11:44:00Z"/>
          <w:rFonts w:cs="Arial"/>
          <w:color w:val="FF0000"/>
          <w:highlight w:val="yellow"/>
          <w:lang w:eastAsia="en-US"/>
        </w:rPr>
      </w:pPr>
      <w:del w:id="958" w:author="Lucas Yasuyuki Koroku" w:date="2022-06-27T11:44:00Z">
        <w:r w:rsidRPr="00693542" w:rsidDel="00A5038D">
          <w:rPr>
            <w:rFonts w:cs="Arial"/>
            <w:color w:val="FF0000"/>
            <w:highlight w:val="yellow"/>
            <w:lang w:eastAsia="en-US"/>
          </w:rPr>
          <w:delText>....</w:delText>
        </w:r>
      </w:del>
    </w:p>
    <w:p w14:paraId="552EFDCB" w14:textId="1B66D026" w:rsidR="00DF2E5C" w:rsidRPr="00693542" w:rsidDel="00A5038D" w:rsidRDefault="00DF2E5C" w:rsidP="00DF2E5C">
      <w:pPr>
        <w:numPr>
          <w:ilvl w:val="2"/>
          <w:numId w:val="1"/>
        </w:numPr>
        <w:spacing w:before="120" w:after="120" w:line="276" w:lineRule="auto"/>
        <w:jc w:val="both"/>
        <w:rPr>
          <w:del w:id="959" w:author="Lucas Yasuyuki Koroku" w:date="2022-06-27T11:44:00Z"/>
          <w:rFonts w:cs="Arial"/>
          <w:color w:val="FF0000"/>
          <w:highlight w:val="yellow"/>
          <w:lang w:eastAsia="en-US"/>
        </w:rPr>
      </w:pPr>
      <w:del w:id="960" w:author="Lucas Yasuyuki Koroku" w:date="2022-06-27T11:44:00Z">
        <w:r w:rsidRPr="00693542" w:rsidDel="00A5038D">
          <w:rPr>
            <w:rFonts w:cs="Arial"/>
            <w:color w:val="FF0000"/>
            <w:highlight w:val="yellow"/>
            <w:lang w:eastAsia="en-US"/>
          </w:rPr>
          <w:delText xml:space="preserve">.... </w:delText>
        </w:r>
      </w:del>
    </w:p>
    <w:p w14:paraId="06CB4405" w14:textId="097B8068" w:rsidR="00DF2E5C" w:rsidRPr="00693542" w:rsidDel="00A5038D" w:rsidRDefault="00DF2E5C" w:rsidP="00DF2E5C">
      <w:pPr>
        <w:pStyle w:val="Citao"/>
        <w:pBdr>
          <w:bottom w:val="single" w:sz="4" w:space="0" w:color="1F497D"/>
        </w:pBdr>
        <w:rPr>
          <w:del w:id="961" w:author="Lucas Yasuyuki Koroku" w:date="2022-06-27T11:44:00Z"/>
          <w:rFonts w:cs="Arial"/>
          <w:szCs w:val="20"/>
          <w:highlight w:val="yellow"/>
        </w:rPr>
      </w:pPr>
      <w:del w:id="962" w:author="Lucas Yasuyuki Koroku" w:date="2022-06-27T11:44:00Z">
        <w:r w:rsidRPr="00693542" w:rsidDel="00A5038D">
          <w:rPr>
            <w:rFonts w:cs="Arial"/>
            <w:b/>
            <w:bCs/>
            <w:szCs w:val="20"/>
            <w:highlight w:val="yellow"/>
            <w:lang w:val="pt-BR"/>
          </w:rPr>
          <w:delText>Nota Explicativa:</w:delText>
        </w:r>
        <w:r w:rsidRPr="00693542" w:rsidDel="00A5038D">
          <w:rPr>
            <w:rFonts w:cs="Arial"/>
            <w:szCs w:val="20"/>
            <w:highlight w:val="yellow"/>
            <w:lang w:val="pt-BR"/>
          </w:rPr>
          <w:delText xml:space="preserve"> O subitem 2.6, alínea “d” do Anexo V da Instrução Normativa nº 5/2017 trata de critérios de medição e pagamento a serem considerados na formulação desse item, de modo que se recomenda a leitura do referido normativo. </w:delText>
        </w:r>
      </w:del>
    </w:p>
    <w:p w14:paraId="3EFD1D2D" w14:textId="47CA2DB7" w:rsidR="00DF2E5C" w:rsidRPr="00693542" w:rsidDel="00A5038D" w:rsidRDefault="00DF2E5C" w:rsidP="00DF2E5C">
      <w:pPr>
        <w:pStyle w:val="Citao"/>
        <w:pBdr>
          <w:bottom w:val="single" w:sz="4" w:space="0" w:color="1F497D"/>
        </w:pBdr>
        <w:rPr>
          <w:del w:id="963" w:author="Lucas Yasuyuki Koroku" w:date="2022-06-27T11:44:00Z"/>
          <w:rFonts w:cs="Arial"/>
          <w:szCs w:val="20"/>
          <w:highlight w:val="yellow"/>
        </w:rPr>
      </w:pPr>
      <w:del w:id="964" w:author="Lucas Yasuyuki Koroku" w:date="2022-06-27T11:44:00Z">
        <w:r w:rsidRPr="00693542" w:rsidDel="00A5038D">
          <w:rPr>
            <w:rFonts w:cs="Arial"/>
            <w:szCs w:val="20"/>
            <w:highlight w:val="yellow"/>
            <w:lang w:val="pt-BR"/>
          </w:rPr>
          <w:delText xml:space="preserve">Questões a serem vistas são: </w:delText>
        </w:r>
      </w:del>
    </w:p>
    <w:p w14:paraId="0F552B61" w14:textId="2D4F4C7B" w:rsidR="00DF2E5C" w:rsidRPr="00693542" w:rsidDel="00A5038D" w:rsidRDefault="00DF2E5C" w:rsidP="00DF2E5C">
      <w:pPr>
        <w:pStyle w:val="Citao"/>
        <w:pBdr>
          <w:bottom w:val="single" w:sz="4" w:space="0" w:color="1F497D"/>
        </w:pBdr>
        <w:rPr>
          <w:del w:id="965" w:author="Lucas Yasuyuki Koroku" w:date="2022-06-27T11:44:00Z"/>
          <w:rFonts w:cs="Arial"/>
          <w:szCs w:val="20"/>
          <w:highlight w:val="yellow"/>
        </w:rPr>
      </w:pPr>
      <w:del w:id="966" w:author="Lucas Yasuyuki Koroku" w:date="2022-06-27T11:44:00Z">
        <w:r w:rsidRPr="00693542" w:rsidDel="00A5038D">
          <w:rPr>
            <w:rFonts w:cs="Arial"/>
            <w:szCs w:val="20"/>
            <w:highlight w:val="yellow"/>
            <w:lang w:val="pt-BR"/>
          </w:rPr>
          <w:delText>a) unidade de medida para faturamento e mensuração do resultado;</w:delText>
        </w:r>
      </w:del>
    </w:p>
    <w:p w14:paraId="516DEE85" w14:textId="6C225F22" w:rsidR="00DF2E5C" w:rsidRPr="00693542" w:rsidDel="00A5038D" w:rsidRDefault="00DF2E5C" w:rsidP="00DF2E5C">
      <w:pPr>
        <w:pStyle w:val="Citao"/>
        <w:pBdr>
          <w:bottom w:val="single" w:sz="4" w:space="0" w:color="1F497D"/>
        </w:pBdr>
        <w:rPr>
          <w:del w:id="967" w:author="Lucas Yasuyuki Koroku" w:date="2022-06-27T11:44:00Z"/>
          <w:rFonts w:cs="Arial"/>
          <w:szCs w:val="20"/>
          <w:highlight w:val="yellow"/>
        </w:rPr>
      </w:pPr>
      <w:del w:id="968" w:author="Lucas Yasuyuki Koroku" w:date="2022-06-27T11:44:00Z">
        <w:r w:rsidRPr="00693542" w:rsidDel="00A5038D">
          <w:rPr>
            <w:rFonts w:cs="Arial"/>
            <w:szCs w:val="20"/>
            <w:highlight w:val="yellow"/>
            <w:lang w:val="pt-BR"/>
          </w:rPr>
          <w:delText>b) produtividade de referência ou critérios de qualidade para a execução contratual;</w:delText>
        </w:r>
      </w:del>
    </w:p>
    <w:p w14:paraId="01644CB2" w14:textId="7DA89A20" w:rsidR="00DF2E5C" w:rsidRPr="00693542" w:rsidDel="00A5038D" w:rsidRDefault="00DF2E5C" w:rsidP="00DF2E5C">
      <w:pPr>
        <w:pStyle w:val="Citao"/>
        <w:pBdr>
          <w:bottom w:val="single" w:sz="4" w:space="0" w:color="1F497D"/>
        </w:pBdr>
        <w:rPr>
          <w:del w:id="969" w:author="Lucas Yasuyuki Koroku" w:date="2022-06-27T11:44:00Z"/>
          <w:rFonts w:cs="Arial"/>
          <w:szCs w:val="20"/>
          <w:highlight w:val="yellow"/>
          <w:lang w:val="pt-BR"/>
        </w:rPr>
      </w:pPr>
      <w:del w:id="970" w:author="Lucas Yasuyuki Koroku" w:date="2022-06-27T11:44:00Z">
        <w:r w:rsidRPr="00693542" w:rsidDel="00A5038D">
          <w:rPr>
            <w:rFonts w:cs="Arial"/>
            <w:szCs w:val="20"/>
            <w:highlight w:val="yellow"/>
            <w:lang w:val="pt-BR"/>
          </w:rPr>
          <w:delText>c) indicadores mínimos de desempenho para aceitação do serviço ou eventual glosa;</w:delText>
        </w:r>
      </w:del>
    </w:p>
    <w:p w14:paraId="6DFDF877" w14:textId="482DCAB7" w:rsidR="00840D7E" w:rsidRPr="00693542" w:rsidDel="00A5038D" w:rsidRDefault="00840D7E" w:rsidP="00840D7E">
      <w:pPr>
        <w:rPr>
          <w:del w:id="971" w:author="Lucas Yasuyuki Koroku" w:date="2022-06-27T11:44:00Z"/>
          <w:highlight w:val="yellow"/>
          <w:lang w:eastAsia="en-US"/>
        </w:rPr>
      </w:pPr>
    </w:p>
    <w:p w14:paraId="597F14D7" w14:textId="23622165" w:rsidR="00840D7E" w:rsidRPr="00693542" w:rsidDel="00A5038D" w:rsidRDefault="00840D7E" w:rsidP="00840D7E">
      <w:pPr>
        <w:numPr>
          <w:ilvl w:val="1"/>
          <w:numId w:val="1"/>
        </w:numPr>
        <w:spacing w:before="120" w:after="120" w:line="276" w:lineRule="auto"/>
        <w:ind w:left="425" w:firstLine="0"/>
        <w:jc w:val="both"/>
        <w:rPr>
          <w:del w:id="972" w:author="Lucas Yasuyuki Koroku" w:date="2022-06-27T11:44:00Z"/>
          <w:rFonts w:cs="Arial"/>
          <w:color w:val="000000"/>
          <w:szCs w:val="20"/>
          <w:highlight w:val="yellow"/>
        </w:rPr>
      </w:pPr>
      <w:del w:id="973" w:author="Lucas Yasuyuki Koroku" w:date="2022-06-27T11:44:00Z">
        <w:r w:rsidRPr="00693542" w:rsidDel="00A5038D">
          <w:rPr>
            <w:rFonts w:cs="Arial"/>
            <w:color w:val="000000"/>
            <w:szCs w:val="20"/>
            <w:highlight w:val="yellow"/>
          </w:rPr>
          <w:delText>Nos termos do item 1, do Anexo VIII-A da Instrução Normativa SEGES/MP nº 05, de 2017, será indicada a retenção ou glosa no pagamento, proporcional à irregularidade verificada, sem prejuízo das sanções cabíveis, caso se constate que a Contratada:</w:delText>
        </w:r>
      </w:del>
    </w:p>
    <w:p w14:paraId="7B4F5EC8" w14:textId="06A7DD83" w:rsidR="00840D7E" w:rsidRPr="00693542" w:rsidDel="00A5038D" w:rsidRDefault="00840D7E" w:rsidP="00840D7E">
      <w:pPr>
        <w:numPr>
          <w:ilvl w:val="2"/>
          <w:numId w:val="1"/>
        </w:numPr>
        <w:spacing w:before="120" w:after="120" w:line="276" w:lineRule="auto"/>
        <w:jc w:val="both"/>
        <w:rPr>
          <w:del w:id="974" w:author="Lucas Yasuyuki Koroku" w:date="2022-06-27T11:44:00Z"/>
          <w:rFonts w:cs="Arial"/>
          <w:color w:val="000000"/>
          <w:szCs w:val="20"/>
          <w:highlight w:val="yellow"/>
        </w:rPr>
      </w:pPr>
      <w:del w:id="975" w:author="Lucas Yasuyuki Koroku" w:date="2022-06-27T11:44:00Z">
        <w:r w:rsidRPr="00693542" w:rsidDel="00A5038D">
          <w:rPr>
            <w:rFonts w:cs="Arial"/>
            <w:color w:val="000000"/>
            <w:szCs w:val="20"/>
            <w:highlight w:val="yellow"/>
          </w:rPr>
          <w:delText>não produziu os resultados acordados;</w:delText>
        </w:r>
      </w:del>
    </w:p>
    <w:p w14:paraId="2EF42754" w14:textId="4C8A2D8C" w:rsidR="00840D7E" w:rsidRPr="00693542" w:rsidDel="00A5038D" w:rsidRDefault="00840D7E" w:rsidP="00840D7E">
      <w:pPr>
        <w:numPr>
          <w:ilvl w:val="2"/>
          <w:numId w:val="1"/>
        </w:numPr>
        <w:spacing w:before="120" w:after="120" w:line="276" w:lineRule="auto"/>
        <w:jc w:val="both"/>
        <w:rPr>
          <w:del w:id="976" w:author="Lucas Yasuyuki Koroku" w:date="2022-06-27T11:44:00Z"/>
          <w:rFonts w:cs="Arial"/>
          <w:color w:val="000000"/>
          <w:szCs w:val="20"/>
          <w:highlight w:val="yellow"/>
        </w:rPr>
      </w:pPr>
      <w:del w:id="977" w:author="Lucas Yasuyuki Koroku" w:date="2022-06-27T11:44:00Z">
        <w:r w:rsidRPr="00693542" w:rsidDel="00A5038D">
          <w:rPr>
            <w:rFonts w:cs="Arial"/>
            <w:color w:val="000000"/>
            <w:szCs w:val="20"/>
            <w:highlight w:val="yellow"/>
          </w:rPr>
          <w:delText>deixou de executar as atividades contratadas, ou não as executou com a qualidade mínima exigida;</w:delText>
        </w:r>
      </w:del>
    </w:p>
    <w:p w14:paraId="679580FA" w14:textId="6C022F7F" w:rsidR="00840D7E" w:rsidRPr="00693542" w:rsidDel="00A5038D" w:rsidRDefault="00840D7E" w:rsidP="00840D7E">
      <w:pPr>
        <w:numPr>
          <w:ilvl w:val="2"/>
          <w:numId w:val="1"/>
        </w:numPr>
        <w:spacing w:before="120" w:after="120" w:line="276" w:lineRule="auto"/>
        <w:jc w:val="both"/>
        <w:rPr>
          <w:del w:id="978" w:author="Lucas Yasuyuki Koroku" w:date="2022-06-27T11:44:00Z"/>
          <w:rFonts w:cs="Arial"/>
          <w:color w:val="000000"/>
          <w:szCs w:val="20"/>
          <w:highlight w:val="yellow"/>
        </w:rPr>
      </w:pPr>
      <w:del w:id="979" w:author="Lucas Yasuyuki Koroku" w:date="2022-06-27T11:44:00Z">
        <w:r w:rsidRPr="00693542" w:rsidDel="00A5038D">
          <w:rPr>
            <w:rFonts w:cs="Arial"/>
            <w:color w:val="000000"/>
            <w:szCs w:val="20"/>
            <w:highlight w:val="yellow"/>
          </w:rPr>
          <w:delText>deixou de utilizar os materiais e recursos humanos exigidos para a execução do serviço, ou utilizou-os com qualidade ou quantidade inferior à demandada.</w:delText>
        </w:r>
      </w:del>
    </w:p>
    <w:p w14:paraId="6D81F140" w14:textId="01FFA77A" w:rsidR="00840D7E" w:rsidRPr="00D071E7" w:rsidDel="00A5038D" w:rsidRDefault="00840D7E" w:rsidP="00840D7E">
      <w:pPr>
        <w:pStyle w:val="Citao"/>
        <w:rPr>
          <w:del w:id="980" w:author="Lucas Yasuyuki Koroku" w:date="2022-06-27T11:44:00Z"/>
        </w:rPr>
      </w:pPr>
      <w:del w:id="981" w:author="Lucas Yasuyuki Koroku" w:date="2022-06-27T11:44:00Z">
        <w:r w:rsidRPr="00693542" w:rsidDel="00A5038D">
          <w:rPr>
            <w:rFonts w:cs="Arial"/>
            <w:b/>
            <w:bCs/>
            <w:szCs w:val="20"/>
            <w:highlight w:val="yellow"/>
          </w:rPr>
          <w:delText>Nota Explicativa</w:delText>
        </w:r>
        <w:r w:rsidRPr="00693542" w:rsidDel="00A5038D">
          <w:rPr>
            <w:rFonts w:cs="Arial"/>
            <w:szCs w:val="20"/>
            <w:highlight w:val="yellow"/>
          </w:rPr>
          <w:delText>: Para que seja possível efetuar a glosa, é necessário definir, objetivamente, no IMR ou instrumento equivalente, quais os parâmetros para mensuração do percentual do pagamento devido em razão dos níveis esperados de qualidade da prestação do serviço.</w:delText>
        </w:r>
      </w:del>
    </w:p>
    <w:p w14:paraId="69721AE8" w14:textId="77777777" w:rsidR="00840D7E" w:rsidRPr="00840D7E" w:rsidRDefault="00840D7E" w:rsidP="00840D7E">
      <w:pPr>
        <w:rPr>
          <w:lang w:val="x-none" w:eastAsia="en-US"/>
        </w:rPr>
      </w:pPr>
    </w:p>
    <w:p w14:paraId="6CA3D928" w14:textId="21925AB6" w:rsidR="00B222EE" w:rsidRPr="00552315" w:rsidRDefault="00C55B69" w:rsidP="008B0C2F">
      <w:pPr>
        <w:pStyle w:val="Nivel1"/>
        <w:rPr>
          <w:rFonts w:cs="Arial"/>
          <w:lang w:eastAsia="en-US"/>
        </w:rPr>
      </w:pPr>
      <w:r w:rsidRPr="00552315">
        <w:rPr>
          <w:rFonts w:cs="Arial"/>
          <w:color w:val="auto"/>
        </w:rPr>
        <w:t>DO RECEBIMENTO E ACEITAÇÃO DO OBJETO</w:t>
      </w:r>
      <w:r w:rsidR="008C04BB" w:rsidRPr="00552315">
        <w:rPr>
          <w:rFonts w:cs="Arial"/>
          <w:color w:val="auto"/>
        </w:rPr>
        <w:t xml:space="preserve"> </w:t>
      </w:r>
      <w:r w:rsidR="00572024" w:rsidRPr="00552315">
        <w:rPr>
          <w:rFonts w:cs="Arial"/>
          <w:color w:val="auto"/>
        </w:rPr>
        <w:t xml:space="preserve"> </w:t>
      </w:r>
    </w:p>
    <w:p w14:paraId="36313E95" w14:textId="7F704EA3" w:rsidR="0072732C" w:rsidRPr="00552315" w:rsidDel="00A5038D" w:rsidRDefault="00C55B69" w:rsidP="00F627B5">
      <w:pPr>
        <w:pStyle w:val="Citao"/>
        <w:pBdr>
          <w:bottom w:val="single" w:sz="4" w:space="0" w:color="1F497D"/>
        </w:pBdr>
        <w:rPr>
          <w:del w:id="982" w:author="Lucas Yasuyuki Koroku" w:date="2022-06-27T11:45:00Z"/>
          <w:rFonts w:cs="Arial"/>
          <w:color w:val="auto"/>
          <w:szCs w:val="20"/>
        </w:rPr>
      </w:pPr>
      <w:del w:id="983" w:author="Lucas Yasuyuki Koroku" w:date="2022-06-27T11:45:00Z">
        <w:r w:rsidRPr="00552315" w:rsidDel="00A5038D">
          <w:rPr>
            <w:rFonts w:cs="Arial"/>
            <w:b/>
            <w:szCs w:val="20"/>
            <w:lang w:val="pt-BR"/>
          </w:rPr>
          <w:delText>Nota explicativa</w:delText>
        </w:r>
        <w:r w:rsidRPr="00552315" w:rsidDel="00A5038D">
          <w:rPr>
            <w:rFonts w:cs="Arial"/>
            <w:szCs w:val="20"/>
            <w:lang w:val="pt-BR"/>
          </w:rPr>
          <w:delText xml:space="preserve">: </w:delText>
        </w:r>
        <w:r w:rsidR="00E86C3D" w:rsidRPr="00552315" w:rsidDel="00A5038D">
          <w:rPr>
            <w:rFonts w:cs="Arial"/>
            <w:szCs w:val="20"/>
            <w:lang w:val="pt-BR"/>
          </w:rPr>
          <w:delText xml:space="preserve">Os prazos previstos abaixo deverão ser dimensionados considerando as especificidades da contratação, a periodicidade do faturamento, pela empresa, bem como as condições do CONTRATANTE de realizar os atos necessários para os recebimentos provisório e definitivo dos serviços. </w:delText>
        </w:r>
      </w:del>
    </w:p>
    <w:p w14:paraId="2F947CE2" w14:textId="4FEC6A9B" w:rsidR="00761D03" w:rsidRPr="00552315" w:rsidRDefault="00761D03" w:rsidP="00761D03">
      <w:pPr>
        <w:numPr>
          <w:ilvl w:val="1"/>
          <w:numId w:val="1"/>
        </w:numPr>
        <w:spacing w:before="120" w:after="120" w:line="276" w:lineRule="auto"/>
        <w:ind w:left="425" w:firstLine="0"/>
        <w:jc w:val="both"/>
        <w:rPr>
          <w:rFonts w:cs="Arial"/>
          <w:color w:val="000000" w:themeColor="text1"/>
          <w:szCs w:val="20"/>
          <w:lang w:eastAsia="en-US"/>
        </w:rPr>
      </w:pPr>
      <w:r w:rsidRPr="00552315">
        <w:rPr>
          <w:rFonts w:cs="Arial"/>
          <w:iCs/>
          <w:szCs w:val="20"/>
        </w:rPr>
        <w:t xml:space="preserve">A emissão da Nota Fiscal/Fatura deve ser precedida do recebimento definitivo </w:t>
      </w:r>
      <w:del w:id="984" w:author="Lucas Yasuyuki Koroku" w:date="2022-06-27T11:45:00Z">
        <w:r w:rsidRPr="00552315" w:rsidDel="00A5038D">
          <w:rPr>
            <w:rFonts w:cs="Arial"/>
            <w:iCs/>
            <w:szCs w:val="20"/>
          </w:rPr>
          <w:delText>dos serviços</w:delText>
        </w:r>
      </w:del>
      <w:ins w:id="985" w:author="Lucas Yasuyuki Koroku" w:date="2022-06-27T11:45:00Z">
        <w:r w:rsidR="00A5038D">
          <w:rPr>
            <w:rFonts w:cs="Arial"/>
            <w:iCs/>
            <w:szCs w:val="20"/>
          </w:rPr>
          <w:t>da apólice</w:t>
        </w:r>
      </w:ins>
      <w:r w:rsidRPr="00552315">
        <w:rPr>
          <w:rFonts w:cs="Arial"/>
          <w:iCs/>
          <w:szCs w:val="20"/>
        </w:rPr>
        <w:t xml:space="preserve">, nos </w:t>
      </w:r>
      <w:r w:rsidR="002004CF" w:rsidRPr="00552315">
        <w:rPr>
          <w:rFonts w:cs="Arial"/>
          <w:iCs/>
          <w:szCs w:val="20"/>
        </w:rPr>
        <w:t>termos abaixo.</w:t>
      </w:r>
      <w:r w:rsidRPr="00552315">
        <w:rPr>
          <w:rFonts w:cs="Arial"/>
          <w:iCs/>
          <w:szCs w:val="20"/>
        </w:rPr>
        <w:t xml:space="preserve"> </w:t>
      </w:r>
    </w:p>
    <w:p w14:paraId="6E87C596" w14:textId="476CF1EF" w:rsidR="00761D03" w:rsidRPr="00552315" w:rsidRDefault="00761D03" w:rsidP="002004CF">
      <w:pPr>
        <w:numPr>
          <w:ilvl w:val="1"/>
          <w:numId w:val="1"/>
        </w:numPr>
        <w:spacing w:before="120" w:after="120" w:line="276" w:lineRule="auto"/>
        <w:ind w:left="425" w:firstLine="0"/>
        <w:jc w:val="both"/>
        <w:rPr>
          <w:rFonts w:cs="Arial"/>
          <w:color w:val="000000" w:themeColor="text1"/>
          <w:szCs w:val="20"/>
          <w:lang w:eastAsia="en-US"/>
        </w:rPr>
      </w:pPr>
      <w:r w:rsidRPr="00552315">
        <w:rPr>
          <w:rFonts w:cs="Arial"/>
          <w:iCs/>
          <w:szCs w:val="20"/>
        </w:rPr>
        <w:t>No</w:t>
      </w:r>
      <w:r w:rsidRPr="00552315">
        <w:rPr>
          <w:rFonts w:cs="Arial"/>
          <w:color w:val="000000"/>
          <w:szCs w:val="20"/>
          <w:lang w:eastAsia="en-US"/>
        </w:rPr>
        <w:t xml:space="preserve"> prazo de </w:t>
      </w:r>
      <w:r w:rsidRPr="006932D8">
        <w:rPr>
          <w:rFonts w:cs="Arial"/>
          <w:szCs w:val="20"/>
          <w:lang w:eastAsia="en-US"/>
          <w:rPrChange w:id="986" w:author="Lucas Yasuyuki Koroku" w:date="2022-06-27T15:44:00Z">
            <w:rPr>
              <w:rFonts w:cs="Arial"/>
              <w:color w:val="000000"/>
              <w:szCs w:val="20"/>
              <w:lang w:eastAsia="en-US"/>
            </w:rPr>
          </w:rPrChange>
        </w:rPr>
        <w:t xml:space="preserve">até </w:t>
      </w:r>
      <w:r w:rsidRPr="006932D8">
        <w:rPr>
          <w:rFonts w:cs="Arial"/>
          <w:szCs w:val="20"/>
          <w:lang w:eastAsia="en-US"/>
          <w:rPrChange w:id="987" w:author="Lucas Yasuyuki Koroku" w:date="2022-06-27T15:44:00Z">
            <w:rPr>
              <w:rFonts w:cs="Arial"/>
              <w:i/>
              <w:color w:val="FF0000"/>
              <w:szCs w:val="20"/>
              <w:lang w:eastAsia="en-US"/>
            </w:rPr>
          </w:rPrChange>
        </w:rPr>
        <w:t>5</w:t>
      </w:r>
      <w:ins w:id="988" w:author="Lucas Yasuyuki Koroku" w:date="2022-06-27T15:49:00Z">
        <w:r w:rsidR="006932D8">
          <w:rPr>
            <w:rFonts w:cs="Arial"/>
            <w:szCs w:val="20"/>
            <w:lang w:eastAsia="en-US"/>
          </w:rPr>
          <w:t xml:space="preserve"> (cinco)</w:t>
        </w:r>
      </w:ins>
      <w:r w:rsidRPr="006932D8">
        <w:rPr>
          <w:rFonts w:cs="Arial"/>
          <w:szCs w:val="20"/>
          <w:lang w:eastAsia="en-US"/>
          <w:rPrChange w:id="989" w:author="Lucas Yasuyuki Koroku" w:date="2022-06-27T15:44:00Z">
            <w:rPr>
              <w:rFonts w:cs="Arial"/>
              <w:i/>
              <w:color w:val="FF0000"/>
              <w:szCs w:val="20"/>
              <w:lang w:eastAsia="en-US"/>
            </w:rPr>
          </w:rPrChange>
        </w:rPr>
        <w:t xml:space="preserve"> dias corridos</w:t>
      </w:r>
      <w:r w:rsidRPr="006932D8">
        <w:rPr>
          <w:rFonts w:cs="Arial"/>
          <w:szCs w:val="20"/>
          <w:lang w:eastAsia="en-US"/>
          <w:rPrChange w:id="990" w:author="Lucas Yasuyuki Koroku" w:date="2022-06-27T15:44:00Z">
            <w:rPr>
              <w:rFonts w:cs="Arial"/>
              <w:color w:val="FF0000"/>
              <w:szCs w:val="20"/>
              <w:lang w:eastAsia="en-US"/>
            </w:rPr>
          </w:rPrChange>
        </w:rPr>
        <w:t xml:space="preserve"> </w:t>
      </w:r>
      <w:r w:rsidRPr="006932D8">
        <w:rPr>
          <w:rFonts w:cs="Arial"/>
          <w:szCs w:val="20"/>
          <w:lang w:eastAsia="en-US"/>
          <w:rPrChange w:id="991" w:author="Lucas Yasuyuki Koroku" w:date="2022-06-27T15:44:00Z">
            <w:rPr>
              <w:rFonts w:cs="Arial"/>
              <w:color w:val="000000"/>
              <w:szCs w:val="20"/>
              <w:lang w:eastAsia="en-US"/>
            </w:rPr>
          </w:rPrChange>
        </w:rPr>
        <w:t xml:space="preserve">do adimplemento </w:t>
      </w:r>
      <w:r w:rsidRPr="00552315">
        <w:rPr>
          <w:rFonts w:cs="Arial"/>
          <w:color w:val="000000"/>
          <w:szCs w:val="20"/>
          <w:lang w:eastAsia="en-US"/>
        </w:rPr>
        <w:t xml:space="preserve">da parcela, a CONTRATADA deverá entregar toda a documentação comprobatória do cumprimento da obrigação contratual;  </w:t>
      </w:r>
    </w:p>
    <w:p w14:paraId="63B60D5C" w14:textId="508603EF" w:rsidR="002004CF" w:rsidRPr="00756ED3" w:rsidDel="00A736B0" w:rsidRDefault="002004CF" w:rsidP="00851E2F">
      <w:pPr>
        <w:numPr>
          <w:ilvl w:val="1"/>
          <w:numId w:val="1"/>
        </w:numPr>
        <w:spacing w:before="120" w:after="120" w:line="276" w:lineRule="auto"/>
        <w:ind w:left="425" w:firstLine="0"/>
        <w:jc w:val="both"/>
        <w:rPr>
          <w:del w:id="992" w:author="Lucas Yasuyuki Koroku" w:date="2022-06-27T17:36:00Z"/>
          <w:rFonts w:cs="Arial"/>
          <w:color w:val="000000" w:themeColor="text1"/>
          <w:szCs w:val="20"/>
          <w:lang w:eastAsia="en-US"/>
        </w:rPr>
      </w:pPr>
      <w:del w:id="993" w:author="Lucas Yasuyuki Koroku" w:date="2022-06-27T17:36:00Z">
        <w:r w:rsidRPr="00552315" w:rsidDel="00A736B0">
          <w:rPr>
            <w:rFonts w:cs="Arial"/>
            <w:szCs w:val="20"/>
          </w:rPr>
          <w:delText>O recebimento provisório será realizado pelo fiscal técnico</w:delText>
        </w:r>
        <w:r w:rsidR="00D116DB" w:rsidRPr="00552315" w:rsidDel="00A736B0">
          <w:rPr>
            <w:rFonts w:cs="Arial"/>
            <w:szCs w:val="20"/>
          </w:rPr>
          <w:delText xml:space="preserve"> </w:delText>
        </w:r>
        <w:r w:rsidRPr="00552315" w:rsidDel="00A736B0">
          <w:rPr>
            <w:rFonts w:cs="Arial"/>
            <w:szCs w:val="20"/>
          </w:rPr>
          <w:delText>e setorial</w:delText>
        </w:r>
        <w:r w:rsidR="00E86C3D" w:rsidRPr="00552315" w:rsidDel="00A736B0">
          <w:rPr>
            <w:rFonts w:cs="Arial"/>
            <w:szCs w:val="20"/>
          </w:rPr>
          <w:delText xml:space="preserve"> ou</w:delText>
        </w:r>
        <w:r w:rsidRPr="00552315" w:rsidDel="00A736B0">
          <w:rPr>
            <w:rFonts w:cs="Arial"/>
            <w:szCs w:val="20"/>
          </w:rPr>
          <w:delText xml:space="preserve"> pela equipe de fiscalização</w:delText>
        </w:r>
        <w:r w:rsidR="00E86C3D" w:rsidRPr="00552315" w:rsidDel="00A736B0">
          <w:rPr>
            <w:rFonts w:cs="Arial"/>
            <w:szCs w:val="20"/>
          </w:rPr>
          <w:delText xml:space="preserve"> após a entrega da documentação acima</w:delText>
        </w:r>
        <w:r w:rsidRPr="00552315" w:rsidDel="00A736B0">
          <w:rPr>
            <w:rFonts w:cs="Arial"/>
            <w:szCs w:val="20"/>
          </w:rPr>
          <w:delText>, da seguinte forma:</w:delText>
        </w:r>
      </w:del>
    </w:p>
    <w:p w14:paraId="3EACD3CB" w14:textId="39C640B4" w:rsidR="00CC1710" w:rsidRPr="00552315" w:rsidDel="00F84195" w:rsidRDefault="00CC1710" w:rsidP="00756ED3">
      <w:pPr>
        <w:pStyle w:val="citao2"/>
        <w:rPr>
          <w:del w:id="994" w:author="Lucas Yasuyuki Koroku" w:date="2022-06-27T16:33:00Z"/>
        </w:rPr>
      </w:pPr>
      <w:del w:id="995" w:author="Lucas Yasuyuki Koroku" w:date="2022-06-27T16:33:00Z">
        <w:r w:rsidRPr="003D0669" w:rsidDel="00F84195">
          <w:rPr>
            <w:b/>
          </w:rPr>
          <w:delText>Nota explicativa:</w:delText>
        </w:r>
        <w:r w:rsidRPr="003D0669" w:rsidDel="00F84195">
          <w:delText xml:space="preserve"> O Art. 40 da Instrução Normativa nº 5/2017 estabelece os tipos de fiscalização possíveis de serem utilizadas nas contratações públicas. Cabe à área demandante estabelecer, de acordo com as características e a complexidade do objeto a ser contratado, quais tipos de fiscais e quais procedimentos de fiscalização e gestão contratual serão utilizados em cada caso.</w:delText>
        </w:r>
      </w:del>
    </w:p>
    <w:p w14:paraId="7090CA49" w14:textId="27111087" w:rsidR="00E86C3D" w:rsidRPr="00552315" w:rsidDel="00A736B0" w:rsidRDefault="00E86C3D" w:rsidP="00E86C3D">
      <w:pPr>
        <w:numPr>
          <w:ilvl w:val="2"/>
          <w:numId w:val="1"/>
        </w:numPr>
        <w:spacing w:before="120" w:after="120" w:line="276" w:lineRule="auto"/>
        <w:jc w:val="both"/>
        <w:rPr>
          <w:del w:id="996" w:author="Lucas Yasuyuki Koroku" w:date="2022-06-27T17:36:00Z"/>
          <w:rFonts w:cs="Arial"/>
          <w:color w:val="000000" w:themeColor="text1"/>
          <w:szCs w:val="20"/>
          <w:lang w:eastAsia="en-US"/>
        </w:rPr>
      </w:pPr>
      <w:del w:id="997" w:author="Lucas Yasuyuki Koroku" w:date="2022-06-27T17:36:00Z">
        <w:r w:rsidRPr="00552315" w:rsidDel="00A736B0">
          <w:rPr>
            <w:rFonts w:cs="Arial"/>
            <w:szCs w:val="20"/>
          </w:rPr>
          <w:delTex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delText>
        </w:r>
      </w:del>
    </w:p>
    <w:p w14:paraId="39C863FA" w14:textId="32E3DE53" w:rsidR="00851E2F" w:rsidRPr="00A736B0" w:rsidDel="00A736B0" w:rsidRDefault="00851E2F" w:rsidP="00851E2F">
      <w:pPr>
        <w:numPr>
          <w:ilvl w:val="3"/>
          <w:numId w:val="1"/>
        </w:numPr>
        <w:spacing w:before="120" w:after="120" w:line="276" w:lineRule="auto"/>
        <w:jc w:val="both"/>
        <w:rPr>
          <w:del w:id="998" w:author="Lucas Yasuyuki Koroku" w:date="2022-06-27T17:36:00Z"/>
          <w:rFonts w:cs="Arial"/>
          <w:color w:val="000000" w:themeColor="text1"/>
          <w:szCs w:val="20"/>
          <w:lang w:eastAsia="en-US"/>
        </w:rPr>
      </w:pPr>
      <w:del w:id="999" w:author="Lucas Yasuyuki Koroku" w:date="2022-06-27T17:36:00Z">
        <w:r w:rsidRPr="00552315" w:rsidDel="00A736B0">
          <w:rPr>
            <w:rFonts w:cs="Arial"/>
            <w:szCs w:val="20"/>
          </w:rPr>
          <w:delText xml:space="preserve">Para efeito de recebimento provisório, </w:delText>
        </w:r>
      </w:del>
      <w:del w:id="1000" w:author="Lucas Yasuyuki Koroku" w:date="2022-06-27T15:43:00Z">
        <w:r w:rsidRPr="00552315" w:rsidDel="006932D8">
          <w:rPr>
            <w:rFonts w:cs="Arial"/>
            <w:szCs w:val="20"/>
          </w:rPr>
          <w:delText xml:space="preserve">ao final de cada período de faturamento, </w:delText>
        </w:r>
      </w:del>
      <w:del w:id="1001" w:author="Lucas Yasuyuki Koroku" w:date="2022-06-27T17:36:00Z">
        <w:r w:rsidRPr="00552315" w:rsidDel="00A736B0">
          <w:rPr>
            <w:rFonts w:cs="Arial"/>
            <w:szCs w:val="20"/>
          </w:rPr>
          <w:delText>o fiscal técnico do contrato irá apurar o result</w:delText>
        </w:r>
        <w:r w:rsidRPr="00A736B0" w:rsidDel="00A736B0">
          <w:rPr>
            <w:rFonts w:cs="Arial"/>
            <w:szCs w:val="20"/>
          </w:rPr>
          <w:delTex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delText>
        </w:r>
      </w:del>
    </w:p>
    <w:p w14:paraId="2FA2DDB0" w14:textId="31A049E4" w:rsidR="00851E2F" w:rsidRPr="00A736B0" w:rsidDel="00A736B0" w:rsidRDefault="00851E2F" w:rsidP="00E86C3D">
      <w:pPr>
        <w:numPr>
          <w:ilvl w:val="3"/>
          <w:numId w:val="1"/>
        </w:numPr>
        <w:spacing w:before="120" w:after="120" w:line="276" w:lineRule="auto"/>
        <w:jc w:val="both"/>
        <w:rPr>
          <w:del w:id="1002" w:author="Lucas Yasuyuki Koroku" w:date="2022-06-27T17:36:00Z"/>
          <w:rFonts w:cs="Arial"/>
          <w:color w:val="000000"/>
          <w:szCs w:val="20"/>
          <w:lang w:eastAsia="en-US"/>
        </w:rPr>
      </w:pPr>
      <w:del w:id="1003" w:author="Lucas Yasuyuki Koroku" w:date="2022-06-27T17:36:00Z">
        <w:r w:rsidRPr="00A736B0" w:rsidDel="00A736B0">
          <w:rPr>
            <w:rFonts w:cs="Arial"/>
            <w:color w:val="000000"/>
            <w:szCs w:val="20"/>
            <w:lang w:eastAsia="en-US"/>
          </w:rPr>
          <w:delTex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delText>
        </w:r>
        <w:r w:rsidR="00E86C3D" w:rsidRPr="00A736B0" w:rsidDel="00A736B0">
          <w:rPr>
            <w:rFonts w:cs="Arial"/>
            <w:color w:val="000000"/>
            <w:szCs w:val="20"/>
            <w:lang w:eastAsia="en-US"/>
          </w:rPr>
          <w:delText>R</w:delText>
        </w:r>
        <w:r w:rsidRPr="00A736B0" w:rsidDel="00A736B0">
          <w:rPr>
            <w:rFonts w:cs="Arial"/>
            <w:color w:val="000000"/>
            <w:szCs w:val="20"/>
            <w:lang w:eastAsia="en-US"/>
          </w:rPr>
          <w:delText xml:space="preserve">ecebimento </w:delText>
        </w:r>
        <w:r w:rsidR="00E86C3D" w:rsidRPr="00A736B0" w:rsidDel="00A736B0">
          <w:rPr>
            <w:rFonts w:cs="Arial"/>
            <w:color w:val="000000"/>
            <w:szCs w:val="20"/>
            <w:lang w:eastAsia="en-US"/>
          </w:rPr>
          <w:delText>P</w:delText>
        </w:r>
        <w:r w:rsidRPr="00A736B0" w:rsidDel="00A736B0">
          <w:rPr>
            <w:rFonts w:cs="Arial"/>
            <w:color w:val="000000"/>
            <w:szCs w:val="20"/>
            <w:lang w:eastAsia="en-US"/>
          </w:rPr>
          <w:delText>rovisório.</w:delText>
        </w:r>
      </w:del>
    </w:p>
    <w:p w14:paraId="0CBE86BC" w14:textId="6D3F71C3" w:rsidR="00E86C3D" w:rsidRPr="00A736B0" w:rsidDel="00A736B0" w:rsidRDefault="00E86C3D" w:rsidP="00383116">
      <w:pPr>
        <w:pStyle w:val="PargrafodaLista"/>
        <w:numPr>
          <w:ilvl w:val="3"/>
          <w:numId w:val="1"/>
        </w:numPr>
        <w:spacing w:before="120" w:after="120" w:line="276" w:lineRule="auto"/>
        <w:jc w:val="both"/>
        <w:rPr>
          <w:del w:id="1004" w:author="Lucas Yasuyuki Koroku" w:date="2022-06-27T17:36:00Z"/>
          <w:rFonts w:cs="Arial"/>
          <w:color w:val="000000"/>
          <w:szCs w:val="20"/>
          <w:lang w:eastAsia="en-US"/>
        </w:rPr>
      </w:pPr>
      <w:del w:id="1005" w:author="Lucas Yasuyuki Koroku" w:date="2022-06-27T17:36:00Z">
        <w:r w:rsidRPr="00A736B0" w:rsidDel="00A736B0">
          <w:rPr>
            <w:rFonts w:cs="Arial"/>
            <w:color w:val="000000"/>
            <w:szCs w:val="20"/>
            <w:lang w:eastAsia="en-US"/>
          </w:rPr>
          <w:delText>O recebimento provisório também ficará sujeito, quando cabível, à conclusão de todos os testes de campo e à entrega dos Manuais e Instruções exigíveis.</w:delText>
        </w:r>
      </w:del>
    </w:p>
    <w:p w14:paraId="53937E21" w14:textId="733A57D0" w:rsidR="00E86C3D" w:rsidRPr="00A736B0" w:rsidDel="00A736B0" w:rsidRDefault="00E86C3D" w:rsidP="00E86C3D">
      <w:pPr>
        <w:numPr>
          <w:ilvl w:val="2"/>
          <w:numId w:val="1"/>
        </w:numPr>
        <w:spacing w:before="120" w:after="120" w:line="276" w:lineRule="auto"/>
        <w:jc w:val="both"/>
        <w:rPr>
          <w:del w:id="1006" w:author="Lucas Yasuyuki Koroku" w:date="2022-06-27T17:36:00Z"/>
          <w:rFonts w:cs="Arial"/>
          <w:color w:val="000000" w:themeColor="text1"/>
          <w:szCs w:val="20"/>
          <w:lang w:eastAsia="en-US"/>
        </w:rPr>
      </w:pPr>
      <w:del w:id="1007" w:author="Lucas Yasuyuki Koroku" w:date="2022-06-27T17:36:00Z">
        <w:r w:rsidRPr="00A736B0" w:rsidDel="00A736B0">
          <w:rPr>
            <w:rFonts w:cs="Arial"/>
            <w:color w:val="000000"/>
            <w:szCs w:val="20"/>
            <w:lang w:eastAsia="en-US"/>
          </w:rPr>
          <w:delText xml:space="preserve">No prazo de até </w:delText>
        </w:r>
      </w:del>
      <w:del w:id="1008" w:author="Lucas Yasuyuki Koroku" w:date="2022-06-27T15:49:00Z">
        <w:r w:rsidRPr="00A736B0" w:rsidDel="006932D8">
          <w:rPr>
            <w:rFonts w:cs="Arial"/>
            <w:szCs w:val="20"/>
            <w:lang w:eastAsia="en-US"/>
            <w:rPrChange w:id="1009" w:author="Lucas Yasuyuki Koroku" w:date="2022-06-27T17:36:00Z">
              <w:rPr>
                <w:rFonts w:cs="Arial"/>
                <w:i/>
                <w:color w:val="FF0000"/>
                <w:szCs w:val="20"/>
                <w:lang w:eastAsia="en-US"/>
              </w:rPr>
            </w:rPrChange>
          </w:rPr>
          <w:delText xml:space="preserve">10 </w:delText>
        </w:r>
      </w:del>
      <w:del w:id="1010" w:author="Lucas Yasuyuki Koroku" w:date="2022-06-27T17:36:00Z">
        <w:r w:rsidRPr="00A736B0" w:rsidDel="00A736B0">
          <w:rPr>
            <w:rFonts w:cs="Arial"/>
            <w:szCs w:val="20"/>
            <w:lang w:eastAsia="en-US"/>
            <w:rPrChange w:id="1011" w:author="Lucas Yasuyuki Koroku" w:date="2022-06-27T17:36:00Z">
              <w:rPr>
                <w:rFonts w:cs="Arial"/>
                <w:i/>
                <w:color w:val="FF0000"/>
                <w:szCs w:val="20"/>
                <w:lang w:eastAsia="en-US"/>
              </w:rPr>
            </w:rPrChange>
          </w:rPr>
          <w:delText>dias corridos</w:delText>
        </w:r>
        <w:r w:rsidRPr="00A736B0" w:rsidDel="00A736B0">
          <w:rPr>
            <w:rFonts w:cs="Arial"/>
            <w:szCs w:val="20"/>
            <w:lang w:eastAsia="en-US"/>
            <w:rPrChange w:id="1012" w:author="Lucas Yasuyuki Koroku" w:date="2022-06-27T17:36:00Z">
              <w:rPr>
                <w:rFonts w:cs="Arial"/>
                <w:color w:val="FF0000"/>
                <w:szCs w:val="20"/>
                <w:lang w:eastAsia="en-US"/>
              </w:rPr>
            </w:rPrChange>
          </w:rPr>
          <w:delText xml:space="preserve"> </w:delText>
        </w:r>
        <w:r w:rsidRPr="00A736B0" w:rsidDel="00A736B0">
          <w:rPr>
            <w:rFonts w:cs="Arial"/>
            <w:color w:val="000000"/>
            <w:szCs w:val="20"/>
            <w:lang w:eastAsia="en-US"/>
          </w:rPr>
          <w:delText xml:space="preserve">a partir do recebimento dos documentos da CONTRATADA, cada fiscal ou a equipe de fiscalização deverá elaborar Relatório Circunstanciado em consonância com suas atribuições, e encaminhá-lo ao gestor do contrato. </w:delText>
        </w:r>
      </w:del>
    </w:p>
    <w:p w14:paraId="5A1BDDB6" w14:textId="68C1D59A" w:rsidR="00E86C3D" w:rsidRPr="00A736B0" w:rsidDel="00A736B0" w:rsidRDefault="00E86C3D" w:rsidP="00E86C3D">
      <w:pPr>
        <w:numPr>
          <w:ilvl w:val="3"/>
          <w:numId w:val="1"/>
        </w:numPr>
        <w:spacing w:before="120" w:after="120" w:line="276" w:lineRule="auto"/>
        <w:jc w:val="both"/>
        <w:rPr>
          <w:del w:id="1013" w:author="Lucas Yasuyuki Koroku" w:date="2022-06-27T17:36:00Z"/>
          <w:rFonts w:cs="Arial"/>
          <w:color w:val="000000" w:themeColor="text1"/>
          <w:szCs w:val="20"/>
          <w:lang w:eastAsia="en-US"/>
        </w:rPr>
      </w:pPr>
      <w:del w:id="1014" w:author="Lucas Yasuyuki Koroku" w:date="2022-06-27T17:36:00Z">
        <w:r w:rsidRPr="00A736B0" w:rsidDel="00A736B0">
          <w:rPr>
            <w:rFonts w:cs="Arial"/>
            <w:szCs w:val="20"/>
          </w:rPr>
          <w:delText xml:space="preserve">quando a fiscalização for exercida por um único servidor, o relatório circunstanciado </w:delText>
        </w:r>
        <w:r w:rsidRPr="00A736B0" w:rsidDel="00A736B0">
          <w:rPr>
            <w:rFonts w:cs="Arial"/>
            <w:color w:val="000000"/>
            <w:szCs w:val="20"/>
            <w:lang w:eastAsia="en-US"/>
          </w:rPr>
          <w:delText>deverá</w:delText>
        </w:r>
        <w:r w:rsidRPr="00A736B0" w:rsidDel="00A736B0">
          <w:rPr>
            <w:rFonts w:cs="Arial"/>
            <w:szCs w:val="20"/>
          </w:rPr>
          <w:delTex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delText>
        </w:r>
      </w:del>
    </w:p>
    <w:p w14:paraId="255C49DA" w14:textId="77003668" w:rsidR="00724CAD" w:rsidRPr="00A736B0" w:rsidDel="00A736B0" w:rsidRDefault="00724CAD" w:rsidP="00E86C3D">
      <w:pPr>
        <w:numPr>
          <w:ilvl w:val="3"/>
          <w:numId w:val="1"/>
        </w:numPr>
        <w:spacing w:before="120" w:after="120" w:line="276" w:lineRule="auto"/>
        <w:jc w:val="both"/>
        <w:rPr>
          <w:del w:id="1015" w:author="Lucas Yasuyuki Koroku" w:date="2022-06-27T17:36:00Z"/>
          <w:rFonts w:cs="Arial"/>
          <w:color w:val="000000" w:themeColor="text1"/>
          <w:szCs w:val="20"/>
          <w:lang w:eastAsia="en-US"/>
        </w:rPr>
      </w:pPr>
      <w:del w:id="1016" w:author="Lucas Yasuyuki Koroku" w:date="2022-06-27T17:36:00Z">
        <w:r w:rsidRPr="00A736B0" w:rsidDel="00A736B0">
          <w:rPr>
            <w:rFonts w:cs="Arial"/>
            <w:szCs w:val="20"/>
          </w:rPr>
          <w:delText xml:space="preserve">Será considerado como ocorrido o recebimento provisório </w:delText>
        </w:r>
        <w:r w:rsidR="00847814" w:rsidRPr="00A736B0" w:rsidDel="00A736B0">
          <w:rPr>
            <w:rFonts w:cs="Arial"/>
            <w:szCs w:val="20"/>
          </w:rPr>
          <w:delText xml:space="preserve">com a entrega do relatório circunstanciado ou, em havendo mais de um a ser feito, com a entrega do último. </w:delText>
        </w:r>
      </w:del>
    </w:p>
    <w:p w14:paraId="5D09F4B6" w14:textId="13ACBD05" w:rsidR="00847814" w:rsidRPr="00A736B0" w:rsidDel="00A736B0" w:rsidRDefault="00847814" w:rsidP="00383116">
      <w:pPr>
        <w:pStyle w:val="PargrafodaLista"/>
        <w:numPr>
          <w:ilvl w:val="4"/>
          <w:numId w:val="1"/>
        </w:numPr>
        <w:spacing w:before="120" w:after="120" w:line="276" w:lineRule="auto"/>
        <w:jc w:val="both"/>
        <w:rPr>
          <w:del w:id="1017" w:author="Lucas Yasuyuki Koroku" w:date="2022-06-27T17:36:00Z"/>
          <w:rFonts w:cs="Arial"/>
          <w:color w:val="000000" w:themeColor="text1"/>
          <w:szCs w:val="20"/>
          <w:lang w:eastAsia="en-US"/>
        </w:rPr>
      </w:pPr>
      <w:del w:id="1018" w:author="Lucas Yasuyuki Koroku" w:date="2022-06-27T17:36:00Z">
        <w:r w:rsidRPr="00A736B0" w:rsidDel="00A736B0">
          <w:rPr>
            <w:rFonts w:cs="Arial"/>
            <w:color w:val="000000" w:themeColor="text1"/>
            <w:szCs w:val="20"/>
            <w:lang w:eastAsia="en-US"/>
          </w:rPr>
          <w:delText>Na hipótese de a verificação a que se refere o parágrafo anterior não ser procedida tempestivamente, reputar-se-á como realizada, consumando-se o recebimento provisório no dia do esgotamento do prazo.</w:delText>
        </w:r>
      </w:del>
    </w:p>
    <w:p w14:paraId="161F6C3A" w14:textId="018E76F6" w:rsidR="00851E2F" w:rsidRPr="00A736B0" w:rsidDel="00F84195" w:rsidRDefault="00851E2F" w:rsidP="00851E2F">
      <w:pPr>
        <w:pStyle w:val="SombreamentoMdio1-nfase31"/>
        <w:spacing w:after="240"/>
        <w:rPr>
          <w:del w:id="1019" w:author="Lucas Yasuyuki Koroku" w:date="2022-06-27T16:33:00Z"/>
          <w:rFonts w:ascii="Arial" w:hAnsi="Arial" w:cs="Arial"/>
          <w:color w:val="auto"/>
          <w:szCs w:val="20"/>
        </w:rPr>
      </w:pPr>
      <w:del w:id="1020" w:author="Lucas Yasuyuki Koroku" w:date="2022-06-27T16:33:00Z">
        <w:r w:rsidRPr="00A736B0" w:rsidDel="00F84195">
          <w:rPr>
            <w:rFonts w:ascii="Arial" w:hAnsi="Arial" w:cs="Arial"/>
            <w:b/>
            <w:bCs/>
            <w:szCs w:val="20"/>
          </w:rPr>
          <w:delText>Nota Explicativa:</w:delText>
        </w:r>
        <w:r w:rsidRPr="00A736B0" w:rsidDel="00F84195">
          <w:rPr>
            <w:rFonts w:ascii="Arial" w:hAnsi="Arial" w:cs="Arial"/>
            <w:szCs w:val="20"/>
          </w:rPr>
          <w:delText xml:space="preserve"> Nos termos do art. 74 da Lei n° 8.666, de 1993, poderá ser dispensado o recebimento provisório nos serviços de valor até o previsto no art. 23, inc. II, alínea “a” da Lei, desde que não se componham de aparelhos, equipamentos e instalações sujeitos à verificação de funcionamento e produtividade. </w:delText>
        </w:r>
      </w:del>
    </w:p>
    <w:p w14:paraId="7D671F6D" w14:textId="09398362" w:rsidR="00851E2F" w:rsidRPr="00A736B0" w:rsidDel="00F84195" w:rsidRDefault="00851E2F" w:rsidP="00851E2F">
      <w:pPr>
        <w:pStyle w:val="SombreamentoMdio1-nfase31"/>
        <w:spacing w:after="240"/>
        <w:rPr>
          <w:del w:id="1021" w:author="Lucas Yasuyuki Koroku" w:date="2022-06-27T16:33:00Z"/>
          <w:rFonts w:ascii="Arial" w:hAnsi="Arial" w:cs="Arial"/>
          <w:color w:val="000000" w:themeColor="text1"/>
          <w:szCs w:val="20"/>
          <w:lang w:eastAsia="en-US"/>
        </w:rPr>
      </w:pPr>
      <w:del w:id="1022" w:author="Lucas Yasuyuki Koroku" w:date="2022-06-27T16:33:00Z">
        <w:r w:rsidRPr="00A736B0" w:rsidDel="00F84195">
          <w:rPr>
            <w:rFonts w:ascii="Arial" w:hAnsi="Arial" w:cs="Arial"/>
            <w:color w:val="auto"/>
            <w:szCs w:val="20"/>
          </w:rPr>
          <w:delText>Acórdão do TCU aplicável também a serviços: 9.1.4. abstenham-se de realizar o recebimento provisório de obras com pendências a serem solucionadas pela construtora, uma vez que o instituto do recebimento provisório, previsto no art. 73, inc. I, da Lei nº 8.666/93, não legitima a entrega provisória de uma obra inconclusa, mas visa resguardar a Administração no caso de aparecimento de vícios ocultos, surgidos após o recebimento provisório; (Acórdão nº 853/2013 – Plenário)</w:delText>
        </w:r>
      </w:del>
    </w:p>
    <w:p w14:paraId="39F26BB1" w14:textId="75628072" w:rsidR="00761D03" w:rsidRPr="00A736B0" w:rsidDel="00A736B0" w:rsidRDefault="00761D03" w:rsidP="00761D03">
      <w:pPr>
        <w:numPr>
          <w:ilvl w:val="1"/>
          <w:numId w:val="1"/>
        </w:numPr>
        <w:spacing w:before="120" w:after="120" w:line="276" w:lineRule="auto"/>
        <w:ind w:left="425" w:firstLine="0"/>
        <w:jc w:val="both"/>
        <w:rPr>
          <w:del w:id="1023" w:author="Lucas Yasuyuki Koroku" w:date="2022-06-27T17:36:00Z"/>
          <w:rFonts w:cs="Arial"/>
          <w:color w:val="000000" w:themeColor="text1"/>
          <w:szCs w:val="20"/>
          <w:lang w:eastAsia="en-US"/>
        </w:rPr>
      </w:pPr>
      <w:del w:id="1024" w:author="Lucas Yasuyuki Koroku" w:date="2022-06-27T17:36:00Z">
        <w:r w:rsidRPr="00A736B0" w:rsidDel="00A736B0">
          <w:rPr>
            <w:rFonts w:cs="Arial"/>
            <w:color w:val="000000"/>
            <w:szCs w:val="20"/>
            <w:lang w:eastAsia="en-US"/>
          </w:rPr>
          <w:delText xml:space="preserve">No </w:delText>
        </w:r>
        <w:r w:rsidRPr="00A736B0" w:rsidDel="00A736B0">
          <w:rPr>
            <w:rFonts w:cs="Arial"/>
            <w:iCs/>
            <w:szCs w:val="20"/>
          </w:rPr>
          <w:delText>prazo</w:delText>
        </w:r>
        <w:r w:rsidRPr="00A736B0" w:rsidDel="00A736B0">
          <w:rPr>
            <w:rFonts w:cs="Arial"/>
            <w:color w:val="000000"/>
            <w:szCs w:val="20"/>
            <w:lang w:eastAsia="en-US"/>
          </w:rPr>
          <w:delText xml:space="preserve"> </w:delText>
        </w:r>
      </w:del>
      <w:del w:id="1025" w:author="Lucas Yasuyuki Koroku" w:date="2022-06-27T15:49:00Z">
        <w:r w:rsidRPr="00A736B0" w:rsidDel="006932D8">
          <w:rPr>
            <w:rFonts w:cs="Arial"/>
            <w:color w:val="000000"/>
            <w:szCs w:val="20"/>
            <w:lang w:eastAsia="en-US"/>
          </w:rPr>
          <w:delText xml:space="preserve">de até </w:delText>
        </w:r>
        <w:r w:rsidR="00847814" w:rsidRPr="00A736B0" w:rsidDel="006932D8">
          <w:rPr>
            <w:rFonts w:cs="Arial"/>
            <w:szCs w:val="20"/>
            <w:lang w:eastAsia="en-US"/>
            <w:rPrChange w:id="1026" w:author="Lucas Yasuyuki Koroku" w:date="2022-06-27T17:36:00Z">
              <w:rPr>
                <w:rFonts w:cs="Arial"/>
                <w:i/>
                <w:color w:val="FF0000"/>
                <w:szCs w:val="20"/>
                <w:lang w:eastAsia="en-US"/>
              </w:rPr>
            </w:rPrChange>
          </w:rPr>
          <w:delText>10</w:delText>
        </w:r>
        <w:r w:rsidRPr="00A736B0" w:rsidDel="006932D8">
          <w:rPr>
            <w:rFonts w:cs="Arial"/>
            <w:szCs w:val="20"/>
            <w:lang w:eastAsia="en-US"/>
            <w:rPrChange w:id="1027" w:author="Lucas Yasuyuki Koroku" w:date="2022-06-27T17:36:00Z">
              <w:rPr>
                <w:rFonts w:cs="Arial"/>
                <w:i/>
                <w:color w:val="FF0000"/>
                <w:szCs w:val="20"/>
                <w:lang w:eastAsia="en-US"/>
              </w:rPr>
            </w:rPrChange>
          </w:rPr>
          <w:delText xml:space="preserve"> (</w:delText>
        </w:r>
        <w:r w:rsidR="00847814" w:rsidRPr="00A736B0" w:rsidDel="006932D8">
          <w:rPr>
            <w:rFonts w:cs="Arial"/>
            <w:szCs w:val="20"/>
            <w:lang w:eastAsia="en-US"/>
            <w:rPrChange w:id="1028" w:author="Lucas Yasuyuki Koroku" w:date="2022-06-27T17:36:00Z">
              <w:rPr>
                <w:rFonts w:cs="Arial"/>
                <w:i/>
                <w:color w:val="FF0000"/>
                <w:szCs w:val="20"/>
                <w:lang w:eastAsia="en-US"/>
              </w:rPr>
            </w:rPrChange>
          </w:rPr>
          <w:delText>dez</w:delText>
        </w:r>
        <w:r w:rsidRPr="00A736B0" w:rsidDel="006932D8">
          <w:rPr>
            <w:rFonts w:cs="Arial"/>
            <w:szCs w:val="20"/>
            <w:lang w:eastAsia="en-US"/>
            <w:rPrChange w:id="1029" w:author="Lucas Yasuyuki Koroku" w:date="2022-06-27T17:36:00Z">
              <w:rPr>
                <w:rFonts w:cs="Arial"/>
                <w:i/>
                <w:color w:val="FF0000"/>
                <w:szCs w:val="20"/>
                <w:lang w:eastAsia="en-US"/>
              </w:rPr>
            </w:rPrChange>
          </w:rPr>
          <w:delText xml:space="preserve">) dias </w:delText>
        </w:r>
      </w:del>
      <w:del w:id="1030" w:author="Lucas Yasuyuki Koroku" w:date="2022-06-27T17:36:00Z">
        <w:r w:rsidRPr="00A736B0" w:rsidDel="00A736B0">
          <w:rPr>
            <w:rFonts w:cs="Arial"/>
            <w:szCs w:val="20"/>
            <w:lang w:eastAsia="en-US"/>
            <w:rPrChange w:id="1031" w:author="Lucas Yasuyuki Koroku" w:date="2022-06-27T17:36:00Z">
              <w:rPr>
                <w:rFonts w:cs="Arial"/>
                <w:i/>
                <w:color w:val="FF0000"/>
                <w:szCs w:val="20"/>
                <w:lang w:eastAsia="en-US"/>
              </w:rPr>
            </w:rPrChange>
          </w:rPr>
          <w:delText>corridos</w:delText>
        </w:r>
        <w:r w:rsidRPr="00A736B0" w:rsidDel="00A736B0">
          <w:rPr>
            <w:rFonts w:cs="Arial"/>
            <w:szCs w:val="20"/>
            <w:lang w:eastAsia="en-US"/>
            <w:rPrChange w:id="1032" w:author="Lucas Yasuyuki Koroku" w:date="2022-06-27T17:36:00Z">
              <w:rPr>
                <w:rFonts w:cs="Arial"/>
                <w:color w:val="FF0000"/>
                <w:szCs w:val="20"/>
                <w:lang w:eastAsia="en-US"/>
              </w:rPr>
            </w:rPrChange>
          </w:rPr>
          <w:delText xml:space="preserve"> </w:delText>
        </w:r>
        <w:r w:rsidRPr="00A736B0" w:rsidDel="00A736B0">
          <w:rPr>
            <w:rFonts w:cs="Arial"/>
            <w:color w:val="000000"/>
            <w:szCs w:val="20"/>
            <w:lang w:eastAsia="en-US"/>
          </w:rPr>
          <w:delText xml:space="preserve">a partir do recebimento </w:delText>
        </w:r>
        <w:r w:rsidR="00847814" w:rsidRPr="00A736B0" w:rsidDel="00A736B0">
          <w:rPr>
            <w:rFonts w:cs="Arial"/>
            <w:color w:val="000000"/>
            <w:szCs w:val="20"/>
            <w:lang w:eastAsia="en-US"/>
          </w:rPr>
          <w:delText>provisório dos serviços</w:delText>
        </w:r>
        <w:r w:rsidRPr="00A736B0" w:rsidDel="00A736B0">
          <w:rPr>
            <w:rFonts w:cs="Arial"/>
            <w:color w:val="000000"/>
            <w:szCs w:val="20"/>
            <w:lang w:eastAsia="en-US"/>
          </w:rPr>
          <w:delText xml:space="preserve">, o Gestor do Contrato deverá providenciar o recebimento definitivo, ato que concretiza o ateste da execução dos serviços, obedecendo as seguintes diretrizes: </w:delText>
        </w:r>
      </w:del>
    </w:p>
    <w:p w14:paraId="241A3BC5" w14:textId="4E404925" w:rsidR="00761D03" w:rsidRPr="00A736B0" w:rsidDel="00A736B0" w:rsidRDefault="00761D03" w:rsidP="00761D03">
      <w:pPr>
        <w:numPr>
          <w:ilvl w:val="2"/>
          <w:numId w:val="1"/>
        </w:numPr>
        <w:spacing w:before="120" w:after="120" w:line="276" w:lineRule="auto"/>
        <w:jc w:val="both"/>
        <w:rPr>
          <w:del w:id="1033" w:author="Lucas Yasuyuki Koroku" w:date="2022-06-27T17:36:00Z"/>
          <w:rFonts w:cs="Arial"/>
          <w:color w:val="000000"/>
          <w:szCs w:val="20"/>
          <w:lang w:eastAsia="en-US"/>
        </w:rPr>
      </w:pPr>
      <w:del w:id="1034" w:author="Lucas Yasuyuki Koroku" w:date="2022-06-27T17:36:00Z">
        <w:r w:rsidRPr="00A736B0" w:rsidDel="00A736B0">
          <w:rPr>
            <w:rFonts w:cs="Arial"/>
            <w:color w:val="000000"/>
            <w:szCs w:val="20"/>
            <w:lang w:eastAsia="en-US"/>
          </w:rPr>
          <w:delTex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delText>
        </w:r>
      </w:del>
    </w:p>
    <w:p w14:paraId="1D73BF92" w14:textId="07C6CD7B" w:rsidR="00761D03" w:rsidRPr="00A736B0" w:rsidDel="00A736B0" w:rsidRDefault="00761D03" w:rsidP="00761D03">
      <w:pPr>
        <w:numPr>
          <w:ilvl w:val="2"/>
          <w:numId w:val="1"/>
        </w:numPr>
        <w:spacing w:before="120" w:after="120" w:line="276" w:lineRule="auto"/>
        <w:jc w:val="both"/>
        <w:rPr>
          <w:del w:id="1035" w:author="Lucas Yasuyuki Koroku" w:date="2022-06-27T17:36:00Z"/>
          <w:rFonts w:cs="Arial"/>
          <w:color w:val="000000"/>
          <w:szCs w:val="20"/>
          <w:lang w:eastAsia="en-US"/>
        </w:rPr>
      </w:pPr>
      <w:del w:id="1036" w:author="Lucas Yasuyuki Koroku" w:date="2022-06-27T17:36:00Z">
        <w:r w:rsidRPr="00A736B0" w:rsidDel="00A736B0">
          <w:rPr>
            <w:rFonts w:cs="Arial"/>
            <w:color w:val="000000"/>
            <w:szCs w:val="20"/>
            <w:lang w:eastAsia="en-US"/>
          </w:rPr>
          <w:delText xml:space="preserve">Emitir Termo Circunstanciado para efeito de recebimento definitivo dos serviços prestados, com base nos relatórios e documentações apresentadas; e </w:delText>
        </w:r>
      </w:del>
    </w:p>
    <w:p w14:paraId="7C89170E" w14:textId="4496007A" w:rsidR="00761D03" w:rsidRPr="00A736B0" w:rsidDel="00A736B0" w:rsidRDefault="00761D03" w:rsidP="00761D03">
      <w:pPr>
        <w:numPr>
          <w:ilvl w:val="2"/>
          <w:numId w:val="1"/>
        </w:numPr>
        <w:spacing w:before="120" w:after="120" w:line="276" w:lineRule="auto"/>
        <w:jc w:val="both"/>
        <w:rPr>
          <w:del w:id="1037" w:author="Lucas Yasuyuki Koroku" w:date="2022-06-27T17:36:00Z"/>
          <w:rFonts w:cs="Arial"/>
          <w:color w:val="000000"/>
          <w:szCs w:val="20"/>
          <w:lang w:eastAsia="en-US"/>
        </w:rPr>
      </w:pPr>
      <w:del w:id="1038" w:author="Lucas Yasuyuki Koroku" w:date="2022-06-27T17:36:00Z">
        <w:r w:rsidRPr="00A736B0" w:rsidDel="00A736B0">
          <w:rPr>
            <w:rFonts w:cs="Arial"/>
            <w:color w:val="000000"/>
            <w:szCs w:val="20"/>
            <w:lang w:eastAsia="en-US"/>
          </w:rPr>
          <w:delText>Comunicar a empresa para que emita a Nota Fiscal ou Fatura, com o valor exato dimensionado pela fiscalização</w:delText>
        </w:r>
        <w:r w:rsidR="00A97425" w:rsidRPr="00A736B0" w:rsidDel="00A736B0">
          <w:rPr>
            <w:rFonts w:cs="Arial"/>
            <w:szCs w:val="20"/>
            <w:lang w:eastAsia="en-US"/>
            <w:rPrChange w:id="1039" w:author="Lucas Yasuyuki Koroku" w:date="2022-06-27T17:36:00Z">
              <w:rPr>
                <w:rFonts w:cs="Arial"/>
                <w:i/>
                <w:color w:val="FF0000"/>
                <w:szCs w:val="20"/>
                <w:lang w:eastAsia="en-US"/>
              </w:rPr>
            </w:rPrChange>
          </w:rPr>
          <w:delText>, com base no Instrumento de Medição de Resultado (IMR), ou instrumento substituto</w:delText>
        </w:r>
        <w:r w:rsidRPr="00A736B0" w:rsidDel="00A736B0">
          <w:rPr>
            <w:rFonts w:cs="Arial"/>
            <w:szCs w:val="20"/>
            <w:lang w:eastAsia="en-US"/>
            <w:rPrChange w:id="1040" w:author="Lucas Yasuyuki Koroku" w:date="2022-06-27T17:36:00Z">
              <w:rPr>
                <w:rFonts w:cs="Arial"/>
                <w:color w:val="000000"/>
                <w:szCs w:val="20"/>
                <w:lang w:eastAsia="en-US"/>
              </w:rPr>
            </w:rPrChange>
          </w:rPr>
          <w:delText xml:space="preserve">. </w:delText>
        </w:r>
      </w:del>
    </w:p>
    <w:p w14:paraId="43C8435C" w14:textId="66CDE2DD" w:rsidR="00903521" w:rsidRDefault="00903521" w:rsidP="00A736B0">
      <w:pPr>
        <w:numPr>
          <w:ilvl w:val="1"/>
          <w:numId w:val="1"/>
        </w:numPr>
        <w:spacing w:before="120" w:after="120" w:line="276" w:lineRule="auto"/>
        <w:ind w:left="425" w:firstLine="0"/>
        <w:jc w:val="both"/>
        <w:rPr>
          <w:ins w:id="1041" w:author="Lucas Yasuyuki Koroku" w:date="2022-06-27T17:22:00Z"/>
          <w:bCs/>
        </w:rPr>
      </w:pPr>
      <w:ins w:id="1042" w:author="Lucas Yasuyuki Koroku" w:date="2022-06-27T17:21:00Z">
        <w:r>
          <w:rPr>
            <w:bCs/>
          </w:rPr>
          <w:t xml:space="preserve">O serviço será recebido por </w:t>
        </w:r>
      </w:ins>
      <w:ins w:id="1043" w:author="Lucas Yasuyuki Koroku" w:date="2022-06-27T17:36:00Z">
        <w:r w:rsidR="00A736B0" w:rsidRPr="00552315">
          <w:rPr>
            <w:rFonts w:cs="Arial"/>
            <w:szCs w:val="20"/>
          </w:rPr>
          <w:t>fiscal técnico e setorial ou pela equipe de fiscalização</w:t>
        </w:r>
      </w:ins>
      <w:ins w:id="1044" w:author="Lucas Yasuyuki Koroku" w:date="2022-06-27T17:21:00Z">
        <w:r>
          <w:rPr>
            <w:bCs/>
          </w:rPr>
          <w:t>, que verificar</w:t>
        </w:r>
      </w:ins>
      <w:ins w:id="1045" w:author="Lucas Yasuyuki Koroku" w:date="2022-06-27T17:22:00Z">
        <w:r>
          <w:rPr>
            <w:bCs/>
          </w:rPr>
          <w:t>á a conformidade da apólice com as exigências deste Termo de Referência.</w:t>
        </w:r>
      </w:ins>
    </w:p>
    <w:p w14:paraId="3D1FC978" w14:textId="3D3BBFBD" w:rsidR="00903521" w:rsidRDefault="00903521" w:rsidP="00A736B0">
      <w:pPr>
        <w:numPr>
          <w:ilvl w:val="1"/>
          <w:numId w:val="1"/>
        </w:numPr>
        <w:spacing w:before="120" w:after="120" w:line="276" w:lineRule="auto"/>
        <w:ind w:left="425" w:firstLine="0"/>
        <w:jc w:val="both"/>
        <w:rPr>
          <w:ins w:id="1046" w:author="Lucas Yasuyuki Koroku" w:date="2022-06-27T17:22:00Z"/>
          <w:bCs/>
        </w:rPr>
      </w:pPr>
      <w:ins w:id="1047" w:author="Lucas Yasuyuki Koroku" w:date="2022-06-27T17:22:00Z">
        <w:r w:rsidRPr="00903521">
          <w:rPr>
            <w:bCs/>
          </w:rPr>
          <w:t xml:space="preserve">Os </w:t>
        </w:r>
        <w:r w:rsidRPr="00A736B0">
          <w:t>serviços</w:t>
        </w:r>
        <w:r w:rsidRPr="00903521">
          <w:rPr>
            <w:bCs/>
          </w:rPr>
          <w:t xml:space="preserve">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ins>
    </w:p>
    <w:p w14:paraId="383790B3" w14:textId="6D560BAA" w:rsidR="00903521" w:rsidRDefault="00903521" w:rsidP="00A736B0">
      <w:pPr>
        <w:numPr>
          <w:ilvl w:val="1"/>
          <w:numId w:val="1"/>
        </w:numPr>
        <w:spacing w:before="120" w:after="120" w:line="276" w:lineRule="auto"/>
        <w:ind w:left="425" w:firstLine="0"/>
        <w:jc w:val="both"/>
        <w:rPr>
          <w:ins w:id="1048" w:author="Lucas Yasuyuki Koroku" w:date="2022-06-27T17:24:00Z"/>
          <w:bCs/>
        </w:rPr>
      </w:pPr>
      <w:ins w:id="1049" w:author="Lucas Yasuyuki Koroku" w:date="2022-06-27T17:23:00Z">
        <w:r w:rsidRPr="00903521">
          <w:rPr>
            <w:bCs/>
          </w:rPr>
          <w:t xml:space="preserve">Os serviços serão recebidos definitivamente em até 10 (dez) dias após </w:t>
        </w:r>
      </w:ins>
      <w:ins w:id="1050" w:author="Lucas Yasuyuki Koroku" w:date="2022-06-27T17:24:00Z">
        <w:r>
          <w:rPr>
            <w:bCs/>
          </w:rPr>
          <w:t>a entrega da apólice</w:t>
        </w:r>
      </w:ins>
      <w:ins w:id="1051" w:author="Lucas Yasuyuki Koroku" w:date="2022-06-27T17:23:00Z">
        <w:r w:rsidRPr="00903521">
          <w:rPr>
            <w:bCs/>
          </w:rPr>
          <w:t>, com a consequente aceitação mediante termo circunstanciado.</w:t>
        </w:r>
      </w:ins>
    </w:p>
    <w:p w14:paraId="19603139" w14:textId="77777777" w:rsidR="00903521" w:rsidRDefault="00903521" w:rsidP="00903521">
      <w:pPr>
        <w:numPr>
          <w:ilvl w:val="2"/>
          <w:numId w:val="1"/>
        </w:numPr>
        <w:spacing w:before="120" w:after="120" w:line="276" w:lineRule="auto"/>
        <w:jc w:val="both"/>
        <w:rPr>
          <w:ins w:id="1052" w:author="Lucas Yasuyuki Koroku" w:date="2022-06-27T17:24:00Z"/>
          <w:rFonts w:eastAsiaTheme="minorHAnsi" w:cs="Arial"/>
          <w:szCs w:val="20"/>
          <w:lang w:eastAsia="en-US"/>
        </w:rPr>
      </w:pPr>
      <w:ins w:id="1053" w:author="Lucas Yasuyuki Koroku" w:date="2022-06-27T17:24:00Z">
        <w:r>
          <w:rPr>
            <w:rFonts w:eastAsiaTheme="minorHAnsi" w:cs="Arial"/>
            <w:szCs w:val="20"/>
            <w:lang w:eastAsia="en-US"/>
          </w:rPr>
          <w:t>Na hipótese de a verificação a que se refere o subitem anterior não ser procedida dentro do prazo fixado, reputar-se-á como realizada, consumando-se o recebimento definitivo no dia do esgotamento do prazo.</w:t>
        </w:r>
      </w:ins>
    </w:p>
    <w:p w14:paraId="190A6ED9" w14:textId="1A4D1BD2" w:rsidR="00903521" w:rsidRDefault="00903521">
      <w:pPr>
        <w:numPr>
          <w:ilvl w:val="2"/>
          <w:numId w:val="1"/>
        </w:numPr>
        <w:spacing w:before="120" w:after="120" w:line="276" w:lineRule="auto"/>
        <w:jc w:val="both"/>
        <w:rPr>
          <w:ins w:id="1054" w:author="Lucas Yasuyuki Koroku" w:date="2022-06-27T17:21:00Z"/>
          <w:bCs/>
        </w:rPr>
        <w:pPrChange w:id="1055" w:author="Lucas Yasuyuki Koroku" w:date="2022-06-27T17:24:00Z">
          <w:pPr>
            <w:numPr>
              <w:ilvl w:val="1"/>
              <w:numId w:val="1"/>
            </w:numPr>
            <w:spacing w:before="120" w:after="120" w:line="276" w:lineRule="auto"/>
            <w:ind w:left="425" w:hanging="432"/>
            <w:jc w:val="both"/>
          </w:pPr>
        </w:pPrChange>
      </w:pPr>
      <w:ins w:id="1056" w:author="Lucas Yasuyuki Koroku" w:date="2022-06-27T17:24:00Z">
        <w:r>
          <w:rPr>
            <w:rFonts w:eastAsiaTheme="minorHAnsi" w:cs="Arial"/>
            <w:szCs w:val="20"/>
            <w:lang w:eastAsia="en-US"/>
          </w:rPr>
          <w:t>O recebimento definitivo, ato que concretiza o ateste da execução dos serviços, será realizado pelo fiscal do contrato.</w:t>
        </w:r>
      </w:ins>
    </w:p>
    <w:p w14:paraId="2E918701" w14:textId="7C618214" w:rsidR="00DF2E5C" w:rsidRPr="00756ED3" w:rsidDel="006932D8" w:rsidRDefault="00DF2E5C">
      <w:pPr>
        <w:pStyle w:val="Nivel1"/>
        <w:numPr>
          <w:ilvl w:val="0"/>
          <w:numId w:val="0"/>
        </w:numPr>
        <w:ind w:left="786" w:hanging="360"/>
        <w:rPr>
          <w:del w:id="1057" w:author="Lucas Yasuyuki Koroku" w:date="2022-06-27T15:49:00Z"/>
          <w:bCs/>
        </w:rPr>
        <w:pPrChange w:id="1058" w:author="Lucas Yasuyuki Koroku" w:date="2022-06-27T17:21:00Z">
          <w:pPr>
            <w:pStyle w:val="Citao"/>
          </w:pPr>
        </w:pPrChange>
      </w:pPr>
      <w:del w:id="1059" w:author="Lucas Yasuyuki Koroku" w:date="2022-06-27T15:49:00Z">
        <w:r w:rsidDel="006932D8">
          <w:rPr>
            <w:bCs/>
          </w:rPr>
          <w:delText>Nota Explicativa 1:</w:delText>
        </w:r>
        <w:r w:rsidRPr="00F45CFD" w:rsidDel="006932D8">
          <w:delText xml:space="preserve"> Caso exista algum instrumento para medição dos resultados, deve ser especificado.</w:delText>
        </w:r>
      </w:del>
    </w:p>
    <w:p w14:paraId="32467E2E" w14:textId="622C12D9" w:rsidR="00761D03" w:rsidRPr="00552315" w:rsidDel="006932D8" w:rsidRDefault="00761D03">
      <w:pPr>
        <w:pStyle w:val="Nivel1"/>
        <w:numPr>
          <w:ilvl w:val="0"/>
          <w:numId w:val="0"/>
        </w:numPr>
        <w:ind w:left="786" w:hanging="360"/>
        <w:rPr>
          <w:del w:id="1060" w:author="Lucas Yasuyuki Koroku" w:date="2022-06-27T15:49:00Z"/>
        </w:rPr>
        <w:pPrChange w:id="1061" w:author="Lucas Yasuyuki Koroku" w:date="2022-06-27T17:21:00Z">
          <w:pPr>
            <w:pStyle w:val="Citao"/>
          </w:pPr>
        </w:pPrChange>
      </w:pPr>
      <w:del w:id="1062" w:author="Lucas Yasuyuki Koroku" w:date="2022-06-27T15:49:00Z">
        <w:r w:rsidRPr="00552315" w:rsidDel="006932D8">
          <w:rPr>
            <w:bCs/>
          </w:rPr>
          <w:delText>Nota Explicativa</w:delText>
        </w:r>
        <w:r w:rsidR="00DF2E5C" w:rsidDel="006932D8">
          <w:rPr>
            <w:bCs/>
          </w:rPr>
          <w:delText xml:space="preserve"> 2</w:delText>
        </w:r>
        <w:r w:rsidRPr="00552315" w:rsidDel="006932D8">
          <w:rPr>
            <w:bCs/>
          </w:rPr>
          <w:delText xml:space="preserve">: </w:delText>
        </w:r>
        <w:r w:rsidRPr="00552315" w:rsidDel="006932D8">
          <w:delText xml:space="preserve">A IN </w:delText>
        </w:r>
        <w:r w:rsidR="00DF2E5C" w:rsidRPr="00552315" w:rsidDel="006932D8">
          <w:delText xml:space="preserve">SEGES/MP </w:delText>
        </w:r>
        <w:r w:rsidRPr="00552315" w:rsidDel="006932D8">
          <w:delText>05/2017 alterou profundamente a sistemática de pagamento, deixando claro que a emissão da Nota Fiscal só se dará após o recebimento do serviço. Ademais, houve uma pormenorização do procedimento de recebimento, definindo-se os papéis dos atores envolvidos.</w:delText>
        </w:r>
      </w:del>
    </w:p>
    <w:p w14:paraId="55637B8F" w14:textId="6C39B217" w:rsidR="00761D03" w:rsidRPr="00552315" w:rsidDel="006932D8" w:rsidRDefault="00761D03">
      <w:pPr>
        <w:pStyle w:val="Nivel1"/>
        <w:numPr>
          <w:ilvl w:val="0"/>
          <w:numId w:val="0"/>
        </w:numPr>
        <w:ind w:left="786" w:hanging="360"/>
        <w:rPr>
          <w:del w:id="1063" w:author="Lucas Yasuyuki Koroku" w:date="2022-06-27T15:49:00Z"/>
        </w:rPr>
        <w:pPrChange w:id="1064" w:author="Lucas Yasuyuki Koroku" w:date="2022-06-27T17:21:00Z">
          <w:pPr>
            <w:pStyle w:val="Citao"/>
          </w:pPr>
        </w:pPrChange>
      </w:pPr>
      <w:del w:id="1065" w:author="Lucas Yasuyuki Koroku" w:date="2022-06-27T15:49:00Z">
        <w:r w:rsidRPr="00552315" w:rsidDel="006932D8">
          <w:delText>Essa nova sistemática mostra-se mais adequada à dinâmica administrativa e tributária, porque a emissão da Nota no início do procedimento de pagamento gerava uma série de inconvenientes. Primeiramente porque 48 horas após sua emissão, a Nota já não poderia ser alterada, por conta da legislação tributária, e então somente cancelada, caso houvesse erros. Além disso, a emissão da nota gerava a obrigação de pagamento dos tributos relativos ao INSS, até o 20º dia do mês subsequente, conforme art. 129 da IN 971/2009, da SRFB.</w:delText>
        </w:r>
      </w:del>
    </w:p>
    <w:p w14:paraId="6487F669" w14:textId="01B6B1EA" w:rsidR="00761D03" w:rsidRPr="00552315" w:rsidDel="006932D8" w:rsidRDefault="00761D03">
      <w:pPr>
        <w:pStyle w:val="Nivel1"/>
        <w:numPr>
          <w:ilvl w:val="0"/>
          <w:numId w:val="0"/>
        </w:numPr>
        <w:ind w:left="786" w:hanging="360"/>
        <w:rPr>
          <w:del w:id="1066" w:author="Lucas Yasuyuki Koroku" w:date="2022-06-27T15:49:00Z"/>
        </w:rPr>
        <w:pPrChange w:id="1067" w:author="Lucas Yasuyuki Koroku" w:date="2022-06-27T17:21:00Z">
          <w:pPr>
            <w:pStyle w:val="Citao"/>
          </w:pPr>
        </w:pPrChange>
      </w:pPr>
      <w:del w:id="1068" w:author="Lucas Yasuyuki Koroku" w:date="2022-06-27T15:49:00Z">
        <w:r w:rsidRPr="00552315" w:rsidDel="006932D8">
          <w:delText>Assim, a emissão da Nota somente após todas as verificações e acertamento do valor devido facilita o pagamento dentro do prazo máximo de 30 dias, conforme disposto no artigo 40, XIV, “a”, da Lei 8.666, de 1993, bem como de acordo com a alínea "b" do item 4 do Anexo XI da IN SEGES/MP n. 5/2017, e possibilita que a retenção tributária seja realizada no tempo adequado para o efetivo recolhimento.</w:delText>
        </w:r>
      </w:del>
    </w:p>
    <w:p w14:paraId="4F0515B3" w14:textId="5A7EB5EB" w:rsidR="00761D03" w:rsidRPr="00552315" w:rsidDel="006932D8" w:rsidRDefault="00761D03">
      <w:pPr>
        <w:pStyle w:val="Nivel1"/>
        <w:numPr>
          <w:ilvl w:val="0"/>
          <w:numId w:val="0"/>
        </w:numPr>
        <w:ind w:left="786" w:hanging="360"/>
        <w:rPr>
          <w:del w:id="1069" w:author="Lucas Yasuyuki Koroku" w:date="2022-06-27T15:49:00Z"/>
        </w:rPr>
        <w:pPrChange w:id="1070" w:author="Lucas Yasuyuki Koroku" w:date="2022-06-27T17:21:00Z">
          <w:pPr>
            <w:pStyle w:val="Citao"/>
          </w:pPr>
        </w:pPrChange>
      </w:pPr>
      <w:del w:id="1071" w:author="Lucas Yasuyuki Koroku" w:date="2022-06-27T15:49:00Z">
        <w:r w:rsidRPr="00552315" w:rsidDel="006932D8">
          <w:delText>Como, entretanto, o prazo para recebimento definitivo no âmbito da Lei de Licitações é de até 90 dias, a utilização desse prazo pela Administração inviabilizaria a execução contratual, pois a contratada só receberia mais de 150 dias após o adimplemento de parcelas significativas do serviço.</w:delText>
        </w:r>
      </w:del>
    </w:p>
    <w:p w14:paraId="111E6206" w14:textId="53C22818" w:rsidR="00761D03" w:rsidRPr="00552315" w:rsidDel="006932D8" w:rsidRDefault="00761D03">
      <w:pPr>
        <w:pStyle w:val="Nivel1"/>
        <w:numPr>
          <w:ilvl w:val="0"/>
          <w:numId w:val="0"/>
        </w:numPr>
        <w:ind w:left="786" w:hanging="360"/>
        <w:rPr>
          <w:del w:id="1072" w:author="Lucas Yasuyuki Koroku" w:date="2022-06-27T15:49:00Z"/>
        </w:rPr>
        <w:pPrChange w:id="1073" w:author="Lucas Yasuyuki Koroku" w:date="2022-06-27T17:21:00Z">
          <w:pPr>
            <w:pStyle w:val="Citao"/>
          </w:pPr>
        </w:pPrChange>
      </w:pPr>
      <w:del w:id="1074" w:author="Lucas Yasuyuki Koroku" w:date="2022-06-27T15:49:00Z">
        <w:r w:rsidRPr="00552315" w:rsidDel="006932D8">
          <w:delText>Por essa razão, sugere</w:delText>
        </w:r>
        <w:r w:rsidR="00CC1710" w:rsidDel="006932D8">
          <w:delText>m-se</w:delText>
        </w:r>
        <w:r w:rsidRPr="00552315" w:rsidDel="006932D8">
          <w:delText xml:space="preserve"> os prazos de dez dias para recebimento provisório e de dez dias para recebimento definitivo para esses serviços, facultando-se ao órgão dispor de forma diferente. </w:delText>
        </w:r>
      </w:del>
    </w:p>
    <w:p w14:paraId="55A34C88" w14:textId="56B57A49" w:rsidR="00761D03" w:rsidRPr="00552315" w:rsidDel="006932D8" w:rsidRDefault="00761D03">
      <w:pPr>
        <w:pStyle w:val="Nivel1"/>
        <w:numPr>
          <w:ilvl w:val="0"/>
          <w:numId w:val="0"/>
        </w:numPr>
        <w:ind w:left="786" w:hanging="360"/>
        <w:rPr>
          <w:del w:id="1075" w:author="Lucas Yasuyuki Koroku" w:date="2022-06-27T15:49:00Z"/>
        </w:rPr>
        <w:pPrChange w:id="1076" w:author="Lucas Yasuyuki Koroku" w:date="2022-06-27T17:21:00Z">
          <w:pPr>
            <w:pStyle w:val="Citao"/>
          </w:pPr>
        </w:pPrChange>
      </w:pPr>
      <w:del w:id="1077" w:author="Lucas Yasuyuki Koroku" w:date="2022-06-27T15:49:00Z">
        <w:r w:rsidRPr="00552315" w:rsidDel="006932D8">
          <w:delText>Atentar para o prazo máximo de 30 dias para pagamento, conforme disposto no artigo 40, XIV, “a”, da Lei 8.666, de 1993, bem como de acordo com a alínea "b" do item 4 do Anexo XI da IN SEGES/</w:delText>
        </w:r>
        <w:r w:rsidR="003C58CC" w:rsidRPr="00552315" w:rsidDel="006932D8">
          <w:delText>MP</w:delText>
        </w:r>
        <w:r w:rsidRPr="00552315" w:rsidDel="006932D8">
          <w:delText xml:space="preserve"> n. 5/2017. Esse prazo se inicia com a apresentação da Nota Fiscal/Fatura e inclui o prazo para o setor competente verificar se a Nota Fiscal ou Fatura expressa os elementos necessários e essenciais do documento, previstos no item 3 do Anexo XI da IN SEGES/MP, e demais trâmites burocráticos para pagamento. Ou seja, é o prazo desde a apresentação da Nota Fiscal até o envio da ordem bancária</w:delText>
        </w:r>
        <w:r w:rsidR="002004CF" w:rsidRPr="00552315" w:rsidDel="006932D8">
          <w:delText>.</w:delText>
        </w:r>
      </w:del>
    </w:p>
    <w:p w14:paraId="015411F9" w14:textId="44042E90" w:rsidR="00DF2E5C" w:rsidRPr="00BA04F0" w:rsidDel="00D7323C" w:rsidRDefault="00DF2E5C">
      <w:pPr>
        <w:pStyle w:val="Nivel1"/>
        <w:numPr>
          <w:ilvl w:val="0"/>
          <w:numId w:val="0"/>
        </w:numPr>
        <w:ind w:left="786" w:hanging="360"/>
        <w:rPr>
          <w:del w:id="1078" w:author="Lucas Yasuyuki Koroku" w:date="2022-06-27T15:28:00Z"/>
          <w:highlight w:val="yellow"/>
        </w:rPr>
        <w:pPrChange w:id="1079" w:author="Lucas Yasuyuki Koroku" w:date="2022-06-27T17:21:00Z">
          <w:pPr>
            <w:numPr>
              <w:ilvl w:val="1"/>
              <w:numId w:val="1"/>
            </w:numPr>
            <w:spacing w:before="120" w:after="120" w:line="276" w:lineRule="auto"/>
            <w:ind w:left="425" w:hanging="432"/>
            <w:jc w:val="both"/>
          </w:pPr>
        </w:pPrChange>
      </w:pPr>
      <w:del w:id="1080" w:author="Lucas Yasuyuki Koroku" w:date="2022-06-27T15:28:00Z">
        <w:r w:rsidRPr="00BA04F0" w:rsidDel="00D7323C">
          <w:rPr>
            <w:highlight w:val="yellow"/>
          </w:rPr>
          <w:delText>O recebimento da última etapa da execução equivale ao recebimento do objeto como um todo, e será realizado da seguinte forma:</w:delText>
        </w:r>
      </w:del>
    </w:p>
    <w:p w14:paraId="5536E6F9" w14:textId="5FA5D1AE" w:rsidR="00DF2E5C" w:rsidRPr="00BA04F0" w:rsidDel="00D7323C" w:rsidRDefault="00DF2E5C">
      <w:pPr>
        <w:pStyle w:val="Nivel1"/>
        <w:numPr>
          <w:ilvl w:val="0"/>
          <w:numId w:val="0"/>
        </w:numPr>
        <w:ind w:left="786" w:hanging="360"/>
        <w:rPr>
          <w:del w:id="1081" w:author="Lucas Yasuyuki Koroku" w:date="2022-06-27T15:28:00Z"/>
          <w:highlight w:val="yellow"/>
        </w:rPr>
        <w:pPrChange w:id="1082" w:author="Lucas Yasuyuki Koroku" w:date="2022-06-27T17:21:00Z">
          <w:pPr>
            <w:spacing w:before="120" w:after="120" w:line="276" w:lineRule="auto"/>
            <w:ind w:left="425"/>
            <w:jc w:val="both"/>
          </w:pPr>
        </w:pPrChange>
      </w:pPr>
      <w:del w:id="1083" w:author="Lucas Yasuyuki Koroku" w:date="2022-06-27T15:28:00Z">
        <w:r w:rsidRPr="00BA04F0" w:rsidDel="00D7323C">
          <w:rPr>
            <w:highlight w:val="yellow"/>
          </w:rPr>
          <w:delText>17.5.1. provisoriamente, pelo responsável por seu acompanhamento e fiscalização, mediante termo circunstanciado, assinado pelas partes em até 15 (quinze) dias da comunicação escrita do contratado;</w:delText>
        </w:r>
      </w:del>
    </w:p>
    <w:p w14:paraId="409E7496" w14:textId="36F54752" w:rsidR="00DF2E5C" w:rsidRPr="00BA04F0" w:rsidDel="00D7323C" w:rsidRDefault="00DF2E5C">
      <w:pPr>
        <w:pStyle w:val="Nivel1"/>
        <w:numPr>
          <w:ilvl w:val="0"/>
          <w:numId w:val="0"/>
        </w:numPr>
        <w:ind w:left="786" w:hanging="360"/>
        <w:rPr>
          <w:del w:id="1084" w:author="Lucas Yasuyuki Koroku" w:date="2022-06-27T15:28:00Z"/>
          <w:highlight w:val="yellow"/>
        </w:rPr>
        <w:pPrChange w:id="1085" w:author="Lucas Yasuyuki Koroku" w:date="2022-06-27T17:21:00Z">
          <w:pPr>
            <w:spacing w:before="120" w:after="120" w:line="276" w:lineRule="auto"/>
            <w:ind w:left="425"/>
            <w:jc w:val="both"/>
          </w:pPr>
        </w:pPrChange>
      </w:pPr>
      <w:del w:id="1086" w:author="Lucas Yasuyuki Koroku" w:date="2022-06-27T15:28:00Z">
        <w:r w:rsidRPr="00BA04F0" w:rsidDel="00D7323C">
          <w:rPr>
            <w:highlight w:val="yellow"/>
          </w:rPr>
          <w:delText>17.5.2. definitivamente, por servidor ou comissão designada pela autoridade competente, mediante termo circunstanciado, assinado pelas partes, após o decurso do prazo de observação, ou vistoria que comprove a adequação do objeto aos termos contratuais, observado o disposto no art. 69 da Lei 8.666/93;</w:delText>
        </w:r>
      </w:del>
    </w:p>
    <w:p w14:paraId="45EF659F" w14:textId="2057E122" w:rsidR="00DF2E5C" w:rsidRPr="00BA04F0" w:rsidDel="00D7323C" w:rsidRDefault="00DF2E5C">
      <w:pPr>
        <w:pStyle w:val="Nivel1"/>
        <w:numPr>
          <w:ilvl w:val="0"/>
          <w:numId w:val="0"/>
        </w:numPr>
        <w:ind w:left="786" w:hanging="360"/>
        <w:rPr>
          <w:del w:id="1087" w:author="Lucas Yasuyuki Koroku" w:date="2022-06-27T15:28:00Z"/>
          <w:highlight w:val="yellow"/>
        </w:rPr>
        <w:pPrChange w:id="1088" w:author="Lucas Yasuyuki Koroku" w:date="2022-06-27T17:21:00Z">
          <w:pPr>
            <w:spacing w:before="120" w:after="120" w:line="276" w:lineRule="auto"/>
            <w:ind w:left="425"/>
            <w:jc w:val="both"/>
          </w:pPr>
        </w:pPrChange>
      </w:pPr>
      <w:del w:id="1089" w:author="Lucas Yasuyuki Koroku" w:date="2022-06-27T15:28:00Z">
        <w:r w:rsidRPr="00BA04F0" w:rsidDel="00D7323C">
          <w:rPr>
            <w:highlight w:val="yellow"/>
          </w:rPr>
          <w:delText xml:space="preserve">17.5.3. O prazo para recebimento definitivo será de </w:delText>
        </w:r>
        <w:r w:rsidRPr="00BA04F0" w:rsidDel="00D7323C">
          <w:rPr>
            <w:i/>
            <w:iCs/>
            <w:color w:val="FF0000"/>
            <w:highlight w:val="yellow"/>
          </w:rPr>
          <w:delText>xxxx ....</w:delText>
        </w:r>
        <w:r w:rsidRPr="00BA04F0" w:rsidDel="00D7323C">
          <w:rPr>
            <w:color w:val="FF0000"/>
            <w:highlight w:val="yellow"/>
          </w:rPr>
          <w:delText xml:space="preserve"> </w:delText>
        </w:r>
        <w:r w:rsidRPr="00BA04F0" w:rsidDel="00D7323C">
          <w:rPr>
            <w:highlight w:val="yellow"/>
          </w:rPr>
          <w:delText>dias.</w:delText>
        </w:r>
      </w:del>
    </w:p>
    <w:p w14:paraId="122FE2F8" w14:textId="3D1DD971" w:rsidR="00DF2E5C" w:rsidRPr="00BA04F0" w:rsidDel="00D7323C" w:rsidRDefault="00DF2E5C">
      <w:pPr>
        <w:pStyle w:val="Nivel1"/>
        <w:numPr>
          <w:ilvl w:val="0"/>
          <w:numId w:val="0"/>
        </w:numPr>
        <w:ind w:left="786" w:hanging="360"/>
        <w:rPr>
          <w:del w:id="1090" w:author="Lucas Yasuyuki Koroku" w:date="2022-06-27T15:28:00Z"/>
          <w:highlight w:val="yellow"/>
        </w:rPr>
        <w:pPrChange w:id="1091" w:author="Lucas Yasuyuki Koroku" w:date="2022-06-27T17:21:00Z">
          <w:pPr>
            <w:spacing w:before="120" w:after="120" w:line="276" w:lineRule="auto"/>
            <w:ind w:left="425"/>
            <w:jc w:val="both"/>
          </w:pPr>
        </w:pPrChange>
      </w:pPr>
      <w:del w:id="1092" w:author="Lucas Yasuyuki Koroku" w:date="2022-06-27T15:28:00Z">
        <w:r w:rsidRPr="00BA04F0" w:rsidDel="00D7323C">
          <w:rPr>
            <w:highlight w:val="yellow"/>
          </w:rPr>
          <w:delText>17.5.4. Na hipótese de a verificação a que se refere o subitem anterior não ser procedida dentro do prazo fixado, reputar-se-á como realizada, consumando-se o recebimento definitivo no dia do esgotamento.</w:delText>
        </w:r>
      </w:del>
    </w:p>
    <w:p w14:paraId="3258470E" w14:textId="440D9653" w:rsidR="00F45CFD" w:rsidDel="00D7323C" w:rsidRDefault="00DF2E5C">
      <w:pPr>
        <w:pStyle w:val="Nivel1"/>
        <w:numPr>
          <w:ilvl w:val="0"/>
          <w:numId w:val="0"/>
        </w:numPr>
        <w:ind w:left="786" w:hanging="360"/>
        <w:rPr>
          <w:del w:id="1093" w:author="Lucas Yasuyuki Koroku" w:date="2022-06-27T15:28:00Z"/>
        </w:rPr>
        <w:pPrChange w:id="1094" w:author="Lucas Yasuyuki Koroku" w:date="2022-06-27T17:21:00Z">
          <w:pPr>
            <w:pStyle w:val="Citao"/>
          </w:pPr>
        </w:pPrChange>
      </w:pPr>
      <w:del w:id="1095" w:author="Lucas Yasuyuki Koroku" w:date="2022-06-27T15:28:00Z">
        <w:r w:rsidRPr="00BA04F0" w:rsidDel="00D7323C">
          <w:rPr>
            <w:iCs/>
            <w:highlight w:val="yellow"/>
          </w:rPr>
          <w:delText xml:space="preserve">Nota Explicativa: </w:delText>
        </w:r>
        <w:r w:rsidRPr="00BA04F0" w:rsidDel="00D7323C">
          <w:rPr>
            <w:highlight w:val="yellow"/>
          </w:rPr>
          <w:delText>O prazo de recebimento definitivo não poderá ser superior a 90 (noventa) dias, salvo em casos excepcionais, devidamente justificados e previstos no edital. (art. 73, §3º, Lei 8.666/93).</w:delText>
        </w:r>
      </w:del>
    </w:p>
    <w:p w14:paraId="2DAAE3DB" w14:textId="085EA7CE" w:rsidR="001C7174" w:rsidRPr="00F2241A" w:rsidRDefault="00C55B69" w:rsidP="00A736B0">
      <w:pPr>
        <w:numPr>
          <w:ilvl w:val="1"/>
          <w:numId w:val="1"/>
        </w:numPr>
        <w:spacing w:before="120" w:after="120" w:line="276" w:lineRule="auto"/>
        <w:ind w:left="425" w:firstLine="0"/>
        <w:jc w:val="both"/>
      </w:pPr>
      <w:r w:rsidRPr="00F2241A">
        <w:t xml:space="preserve">O recebimento provisório ou definitivo do objeto não exclui a responsabilidade da </w:t>
      </w:r>
      <w:r w:rsidRPr="00A736B0">
        <w:rPr>
          <w:rFonts w:cs="Arial"/>
        </w:rPr>
        <w:t>Contratada</w:t>
      </w:r>
      <w:r w:rsidRPr="00F2241A">
        <w:t xml:space="preserve"> </w:t>
      </w:r>
      <w:r w:rsidRPr="00A736B0">
        <w:rPr>
          <w:rFonts w:cs="Arial"/>
          <w:szCs w:val="20"/>
        </w:rPr>
        <w:t>pelos</w:t>
      </w:r>
      <w:r w:rsidRPr="00F2241A">
        <w:t xml:space="preserve"> prejuízos resultantes da incorreta execução do contrato</w:t>
      </w:r>
      <w:r w:rsidR="00851E2F" w:rsidRPr="00F2241A">
        <w:t>, ou, em qualquer época, das garantias concedidas e das responsabilidades assumidas em contrato e por força das disposições legais em vigor (Lei n° 10.406, de 2002)</w:t>
      </w:r>
      <w:r w:rsidRPr="00F2241A">
        <w:t>.</w:t>
      </w:r>
    </w:p>
    <w:p w14:paraId="2ED9669C" w14:textId="77777777" w:rsidR="007E51AF" w:rsidRPr="00552315" w:rsidRDefault="007E51AF" w:rsidP="007E51AF">
      <w:pPr>
        <w:numPr>
          <w:ilvl w:val="1"/>
          <w:numId w:val="1"/>
        </w:numPr>
        <w:spacing w:before="120" w:after="120" w:line="276" w:lineRule="auto"/>
        <w:ind w:left="425" w:firstLine="0"/>
        <w:jc w:val="both"/>
        <w:rPr>
          <w:rFonts w:cs="Arial"/>
          <w:szCs w:val="20"/>
        </w:rPr>
      </w:pPr>
      <w:r w:rsidRPr="00552315">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65423B8C" w14:textId="2D64C78F" w:rsidR="007E51AF" w:rsidRPr="00552315" w:rsidDel="00D7323C" w:rsidRDefault="007E51AF" w:rsidP="007E51AF">
      <w:pPr>
        <w:pStyle w:val="Citao"/>
        <w:rPr>
          <w:del w:id="1096" w:author="Lucas Yasuyuki Koroku" w:date="2022-06-27T15:29:00Z"/>
          <w:rFonts w:cs="Arial"/>
          <w:i w:val="0"/>
          <w:color w:val="auto"/>
          <w:szCs w:val="20"/>
        </w:rPr>
      </w:pPr>
      <w:del w:id="1097" w:author="Lucas Yasuyuki Koroku" w:date="2022-06-27T15:29:00Z">
        <w:r w:rsidRPr="00552315" w:rsidDel="00D7323C">
          <w:rPr>
            <w:rFonts w:cs="Arial"/>
            <w:b/>
            <w:iCs w:val="0"/>
            <w:szCs w:val="20"/>
          </w:rPr>
          <w:delText>Nota Explicativa</w:delText>
        </w:r>
        <w:r w:rsidRPr="00552315" w:rsidDel="00D7323C">
          <w:rPr>
            <w:rFonts w:cs="Arial"/>
            <w:iCs w:val="0"/>
            <w:szCs w:val="20"/>
          </w:rPr>
          <w:delText>: Nas contratações de serviços, cada vício, defeito ou incorreção verificada pelo fiscal do contrato reveste-se de peculiar característica. Por isso que, diante da natureza do objeto contratado, é impróprio determinar prazo único para as correções devidas, devendo o fiscal do contrato avaliar o caso concreto, para o fim de fixar prazo para as correções.</w:delText>
        </w:r>
      </w:del>
    </w:p>
    <w:p w14:paraId="01CC6E3A" w14:textId="19C7A3A9" w:rsidR="0085196B" w:rsidRPr="00552315" w:rsidRDefault="0085196B" w:rsidP="0085196B">
      <w:pPr>
        <w:pStyle w:val="Nivel1"/>
        <w:rPr>
          <w:rFonts w:cs="Arial"/>
          <w:color w:val="auto"/>
        </w:rPr>
      </w:pPr>
      <w:r w:rsidRPr="00552315">
        <w:rPr>
          <w:rFonts w:cs="Arial"/>
          <w:color w:val="auto"/>
        </w:rPr>
        <w:t>DO PAGAMENTO</w:t>
      </w:r>
    </w:p>
    <w:p w14:paraId="3206B007" w14:textId="23E1869D" w:rsidR="00840D7E" w:rsidRPr="00552315" w:rsidRDefault="00840D7E" w:rsidP="00840D7E">
      <w:pPr>
        <w:numPr>
          <w:ilvl w:val="1"/>
          <w:numId w:val="1"/>
        </w:numPr>
        <w:spacing w:before="120" w:after="120" w:line="276" w:lineRule="auto"/>
        <w:ind w:left="425" w:firstLine="0"/>
        <w:jc w:val="both"/>
        <w:rPr>
          <w:rFonts w:cs="Arial"/>
          <w:szCs w:val="20"/>
        </w:rPr>
      </w:pPr>
      <w:r w:rsidRPr="00552315">
        <w:rPr>
          <w:rFonts w:cs="Arial"/>
          <w:iCs/>
          <w:szCs w:val="20"/>
        </w:rPr>
        <w:t xml:space="preserve">A emissão da Nota Fiscal/Fatura será precedida do recebimento definitivo </w:t>
      </w:r>
      <w:del w:id="1098" w:author="Lucas Yasuyuki Koroku" w:date="2022-06-27T12:44:00Z">
        <w:r w:rsidRPr="00552315" w:rsidDel="00C45561">
          <w:rPr>
            <w:rFonts w:cs="Arial"/>
            <w:iCs/>
            <w:szCs w:val="20"/>
          </w:rPr>
          <w:delText>do serviço</w:delText>
        </w:r>
      </w:del>
      <w:ins w:id="1099" w:author="Lucas Yasuyuki Koroku" w:date="2022-06-27T12:44:00Z">
        <w:r w:rsidR="00C45561">
          <w:rPr>
            <w:rFonts w:cs="Arial"/>
            <w:iCs/>
            <w:szCs w:val="20"/>
          </w:rPr>
          <w:t>da apólice</w:t>
        </w:r>
      </w:ins>
      <w:r w:rsidRPr="00552315">
        <w:rPr>
          <w:rFonts w:cs="Arial"/>
          <w:iCs/>
          <w:szCs w:val="20"/>
        </w:rPr>
        <w:t>, conforme este Termo de Referência</w:t>
      </w:r>
      <w:ins w:id="1100" w:author="Lucas Yasuyuki Koroku" w:date="2022-06-27T17:37:00Z">
        <w:r w:rsidR="00A736B0">
          <w:rPr>
            <w:rFonts w:cs="Arial"/>
            <w:iCs/>
            <w:szCs w:val="20"/>
          </w:rPr>
          <w:t>.</w:t>
        </w:r>
      </w:ins>
    </w:p>
    <w:p w14:paraId="4A594FC1" w14:textId="77777777" w:rsidR="00DB53E7" w:rsidRPr="00D7323C" w:rsidRDefault="00DB53E7" w:rsidP="00DB53E7">
      <w:pPr>
        <w:numPr>
          <w:ilvl w:val="1"/>
          <w:numId w:val="1"/>
        </w:numPr>
        <w:spacing w:before="120" w:after="120" w:line="276" w:lineRule="auto"/>
        <w:ind w:left="425" w:firstLine="0"/>
        <w:jc w:val="both"/>
        <w:rPr>
          <w:rFonts w:cs="Arial"/>
          <w:szCs w:val="20"/>
          <w:rPrChange w:id="1101" w:author="Lucas Yasuyuki Koroku" w:date="2022-06-27T15:29:00Z">
            <w:rPr>
              <w:rFonts w:cs="Arial"/>
              <w:szCs w:val="20"/>
              <w:highlight w:val="yellow"/>
            </w:rPr>
          </w:rPrChange>
        </w:rPr>
      </w:pPr>
      <w:r w:rsidRPr="00D7323C">
        <w:rPr>
          <w:rFonts w:cs="Arial"/>
          <w:szCs w:val="20"/>
          <w:rPrChange w:id="1102" w:author="Lucas Yasuyuki Koroku" w:date="2022-06-27T15:29:00Z">
            <w:rPr>
              <w:rFonts w:cs="Arial"/>
              <w:szCs w:val="20"/>
              <w:highlight w:val="yellow"/>
            </w:rPr>
          </w:rPrChange>
        </w:rPr>
        <w:t xml:space="preserve">Quando houver glosa parcial dos serviços, a contratante deverá comunicar a empresa para que emita a nota </w:t>
      </w:r>
      <w:r w:rsidRPr="00D7323C">
        <w:rPr>
          <w:rFonts w:cs="Arial"/>
          <w:iCs/>
          <w:szCs w:val="20"/>
          <w:rPrChange w:id="1103" w:author="Lucas Yasuyuki Koroku" w:date="2022-06-27T15:29:00Z">
            <w:rPr>
              <w:rFonts w:cs="Arial"/>
              <w:iCs/>
              <w:szCs w:val="20"/>
              <w:highlight w:val="yellow"/>
            </w:rPr>
          </w:rPrChange>
        </w:rPr>
        <w:t>fiscal</w:t>
      </w:r>
      <w:r w:rsidRPr="00D7323C">
        <w:rPr>
          <w:rFonts w:cs="Arial"/>
          <w:szCs w:val="20"/>
          <w:rPrChange w:id="1104" w:author="Lucas Yasuyuki Koroku" w:date="2022-06-27T15:29:00Z">
            <w:rPr>
              <w:rFonts w:cs="Arial"/>
              <w:szCs w:val="20"/>
              <w:highlight w:val="yellow"/>
            </w:rPr>
          </w:rPrChange>
        </w:rPr>
        <w:t xml:space="preserve"> ou fatura com o valor exato dimensionado. </w:t>
      </w:r>
    </w:p>
    <w:p w14:paraId="1AAD6903" w14:textId="4C1F8686" w:rsidR="0085196B" w:rsidRPr="00F45CFD" w:rsidRDefault="0085196B" w:rsidP="00680050">
      <w:pPr>
        <w:numPr>
          <w:ilvl w:val="1"/>
          <w:numId w:val="1"/>
        </w:numPr>
        <w:spacing w:before="120" w:after="120" w:line="276" w:lineRule="auto"/>
        <w:ind w:left="425" w:firstLine="0"/>
        <w:jc w:val="both"/>
        <w:rPr>
          <w:rFonts w:eastAsia="Arial" w:cs="Arial"/>
          <w:szCs w:val="20"/>
        </w:rPr>
      </w:pPr>
      <w:r w:rsidRPr="00552315">
        <w:rPr>
          <w:rFonts w:cs="Arial"/>
          <w:color w:val="000000" w:themeColor="text1"/>
          <w:szCs w:val="20"/>
        </w:rPr>
        <w:t xml:space="preserve">O </w:t>
      </w:r>
      <w:r w:rsidRPr="00552315">
        <w:rPr>
          <w:rFonts w:cs="Arial"/>
          <w:szCs w:val="20"/>
        </w:rPr>
        <w:t>pagamento</w:t>
      </w:r>
      <w:r w:rsidRPr="00552315">
        <w:rPr>
          <w:rFonts w:cs="Arial"/>
          <w:color w:val="000000" w:themeColor="text1"/>
          <w:szCs w:val="20"/>
        </w:rPr>
        <w:t xml:space="preserve"> será efetuado pela Contratante no prazo de</w:t>
      </w:r>
      <w:r w:rsidRPr="00552315">
        <w:rPr>
          <w:rFonts w:eastAsia="Arial" w:cs="Arial"/>
          <w:color w:val="000000" w:themeColor="text1"/>
          <w:szCs w:val="20"/>
        </w:rPr>
        <w:t xml:space="preserve"> </w:t>
      </w:r>
      <w:del w:id="1105" w:author="Lucas Yasuyuki Koroku" w:date="2022-06-27T12:45:00Z">
        <w:r w:rsidRPr="00552315" w:rsidDel="00C45561">
          <w:rPr>
            <w:rFonts w:eastAsia="Arial" w:cs="Arial"/>
            <w:color w:val="000000" w:themeColor="text1"/>
            <w:szCs w:val="20"/>
          </w:rPr>
          <w:delText xml:space="preserve">..... </w:delText>
        </w:r>
      </w:del>
      <w:ins w:id="1106" w:author="Lucas Yasuyuki Koroku" w:date="2022-06-27T15:31:00Z">
        <w:r w:rsidR="00D7323C">
          <w:rPr>
            <w:rFonts w:eastAsia="Arial" w:cs="Arial"/>
            <w:color w:val="000000" w:themeColor="text1"/>
            <w:szCs w:val="20"/>
          </w:rPr>
          <w:t>5</w:t>
        </w:r>
      </w:ins>
      <w:ins w:id="1107" w:author="Lucas Yasuyuki Koroku" w:date="2022-06-27T12:45:00Z">
        <w:r w:rsidR="00C45561" w:rsidRPr="00552315">
          <w:rPr>
            <w:rFonts w:eastAsia="Arial" w:cs="Arial"/>
            <w:color w:val="000000" w:themeColor="text1"/>
            <w:szCs w:val="20"/>
          </w:rPr>
          <w:t xml:space="preserve"> </w:t>
        </w:r>
      </w:ins>
      <w:r w:rsidRPr="00552315">
        <w:rPr>
          <w:rFonts w:eastAsia="Arial" w:cs="Arial"/>
          <w:color w:val="000000" w:themeColor="text1"/>
          <w:szCs w:val="20"/>
        </w:rPr>
        <w:t>(</w:t>
      </w:r>
      <w:ins w:id="1108" w:author="Lucas Yasuyuki Koroku" w:date="2022-06-27T15:31:00Z">
        <w:r w:rsidR="00D7323C">
          <w:rPr>
            <w:rFonts w:eastAsia="Arial" w:cs="Arial"/>
            <w:color w:val="000000" w:themeColor="text1"/>
            <w:szCs w:val="20"/>
          </w:rPr>
          <w:t>cinco</w:t>
        </w:r>
      </w:ins>
      <w:del w:id="1109" w:author="Lucas Yasuyuki Koroku" w:date="2022-06-27T12:45:00Z">
        <w:r w:rsidRPr="00552315" w:rsidDel="00C45561">
          <w:rPr>
            <w:rFonts w:eastAsia="Arial" w:cs="Arial"/>
            <w:color w:val="000000" w:themeColor="text1"/>
            <w:szCs w:val="20"/>
          </w:rPr>
          <w:delText>....</w:delText>
        </w:r>
      </w:del>
      <w:r w:rsidRPr="00552315">
        <w:rPr>
          <w:rFonts w:eastAsia="Arial" w:cs="Arial"/>
          <w:color w:val="000000" w:themeColor="text1"/>
          <w:szCs w:val="20"/>
        </w:rPr>
        <w:t xml:space="preserve">) </w:t>
      </w:r>
      <w:r w:rsidRPr="00552315">
        <w:rPr>
          <w:rFonts w:cs="Arial"/>
          <w:color w:val="000000" w:themeColor="text1"/>
          <w:szCs w:val="20"/>
        </w:rPr>
        <w:t>dias</w:t>
      </w:r>
      <w:ins w:id="1110" w:author="Lucas Yasuyuki Koroku" w:date="2022-06-27T15:31:00Z">
        <w:r w:rsidR="00D7323C">
          <w:rPr>
            <w:rFonts w:cs="Arial"/>
            <w:color w:val="000000" w:themeColor="text1"/>
            <w:szCs w:val="20"/>
          </w:rPr>
          <w:t xml:space="preserve"> úteis</w:t>
        </w:r>
      </w:ins>
      <w:r w:rsidRPr="00552315">
        <w:rPr>
          <w:rFonts w:cs="Arial"/>
          <w:color w:val="000000" w:themeColor="text1"/>
          <w:szCs w:val="20"/>
        </w:rPr>
        <w:t xml:space="preserve">, contados do recebimento da Nota Fiscal/Fatura. </w:t>
      </w:r>
    </w:p>
    <w:p w14:paraId="2BE63559" w14:textId="4B1F769E" w:rsidR="00F45CFD" w:rsidRPr="00552315" w:rsidDel="00D94858" w:rsidRDefault="00F45CFD" w:rsidP="00F45CFD">
      <w:pPr>
        <w:pStyle w:val="Citao"/>
        <w:rPr>
          <w:del w:id="1111" w:author="Lucas Yasuyuki Koroku" w:date="2022-06-27T15:03:00Z"/>
        </w:rPr>
      </w:pPr>
      <w:del w:id="1112" w:author="Lucas Yasuyuki Koroku" w:date="2022-06-27T15:03:00Z">
        <w:r w:rsidRPr="00552315" w:rsidDel="00D94858">
          <w:rPr>
            <w:b/>
            <w:bCs/>
          </w:rPr>
          <w:delText>Nota Explicativa</w:delText>
        </w:r>
        <w:r w:rsidRPr="00552315" w:rsidDel="00D94858">
          <w:delText>: Atentar para o prazo máximo de 30 dias para pagamento, conforme disposto no artigo 40, XIV, “a”, da Lei 8.666, de 1993.</w:delText>
        </w:r>
      </w:del>
    </w:p>
    <w:p w14:paraId="7BAC4FC3" w14:textId="13C06FCD" w:rsidR="0085196B" w:rsidRPr="00552315" w:rsidDel="00D7323C" w:rsidRDefault="0085196B" w:rsidP="00680050">
      <w:pPr>
        <w:numPr>
          <w:ilvl w:val="2"/>
          <w:numId w:val="1"/>
        </w:numPr>
        <w:spacing w:before="120" w:after="120" w:line="276" w:lineRule="auto"/>
        <w:jc w:val="both"/>
        <w:rPr>
          <w:del w:id="1113" w:author="Lucas Yasuyuki Koroku" w:date="2022-06-27T15:31:00Z"/>
          <w:rFonts w:cs="Arial"/>
          <w:szCs w:val="20"/>
        </w:rPr>
      </w:pPr>
      <w:del w:id="1114" w:author="Lucas Yasuyuki Koroku" w:date="2022-06-27T15:31:00Z">
        <w:r w:rsidRPr="00552315" w:rsidDel="00D7323C">
          <w:rPr>
            <w:rFonts w:cs="Arial"/>
            <w:color w:val="000000"/>
            <w:szCs w:val="20"/>
            <w:lang w:eastAsia="en-US"/>
          </w:rPr>
          <w:delText xml:space="preserve">Os </w:delText>
        </w:r>
        <w:r w:rsidRPr="00552315" w:rsidDel="00D7323C">
          <w:rPr>
            <w:rFonts w:cs="Arial"/>
            <w:szCs w:val="20"/>
            <w:lang w:eastAsia="en-US"/>
          </w:rPr>
          <w:delText xml:space="preserve">pagamentos decorrentes de despesas cujos valores não ultrapassem o limite </w:delText>
        </w:r>
        <w:r w:rsidRPr="00552315" w:rsidDel="00D7323C">
          <w:rPr>
            <w:rFonts w:cs="Arial"/>
            <w:szCs w:val="20"/>
          </w:rPr>
          <w:delText>de que trata o inciso II do art. 24</w:delText>
        </w:r>
        <w:r w:rsidRPr="00552315" w:rsidDel="00D7323C">
          <w:rPr>
            <w:rFonts w:cs="Arial"/>
            <w:szCs w:val="20"/>
            <w:lang w:eastAsia="en-US"/>
          </w:rPr>
          <w:delText xml:space="preserve"> da Lei 8.666, de 1993, deverão ser efetuados no prazo de até 5 (cinco) dias úteis, contados da data da apresentação da Nota Fiscal/Fatura, nos termos do art. 5º, § 3º, da Lei nº 8.666, </w:delText>
        </w:r>
        <w:r w:rsidRPr="00552315" w:rsidDel="00D7323C">
          <w:rPr>
            <w:rFonts w:cs="Arial"/>
            <w:color w:val="000000"/>
            <w:szCs w:val="20"/>
            <w:lang w:eastAsia="en-US"/>
          </w:rPr>
          <w:delText>de 1993.</w:delText>
        </w:r>
      </w:del>
    </w:p>
    <w:p w14:paraId="38651B20" w14:textId="36596BA6" w:rsidR="0085196B" w:rsidRPr="00552315" w:rsidRDefault="0085196B" w:rsidP="00680050">
      <w:pPr>
        <w:numPr>
          <w:ilvl w:val="1"/>
          <w:numId w:val="1"/>
        </w:numPr>
        <w:spacing w:before="120" w:after="120" w:line="276" w:lineRule="auto"/>
        <w:ind w:left="425" w:firstLine="0"/>
        <w:jc w:val="both"/>
        <w:rPr>
          <w:rFonts w:cs="Arial"/>
          <w:color w:val="000000"/>
          <w:szCs w:val="20"/>
        </w:rPr>
      </w:pPr>
      <w:r w:rsidRPr="00552315">
        <w:rPr>
          <w:rFonts w:cs="Arial"/>
          <w:color w:val="000000"/>
          <w:szCs w:val="20"/>
        </w:rPr>
        <w:t xml:space="preserve">A Nota Fiscal ou Fatura deverá ser obrigatoriamente acompanhada da comprovação da regularidade fiscal, constatada por meio de consulta on-line ao </w:t>
      </w:r>
      <w:r w:rsidR="003C58CC" w:rsidRPr="00552315">
        <w:rPr>
          <w:rFonts w:cs="Arial"/>
          <w:color w:val="000000"/>
          <w:szCs w:val="20"/>
        </w:rPr>
        <w:t>SICAF</w:t>
      </w:r>
      <w:r w:rsidRPr="00552315">
        <w:rPr>
          <w:rFonts w:cs="Arial"/>
          <w:color w:val="000000"/>
          <w:szCs w:val="20"/>
        </w:rPr>
        <w:t xml:space="preserve"> ou, na impossibilidade de acesso </w:t>
      </w:r>
      <w:r w:rsidRPr="00552315">
        <w:rPr>
          <w:rFonts w:cs="Arial"/>
          <w:color w:val="000000"/>
          <w:szCs w:val="20"/>
          <w:lang w:eastAsia="en-US"/>
        </w:rPr>
        <w:t>ao</w:t>
      </w:r>
      <w:r w:rsidRPr="00552315">
        <w:rPr>
          <w:rFonts w:cs="Arial"/>
          <w:color w:val="000000"/>
          <w:szCs w:val="20"/>
        </w:rPr>
        <w:t xml:space="preserve"> referido Sistema, mediante consulta aos sítios eletrônicos oficiais ou à documentação mencionada no art. 29 da Lei nº 8.666, de 1993. </w:t>
      </w:r>
    </w:p>
    <w:p w14:paraId="19CE6DDF" w14:textId="14FEC47B"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Constatando-se, junto ao </w:t>
      </w:r>
      <w:r w:rsidR="003C58CC" w:rsidRPr="00552315">
        <w:rPr>
          <w:rFonts w:cs="Arial"/>
          <w:color w:val="000000"/>
          <w:szCs w:val="20"/>
        </w:rPr>
        <w:t>SICAF</w:t>
      </w:r>
      <w:r w:rsidRPr="00552315">
        <w:rPr>
          <w:rFonts w:cs="Arial"/>
          <w:color w:val="000000"/>
          <w:szCs w:val="20"/>
        </w:rPr>
        <w:t xml:space="preserve">, a situação de irregularidade do fornecedor contratado, deverão ser tomadas as providências previstas no do art. 31 da Instrução </w:t>
      </w:r>
      <w:r w:rsidRPr="00552315">
        <w:rPr>
          <w:rFonts w:cs="Arial"/>
          <w:color w:val="000000"/>
          <w:szCs w:val="20"/>
          <w:lang w:eastAsia="en-US"/>
        </w:rPr>
        <w:t>Normativa</w:t>
      </w:r>
      <w:r w:rsidRPr="00552315">
        <w:rPr>
          <w:rFonts w:cs="Arial"/>
          <w:color w:val="000000"/>
          <w:szCs w:val="20"/>
        </w:rPr>
        <w:t xml:space="preserve"> nº 3, de 26 de abril de 2018.</w:t>
      </w:r>
    </w:p>
    <w:p w14:paraId="1F59D649" w14:textId="77777777" w:rsidR="0085196B" w:rsidRPr="00552315" w:rsidRDefault="0085196B" w:rsidP="00680050">
      <w:pPr>
        <w:numPr>
          <w:ilvl w:val="1"/>
          <w:numId w:val="1"/>
        </w:numPr>
        <w:spacing w:before="120" w:after="120" w:line="276" w:lineRule="auto"/>
        <w:ind w:left="425" w:firstLine="0"/>
        <w:jc w:val="both"/>
        <w:rPr>
          <w:rFonts w:cs="Arial"/>
          <w:color w:val="000000" w:themeColor="text1"/>
          <w:szCs w:val="20"/>
        </w:rPr>
      </w:pPr>
      <w:r w:rsidRPr="00552315">
        <w:rPr>
          <w:rFonts w:cs="Arial"/>
          <w:color w:val="000000"/>
          <w:szCs w:val="20"/>
        </w:rPr>
        <w:t xml:space="preserve">O setor competente para proceder o pagamento deve verificar se a Nota Fiscal ou Fatura apresentada expressa os elementos necessários e essenciais do documento, tais como: </w:t>
      </w:r>
    </w:p>
    <w:p w14:paraId="547E72EE"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o prazo de validade; </w:t>
      </w:r>
    </w:p>
    <w:p w14:paraId="120BE816"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a data da emissão; </w:t>
      </w:r>
    </w:p>
    <w:p w14:paraId="6DD33C60"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os dados do contrato e do órgão contratante; </w:t>
      </w:r>
    </w:p>
    <w:p w14:paraId="5BC02B68"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o período de prestação dos serviços; </w:t>
      </w:r>
    </w:p>
    <w:p w14:paraId="764E0A6C" w14:textId="77777777"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 xml:space="preserve">o valor a pagar; e </w:t>
      </w:r>
    </w:p>
    <w:p w14:paraId="3E2340FD" w14:textId="726B96E1" w:rsidR="0085196B" w:rsidRPr="00552315" w:rsidRDefault="0085196B" w:rsidP="00680050">
      <w:pPr>
        <w:numPr>
          <w:ilvl w:val="2"/>
          <w:numId w:val="1"/>
        </w:numPr>
        <w:spacing w:before="120" w:after="120" w:line="276" w:lineRule="auto"/>
        <w:jc w:val="both"/>
        <w:rPr>
          <w:rFonts w:cs="Arial"/>
          <w:color w:val="000000"/>
          <w:szCs w:val="20"/>
        </w:rPr>
      </w:pPr>
      <w:r w:rsidRPr="00552315">
        <w:rPr>
          <w:rFonts w:cs="Arial"/>
          <w:color w:val="000000"/>
          <w:szCs w:val="20"/>
        </w:rPr>
        <w:t>eventual destaque do valor de retenções tributárias cabíveis.</w:t>
      </w:r>
    </w:p>
    <w:p w14:paraId="12ADEEA1" w14:textId="7777777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iCs/>
          <w:szCs w:val="20"/>
        </w:rPr>
        <w:t xml:space="preserve">Havendo erro </w:t>
      </w:r>
      <w:r w:rsidRPr="00552315">
        <w:rPr>
          <w:rFonts w:cs="Arial"/>
          <w:color w:val="000000"/>
          <w:szCs w:val="20"/>
        </w:rPr>
        <w:t>na</w:t>
      </w:r>
      <w:r w:rsidRPr="00552315">
        <w:rPr>
          <w:rFonts w:cs="Arial"/>
          <w:iCs/>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7EBC9C83" w14:textId="7777777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Será considerada data do pagamento o dia em que constar como emitida a ordem bancária para pagamento.</w:t>
      </w:r>
    </w:p>
    <w:p w14:paraId="24CD4733" w14:textId="648EA48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Antes de cada pagamento à contratada, será realizada consulta ao </w:t>
      </w:r>
      <w:r w:rsidR="003C58CC" w:rsidRPr="00552315">
        <w:rPr>
          <w:rFonts w:cs="Arial"/>
          <w:szCs w:val="20"/>
          <w:lang w:eastAsia="en-US"/>
        </w:rPr>
        <w:t>SICAF</w:t>
      </w:r>
      <w:r w:rsidRPr="00552315">
        <w:rPr>
          <w:rFonts w:cs="Arial"/>
          <w:szCs w:val="20"/>
          <w:lang w:eastAsia="en-US"/>
        </w:rPr>
        <w:t xml:space="preserve"> para verificar a manutenção das condições de habilitação exigidas no edital. </w:t>
      </w:r>
    </w:p>
    <w:p w14:paraId="723141DF" w14:textId="0214CB8C"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Constatando-se, junto ao </w:t>
      </w:r>
      <w:r w:rsidR="003C58CC" w:rsidRPr="00552315">
        <w:rPr>
          <w:rFonts w:cs="Arial"/>
          <w:szCs w:val="20"/>
          <w:lang w:eastAsia="en-US"/>
        </w:rPr>
        <w:t>SICAF</w:t>
      </w:r>
      <w:r w:rsidRPr="00552315">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6B8F9C0" w14:textId="68CC3D5C"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Previamente à emissão de nota de empenho e a cada pagamento, a Administração deverá realizar consulta ao </w:t>
      </w:r>
      <w:r w:rsidR="003C58CC" w:rsidRPr="00552315">
        <w:rPr>
          <w:rFonts w:cs="Arial"/>
          <w:szCs w:val="20"/>
          <w:lang w:eastAsia="en-US"/>
        </w:rPr>
        <w:t>SICAF</w:t>
      </w:r>
      <w:r w:rsidRPr="00552315">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012F0068"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3C58CC" w:rsidRPr="00552315">
        <w:rPr>
          <w:rFonts w:cs="Arial"/>
          <w:szCs w:val="20"/>
          <w:lang w:eastAsia="en-US"/>
        </w:rPr>
        <w:t>SICAF</w:t>
      </w:r>
      <w:r w:rsidRPr="00552315">
        <w:rPr>
          <w:rFonts w:cs="Arial"/>
          <w:szCs w:val="20"/>
          <w:lang w:eastAsia="en-US"/>
        </w:rPr>
        <w:t xml:space="preserve">.  </w:t>
      </w:r>
    </w:p>
    <w:p w14:paraId="416866CA" w14:textId="46EF4819" w:rsidR="0085196B" w:rsidRPr="00552315" w:rsidRDefault="0085196B" w:rsidP="00680050">
      <w:pPr>
        <w:numPr>
          <w:ilvl w:val="2"/>
          <w:numId w:val="1"/>
        </w:numPr>
        <w:spacing w:before="120" w:after="120" w:line="276" w:lineRule="auto"/>
        <w:jc w:val="both"/>
        <w:rPr>
          <w:rFonts w:cs="Arial"/>
          <w:szCs w:val="20"/>
          <w:lang w:eastAsia="en-US"/>
        </w:rPr>
      </w:pPr>
      <w:r w:rsidRPr="00552315">
        <w:rPr>
          <w:rFonts w:cs="Arial"/>
          <w:szCs w:val="20"/>
          <w:lang w:eastAsia="en-US"/>
        </w:rPr>
        <w:t xml:space="preserve">Será rescindido o contrato em execução com a contratada inadimplente no </w:t>
      </w:r>
      <w:r w:rsidR="003C58CC" w:rsidRPr="00552315">
        <w:rPr>
          <w:rFonts w:cs="Arial"/>
          <w:szCs w:val="20"/>
          <w:lang w:eastAsia="en-US"/>
        </w:rPr>
        <w:t>SICAF</w:t>
      </w:r>
      <w:r w:rsidRPr="00552315">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5D3C31B7" w14:textId="59710E8D"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Quando do pagamento, será efetuada a retenção tributária prevista na legislação aplicável, em especial a prevista no artigo 31 da Lei 8.212, de 1993, nos termos do item 6 do Anexo XI da IN SEGES/</w:t>
      </w:r>
      <w:r w:rsidR="003C58CC" w:rsidRPr="00552315">
        <w:rPr>
          <w:rFonts w:cs="Arial"/>
          <w:szCs w:val="20"/>
          <w:lang w:eastAsia="en-US"/>
        </w:rPr>
        <w:t>MP</w:t>
      </w:r>
      <w:r w:rsidRPr="00552315">
        <w:rPr>
          <w:rFonts w:cs="Arial"/>
          <w:szCs w:val="20"/>
          <w:lang w:eastAsia="en-US"/>
        </w:rPr>
        <w:t xml:space="preserve"> n. 5/2017, quando couber.</w:t>
      </w:r>
    </w:p>
    <w:p w14:paraId="638C71E1" w14:textId="2BF16D6C" w:rsidR="0085196B" w:rsidRPr="00552315" w:rsidDel="007D2D82" w:rsidRDefault="0085196B" w:rsidP="0085196B">
      <w:pPr>
        <w:pStyle w:val="Citao"/>
        <w:rPr>
          <w:del w:id="1115" w:author="Lucas Yasuyuki Koroku" w:date="2022-06-27T15:12:00Z"/>
          <w:rFonts w:cs="Arial"/>
          <w:color w:val="000000" w:themeColor="text1"/>
          <w:szCs w:val="20"/>
          <w:lang w:eastAsia="pt-BR"/>
        </w:rPr>
      </w:pPr>
      <w:del w:id="1116" w:author="Lucas Yasuyuki Koroku" w:date="2022-06-27T15:12:00Z">
        <w:r w:rsidRPr="00552315" w:rsidDel="007D2D82">
          <w:rPr>
            <w:rFonts w:cs="Arial"/>
            <w:b/>
            <w:szCs w:val="20"/>
          </w:rPr>
          <w:delText xml:space="preserve">Nota Explicativa: </w:delText>
        </w:r>
        <w:r w:rsidRPr="00552315" w:rsidDel="007D2D82">
          <w:rPr>
            <w:rFonts w:cs="Arial"/>
            <w:szCs w:val="20"/>
          </w:rPr>
          <w:delText>Atentar que a natureza do contrato e o objeto da contratação que irão determinar a retenção tributária eventualmente cabível, bem como a possibilidade de a empresa se beneficiar da condição de optante do Simples Nacional, dentre outras questões de caráter tributário.</w:delText>
        </w:r>
      </w:del>
    </w:p>
    <w:p w14:paraId="6EEBCC14" w14:textId="464B5E6F" w:rsidR="0085196B" w:rsidRPr="00552315" w:rsidRDefault="0085196B" w:rsidP="00680050">
      <w:pPr>
        <w:numPr>
          <w:ilvl w:val="1"/>
          <w:numId w:val="1"/>
        </w:numPr>
        <w:spacing w:before="120" w:after="120" w:line="276" w:lineRule="auto"/>
        <w:ind w:left="425" w:firstLine="0"/>
        <w:jc w:val="both"/>
        <w:rPr>
          <w:rFonts w:cs="Arial"/>
          <w:szCs w:val="20"/>
          <w:lang w:eastAsia="en-US"/>
        </w:rPr>
      </w:pPr>
      <w:r w:rsidRPr="00552315">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67010177" w14:textId="5122FC5D" w:rsidR="0085196B" w:rsidRPr="00552315" w:rsidDel="007D2D82" w:rsidRDefault="0085196B" w:rsidP="0085196B">
      <w:pPr>
        <w:pStyle w:val="Citao"/>
        <w:rPr>
          <w:del w:id="1117" w:author="Lucas Yasuyuki Koroku" w:date="2022-06-27T15:12:00Z"/>
          <w:rFonts w:cs="Arial"/>
          <w:szCs w:val="20"/>
        </w:rPr>
      </w:pPr>
      <w:del w:id="1118" w:author="Lucas Yasuyuki Koroku" w:date="2022-06-27T15:12:00Z">
        <w:r w:rsidRPr="00552315" w:rsidDel="007D2D82">
          <w:rPr>
            <w:rFonts w:cs="Arial"/>
            <w:b/>
            <w:szCs w:val="20"/>
          </w:rPr>
          <w:delText>Nota Explicativa:</w:delText>
        </w:r>
        <w:r w:rsidRPr="00552315" w:rsidDel="007D2D82">
          <w:rPr>
            <w:rFonts w:cs="Arial"/>
            <w:szCs w:val="20"/>
          </w:rPr>
          <w:delText xml:space="preserve"> Verificar se a LDO vigente mantém essa previsão. Além disso, a Administração deve verificar no </w:delText>
        </w:r>
        <w:r w:rsidR="003C58CC" w:rsidRPr="00552315" w:rsidDel="007D2D82">
          <w:rPr>
            <w:rFonts w:cs="Arial"/>
            <w:szCs w:val="20"/>
          </w:rPr>
          <w:delText>SICAF</w:delText>
        </w:r>
        <w:r w:rsidRPr="00552315" w:rsidDel="007D2D82">
          <w:rPr>
            <w:rFonts w:cs="Arial"/>
            <w:szCs w:val="20"/>
          </w:rPr>
          <w:delText>, ou por outros meios, a eventual existência de vínculos dessa natureza.</w:delText>
        </w:r>
      </w:del>
    </w:p>
    <w:p w14:paraId="021FCE97" w14:textId="59228B59" w:rsidR="0085196B" w:rsidRPr="00D94858" w:rsidRDefault="0085196B" w:rsidP="00680050">
      <w:pPr>
        <w:numPr>
          <w:ilvl w:val="1"/>
          <w:numId w:val="1"/>
        </w:numPr>
        <w:spacing w:before="120" w:after="120" w:line="276" w:lineRule="auto"/>
        <w:ind w:left="425" w:firstLine="0"/>
        <w:jc w:val="both"/>
        <w:rPr>
          <w:rFonts w:cs="Arial"/>
          <w:szCs w:val="20"/>
          <w:lang w:eastAsia="en-US"/>
          <w:rPrChange w:id="1119" w:author="Lucas Yasuyuki Koroku" w:date="2022-06-27T15:04:00Z">
            <w:rPr>
              <w:rFonts w:cs="Arial"/>
              <w:szCs w:val="20"/>
              <w:highlight w:val="yellow"/>
              <w:lang w:eastAsia="en-US"/>
            </w:rPr>
          </w:rPrChange>
        </w:rPr>
      </w:pPr>
      <w:r w:rsidRPr="00552315">
        <w:rPr>
          <w:rFonts w:cs="Arial"/>
          <w:szCs w:val="20"/>
          <w:lang w:eastAsia="en-US"/>
        </w:rPr>
        <w:t xml:space="preserve">  </w:t>
      </w:r>
      <w:r w:rsidR="00D520D2" w:rsidRPr="00D94858">
        <w:rPr>
          <w:rFonts w:cs="Arial"/>
          <w:szCs w:val="20"/>
          <w:lang w:eastAsia="en-US"/>
          <w:rPrChange w:id="1120" w:author="Lucas Yasuyuki Koroku" w:date="2022-06-27T15:04:00Z">
            <w:rPr>
              <w:rFonts w:cs="Arial"/>
              <w:szCs w:val="20"/>
              <w:highlight w:val="yellow"/>
              <w:lang w:eastAsia="en-US"/>
            </w:rPr>
          </w:rPrChange>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Pr="00D94858">
        <w:rPr>
          <w:rFonts w:cs="Arial"/>
          <w:szCs w:val="20"/>
          <w:lang w:eastAsia="en-US"/>
          <w:rPrChange w:id="1121" w:author="Lucas Yasuyuki Koroku" w:date="2022-06-27T15:04:00Z">
            <w:rPr>
              <w:rFonts w:cs="Arial"/>
              <w:szCs w:val="20"/>
              <w:highlight w:val="yellow"/>
              <w:lang w:eastAsia="en-US"/>
            </w:rPr>
          </w:rPrChange>
        </w:rPr>
        <w:t>:</w:t>
      </w:r>
    </w:p>
    <w:p w14:paraId="194516A1" w14:textId="77777777" w:rsidR="0085196B" w:rsidRPr="00552315" w:rsidRDefault="0085196B" w:rsidP="0085196B">
      <w:pPr>
        <w:spacing w:line="276" w:lineRule="auto"/>
        <w:ind w:left="426" w:firstLine="708"/>
        <w:jc w:val="both"/>
        <w:rPr>
          <w:rFonts w:cs="Arial"/>
          <w:szCs w:val="20"/>
        </w:rPr>
      </w:pPr>
      <w:r w:rsidRPr="00552315">
        <w:rPr>
          <w:rFonts w:cs="Arial"/>
          <w:szCs w:val="20"/>
        </w:rPr>
        <w:t>EM = I x N x VP, sendo:</w:t>
      </w:r>
    </w:p>
    <w:p w14:paraId="0A81D292" w14:textId="77777777" w:rsidR="0085196B" w:rsidRPr="00552315" w:rsidRDefault="0085196B" w:rsidP="0085196B">
      <w:pPr>
        <w:tabs>
          <w:tab w:val="left" w:pos="1701"/>
        </w:tabs>
        <w:spacing w:line="276" w:lineRule="auto"/>
        <w:ind w:firstLine="1134"/>
        <w:jc w:val="both"/>
        <w:rPr>
          <w:rFonts w:cs="Arial"/>
          <w:snapToGrid w:val="0"/>
          <w:color w:val="000000"/>
          <w:szCs w:val="20"/>
        </w:rPr>
      </w:pPr>
      <w:r w:rsidRPr="00552315">
        <w:rPr>
          <w:rFonts w:cs="Arial"/>
          <w:snapToGrid w:val="0"/>
          <w:color w:val="000000"/>
          <w:szCs w:val="20"/>
        </w:rPr>
        <w:t>EM = Encargos moratórios;</w:t>
      </w:r>
    </w:p>
    <w:p w14:paraId="3177D85F" w14:textId="77777777" w:rsidR="0085196B" w:rsidRPr="00552315" w:rsidRDefault="0085196B" w:rsidP="0085196B">
      <w:pPr>
        <w:tabs>
          <w:tab w:val="left" w:pos="1701"/>
        </w:tabs>
        <w:spacing w:line="276" w:lineRule="auto"/>
        <w:ind w:firstLine="1134"/>
        <w:jc w:val="both"/>
        <w:rPr>
          <w:rFonts w:cs="Arial"/>
          <w:color w:val="000000"/>
          <w:szCs w:val="20"/>
        </w:rPr>
      </w:pPr>
      <w:r w:rsidRPr="00552315">
        <w:rPr>
          <w:rFonts w:cs="Arial"/>
          <w:color w:val="000000"/>
          <w:szCs w:val="20"/>
        </w:rPr>
        <w:t>N = Número de dias entre a data prevista para o pagamento e a do efetivo pagamento;</w:t>
      </w:r>
    </w:p>
    <w:p w14:paraId="5DB48A3A" w14:textId="77777777" w:rsidR="0085196B" w:rsidRPr="00552315" w:rsidRDefault="0085196B" w:rsidP="0085196B">
      <w:pPr>
        <w:tabs>
          <w:tab w:val="left" w:pos="1701"/>
        </w:tabs>
        <w:spacing w:line="276" w:lineRule="auto"/>
        <w:ind w:firstLine="1134"/>
        <w:jc w:val="both"/>
        <w:rPr>
          <w:rFonts w:cs="Arial"/>
          <w:color w:val="000000"/>
          <w:szCs w:val="20"/>
        </w:rPr>
      </w:pPr>
      <w:r w:rsidRPr="00552315">
        <w:rPr>
          <w:rFonts w:cs="Arial"/>
          <w:color w:val="000000"/>
          <w:szCs w:val="20"/>
        </w:rPr>
        <w:t>VP = Valor da parcela a ser paga.</w:t>
      </w:r>
    </w:p>
    <w:p w14:paraId="7227CB7A" w14:textId="77777777" w:rsidR="0085196B" w:rsidRPr="00552315" w:rsidRDefault="0085196B" w:rsidP="0085196B">
      <w:pPr>
        <w:tabs>
          <w:tab w:val="left" w:pos="1701"/>
        </w:tabs>
        <w:spacing w:line="276" w:lineRule="auto"/>
        <w:ind w:firstLine="1134"/>
        <w:jc w:val="both"/>
        <w:rPr>
          <w:rFonts w:cs="Arial"/>
          <w:color w:val="000000"/>
          <w:szCs w:val="20"/>
        </w:rPr>
      </w:pPr>
      <w:r w:rsidRPr="00552315">
        <w:rPr>
          <w:rFonts w:cs="Arial"/>
          <w:snapToGrid w:val="0"/>
          <w:color w:val="000000"/>
          <w:szCs w:val="20"/>
        </w:rPr>
        <w:t xml:space="preserve">I = Índice de compensação financeira = </w:t>
      </w:r>
      <w:r w:rsidRPr="00552315">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85196B" w:rsidRPr="00600BAE" w14:paraId="73763953" w14:textId="77777777" w:rsidTr="00B951B9">
        <w:tc>
          <w:tcPr>
            <w:tcW w:w="2149" w:type="dxa"/>
            <w:vMerge w:val="restart"/>
            <w:vAlign w:val="center"/>
            <w:hideMark/>
          </w:tcPr>
          <w:p w14:paraId="7BB6038C" w14:textId="77777777" w:rsidR="0085196B" w:rsidRPr="00552315" w:rsidRDefault="0085196B">
            <w:pPr>
              <w:tabs>
                <w:tab w:val="left" w:pos="1701"/>
              </w:tabs>
              <w:spacing w:line="276" w:lineRule="auto"/>
              <w:jc w:val="both"/>
              <w:rPr>
                <w:rFonts w:cs="Arial"/>
                <w:color w:val="000000"/>
                <w:szCs w:val="20"/>
              </w:rPr>
            </w:pPr>
            <w:r w:rsidRPr="00552315">
              <w:rPr>
                <w:rFonts w:cs="Arial"/>
                <w:color w:val="000000"/>
                <w:szCs w:val="20"/>
              </w:rPr>
              <w:t>I = (TX)</w:t>
            </w:r>
          </w:p>
        </w:tc>
        <w:tc>
          <w:tcPr>
            <w:tcW w:w="441" w:type="dxa"/>
            <w:vMerge w:val="restart"/>
            <w:vAlign w:val="center"/>
            <w:hideMark/>
          </w:tcPr>
          <w:p w14:paraId="10B3185C" w14:textId="77777777" w:rsidR="0085196B" w:rsidRPr="00552315" w:rsidRDefault="0085196B">
            <w:pPr>
              <w:tabs>
                <w:tab w:val="left" w:pos="1701"/>
              </w:tabs>
              <w:spacing w:line="276" w:lineRule="auto"/>
              <w:jc w:val="both"/>
              <w:rPr>
                <w:rFonts w:cs="Arial"/>
                <w:color w:val="000000"/>
                <w:szCs w:val="20"/>
              </w:rPr>
            </w:pPr>
            <w:r w:rsidRPr="00552315">
              <w:rPr>
                <w:rFonts w:cs="Arial"/>
                <w:color w:val="000000"/>
                <w:szCs w:val="20"/>
              </w:rPr>
              <w:t xml:space="preserve">I = </w:t>
            </w:r>
          </w:p>
        </w:tc>
        <w:tc>
          <w:tcPr>
            <w:tcW w:w="1247" w:type="dxa"/>
            <w:tcBorders>
              <w:top w:val="nil"/>
              <w:left w:val="nil"/>
              <w:bottom w:val="single" w:sz="4" w:space="0" w:color="auto"/>
              <w:right w:val="nil"/>
            </w:tcBorders>
            <w:hideMark/>
          </w:tcPr>
          <w:p w14:paraId="41BA36B2" w14:textId="77777777" w:rsidR="0085196B" w:rsidRPr="00552315" w:rsidRDefault="0085196B">
            <w:pPr>
              <w:tabs>
                <w:tab w:val="left" w:pos="1701"/>
              </w:tabs>
              <w:spacing w:line="276" w:lineRule="auto"/>
              <w:jc w:val="both"/>
              <w:rPr>
                <w:rFonts w:cs="Arial"/>
                <w:color w:val="000000"/>
                <w:szCs w:val="20"/>
              </w:rPr>
            </w:pPr>
            <w:proofErr w:type="gramStart"/>
            <w:r w:rsidRPr="00552315">
              <w:rPr>
                <w:rFonts w:cs="Arial"/>
                <w:color w:val="000000"/>
                <w:szCs w:val="20"/>
              </w:rPr>
              <w:t>( 6</w:t>
            </w:r>
            <w:proofErr w:type="gramEnd"/>
            <w:r w:rsidRPr="00552315">
              <w:rPr>
                <w:rFonts w:cs="Arial"/>
                <w:color w:val="000000"/>
                <w:szCs w:val="20"/>
              </w:rPr>
              <w:t xml:space="preserve"> / 100 )</w:t>
            </w:r>
          </w:p>
        </w:tc>
        <w:tc>
          <w:tcPr>
            <w:tcW w:w="4809" w:type="dxa"/>
            <w:vMerge w:val="restart"/>
            <w:vAlign w:val="center"/>
          </w:tcPr>
          <w:p w14:paraId="1FD12A20" w14:textId="77777777" w:rsidR="0085196B" w:rsidRPr="00552315" w:rsidRDefault="0085196B">
            <w:pPr>
              <w:tabs>
                <w:tab w:val="left" w:pos="1701"/>
              </w:tabs>
              <w:spacing w:line="276" w:lineRule="auto"/>
              <w:ind w:left="742"/>
              <w:jc w:val="both"/>
              <w:rPr>
                <w:rFonts w:cs="Arial"/>
                <w:color w:val="000000"/>
                <w:szCs w:val="20"/>
              </w:rPr>
            </w:pPr>
            <w:r w:rsidRPr="00552315">
              <w:rPr>
                <w:rFonts w:cs="Arial"/>
                <w:color w:val="000000"/>
                <w:szCs w:val="20"/>
              </w:rPr>
              <w:t>I = 0,00016438</w:t>
            </w:r>
          </w:p>
          <w:p w14:paraId="3649D0D6" w14:textId="77777777" w:rsidR="0085196B" w:rsidRPr="00600BAE" w:rsidRDefault="0085196B">
            <w:pPr>
              <w:tabs>
                <w:tab w:val="left" w:pos="1701"/>
              </w:tabs>
              <w:spacing w:line="276" w:lineRule="auto"/>
              <w:ind w:left="742"/>
              <w:jc w:val="both"/>
              <w:rPr>
                <w:rFonts w:cs="Arial"/>
                <w:color w:val="000000"/>
                <w:szCs w:val="20"/>
              </w:rPr>
            </w:pPr>
            <w:r w:rsidRPr="00552315">
              <w:rPr>
                <w:rFonts w:cs="Arial"/>
                <w:color w:val="000000"/>
                <w:szCs w:val="20"/>
              </w:rPr>
              <w:t>TX = Percentual da taxa anual = 6%</w:t>
            </w:r>
          </w:p>
          <w:p w14:paraId="48DD78F5" w14:textId="77777777" w:rsidR="0085196B" w:rsidRPr="00600BAE" w:rsidRDefault="0085196B">
            <w:pPr>
              <w:tabs>
                <w:tab w:val="left" w:pos="1701"/>
              </w:tabs>
              <w:spacing w:line="276" w:lineRule="auto"/>
              <w:ind w:left="742"/>
              <w:jc w:val="both"/>
              <w:rPr>
                <w:rFonts w:cs="Arial"/>
                <w:color w:val="000000"/>
                <w:szCs w:val="20"/>
              </w:rPr>
            </w:pPr>
          </w:p>
        </w:tc>
      </w:tr>
      <w:tr w:rsidR="0085196B" w:rsidRPr="00600BAE" w14:paraId="610884CB" w14:textId="77777777" w:rsidTr="00B951B9">
        <w:tc>
          <w:tcPr>
            <w:tcW w:w="0" w:type="auto"/>
            <w:vMerge/>
            <w:vAlign w:val="center"/>
            <w:hideMark/>
          </w:tcPr>
          <w:p w14:paraId="19821BB1" w14:textId="77777777" w:rsidR="0085196B" w:rsidRPr="00600BAE" w:rsidRDefault="0085196B">
            <w:pPr>
              <w:rPr>
                <w:rFonts w:cs="Arial"/>
                <w:color w:val="000000"/>
                <w:szCs w:val="20"/>
              </w:rPr>
            </w:pPr>
          </w:p>
        </w:tc>
        <w:tc>
          <w:tcPr>
            <w:tcW w:w="0" w:type="auto"/>
            <w:vMerge/>
            <w:vAlign w:val="center"/>
            <w:hideMark/>
          </w:tcPr>
          <w:p w14:paraId="2F6D1691" w14:textId="77777777" w:rsidR="0085196B" w:rsidRPr="00600BAE" w:rsidRDefault="0085196B">
            <w:pPr>
              <w:rPr>
                <w:rFonts w:cs="Arial"/>
                <w:color w:val="000000"/>
                <w:szCs w:val="20"/>
              </w:rPr>
            </w:pPr>
          </w:p>
        </w:tc>
        <w:tc>
          <w:tcPr>
            <w:tcW w:w="1247" w:type="dxa"/>
            <w:tcBorders>
              <w:top w:val="single" w:sz="4" w:space="0" w:color="auto"/>
              <w:left w:val="nil"/>
              <w:bottom w:val="nil"/>
              <w:right w:val="nil"/>
            </w:tcBorders>
            <w:hideMark/>
          </w:tcPr>
          <w:p w14:paraId="0707742C" w14:textId="77777777" w:rsidR="0085196B" w:rsidRPr="00600BAE" w:rsidRDefault="0085196B">
            <w:pPr>
              <w:tabs>
                <w:tab w:val="left" w:pos="1701"/>
              </w:tabs>
              <w:spacing w:line="276" w:lineRule="auto"/>
              <w:jc w:val="both"/>
              <w:rPr>
                <w:rFonts w:cs="Arial"/>
                <w:color w:val="000000"/>
                <w:szCs w:val="20"/>
              </w:rPr>
            </w:pPr>
            <w:r w:rsidRPr="00600BAE">
              <w:rPr>
                <w:rFonts w:cs="Arial"/>
                <w:color w:val="000000"/>
                <w:szCs w:val="20"/>
              </w:rPr>
              <w:t>365</w:t>
            </w:r>
          </w:p>
        </w:tc>
        <w:tc>
          <w:tcPr>
            <w:tcW w:w="0" w:type="auto"/>
            <w:vMerge/>
            <w:vAlign w:val="center"/>
            <w:hideMark/>
          </w:tcPr>
          <w:p w14:paraId="44007801" w14:textId="77777777" w:rsidR="0085196B" w:rsidRPr="00600BAE" w:rsidRDefault="0085196B">
            <w:pPr>
              <w:rPr>
                <w:rFonts w:cs="Arial"/>
                <w:color w:val="000000"/>
                <w:szCs w:val="20"/>
              </w:rPr>
            </w:pPr>
          </w:p>
        </w:tc>
      </w:tr>
    </w:tbl>
    <w:p w14:paraId="4EF75D95" w14:textId="343A37CF" w:rsidR="0085196B" w:rsidRPr="00813C37" w:rsidRDefault="00B75C3F">
      <w:pPr>
        <w:pStyle w:val="Nivel1"/>
        <w:rPr>
          <w:rFonts w:cs="Arial"/>
          <w:color w:val="auto"/>
        </w:rPr>
        <w:pPrChange w:id="1122" w:author="Lucas Yasuyuki Koroku" w:date="2022-06-27T12:46:00Z">
          <w:pPr>
            <w:pStyle w:val="Nivel1"/>
            <w:numPr>
              <w:numId w:val="3"/>
            </w:numPr>
            <w:ind w:left="360"/>
          </w:pPr>
        </w:pPrChange>
      </w:pPr>
      <w:r w:rsidRPr="00813C37">
        <w:rPr>
          <w:rFonts w:cs="Arial"/>
          <w:color w:val="auto"/>
        </w:rPr>
        <w:t>REAJUSTE</w:t>
      </w:r>
    </w:p>
    <w:p w14:paraId="5AB8518F" w14:textId="65A53002" w:rsidR="00F70F2B" w:rsidRPr="00813C37" w:rsidDel="00A736B0" w:rsidRDefault="00F70F2B" w:rsidP="00F70F2B">
      <w:pPr>
        <w:pStyle w:val="citao2"/>
        <w:rPr>
          <w:del w:id="1123" w:author="Lucas Yasuyuki Koroku" w:date="2022-06-27T17:32:00Z"/>
          <w:rFonts w:cs="Arial"/>
        </w:rPr>
      </w:pPr>
      <w:del w:id="1124" w:author="Lucas Yasuyuki Koroku" w:date="2022-06-27T17:32:00Z">
        <w:r w:rsidRPr="00813C37" w:rsidDel="00A736B0">
          <w:rPr>
            <w:rFonts w:cs="Arial"/>
            <w:b/>
          </w:rPr>
          <w:delText>Nota Explicativa:</w:delText>
        </w:r>
        <w:r w:rsidRPr="00813C37" w:rsidDel="00A736B0">
          <w:rPr>
            <w:rFonts w:cs="Arial"/>
          </w:rPr>
          <w:delText> Recomenda-se a previsão de critério de reajuste de preços inclusive em contratos com prazo de vigência inicial inferior a doze meses, como forma de contingência para o caso de, excepcionalmente, decorrer, ao longo da vigência do instrumento, o interregno de um ano contado a partir da data limite para a apresentação da proposta na respectiva licitação. Nesse sentido, o Tribunal de Contas da União, por meio do Acórdão nº 7184/2018 - Segunda Câmara (Relator Min. Augusto Nardes, Data da sessão: 07/08/2018), ratificou o entendimento da Corte acerca do assunto, invocando, para tanto, o Acórdão nº 2205/2016-TCU-Plenário, no qual restou assim assentado:</w:delText>
        </w:r>
      </w:del>
    </w:p>
    <w:p w14:paraId="4C45A8B1" w14:textId="6CFF5B25" w:rsidR="00F70F2B" w:rsidRPr="0009222E" w:rsidDel="00A736B0" w:rsidRDefault="00F70F2B" w:rsidP="00F70F2B">
      <w:pPr>
        <w:pStyle w:val="citao2"/>
        <w:rPr>
          <w:del w:id="1125" w:author="Lucas Yasuyuki Koroku" w:date="2022-06-27T17:32:00Z"/>
          <w:rFonts w:cs="Arial"/>
          <w:color w:val="auto"/>
        </w:rPr>
      </w:pPr>
      <w:del w:id="1126" w:author="Lucas Yasuyuki Koroku" w:date="2022-06-27T17:32:00Z">
        <w:r w:rsidRPr="00813C37" w:rsidDel="00A736B0">
          <w:rPr>
            <w:rFonts w:cs="Arial"/>
          </w:rPr>
          <w:delText xml:space="preserve"> "66.          Entretanto, o estabelecimento dos critérios de reajuste dos preços, tanto no edital quanto no instrumento contratual, não constitui discricionariedade conferida ao gestor, mas sim verdadeira imposição, ante o disposto nos artigos 40, inciso XI, e 55, inciso III, da Lei 8.666/93. Assim, a sua ausência constitui </w:delText>
        </w:r>
        <w:r w:rsidRPr="0009222E" w:rsidDel="00A736B0">
          <w:rPr>
            <w:rFonts w:cs="Arial"/>
            <w:color w:val="auto"/>
          </w:rPr>
          <w:delText>irregularidade, tendo, inclusive, este Tribunal se manifestado acerca da matéria, por meio do Acórdão 2804/2010-Plenário, no qual julgou ilegal a ausência de cláusula neste sentido, por violar os dispositivos legais acima reproduzidos. Até em contratos com prazo de duração inferior a doze meses, o TCU determina que conste no edital cláusula que estabeleça o critério de reajustamento de preço (Acórdão 73/2010-Plenário, Acórdão 597/2008-Plenário e Acórdão 2715/2008-Plenário, entre outros)". (Acórdão nº 2205/2016-TCU-Plenário, Relatora: Min. Ana Arraes, Data da sessão: 24/08/2016)</w:delText>
        </w:r>
      </w:del>
    </w:p>
    <w:p w14:paraId="6FCB3098" w14:textId="6B26BC6A" w:rsidR="00791199" w:rsidRPr="00924C39" w:rsidDel="00A736B0" w:rsidRDefault="00791199" w:rsidP="00791199">
      <w:pPr>
        <w:pStyle w:val="citao2"/>
        <w:rPr>
          <w:del w:id="1127" w:author="Lucas Yasuyuki Koroku" w:date="2022-06-27T17:32:00Z"/>
          <w:rFonts w:cs="Arial"/>
          <w:color w:val="auto"/>
          <w:highlight w:val="yellow"/>
        </w:rPr>
      </w:pPr>
      <w:del w:id="1128" w:author="Lucas Yasuyuki Koroku" w:date="2022-06-27T17:32:00Z">
        <w:r w:rsidRPr="00924C39" w:rsidDel="00A736B0">
          <w:rPr>
            <w:rFonts w:cs="Arial"/>
            <w:b/>
            <w:color w:val="auto"/>
            <w:highlight w:val="yellow"/>
            <w:lang w:val="pt-BR"/>
          </w:rPr>
          <w:delText xml:space="preserve">Nota Explicativa 2: </w:delText>
        </w:r>
        <w:r w:rsidRPr="00924C39" w:rsidDel="00A736B0">
          <w:rPr>
            <w:rFonts w:cs="Arial"/>
            <w:color w:val="auto"/>
            <w:highlight w:val="yellow"/>
          </w:rPr>
          <w:delText xml:space="preserve">Por meio do Parecer nº 79/2019/DECOR/CGU/AGU, aprovado nos termos do Despacho nº 480/2020/DECOR/CGU/AGU, pelo Despacho n. 00496/2020/DECOR/CGU/AGU e Despacho n. 00643/2020/GAB/CGU/AGU (NUP  08008.000351/2017-17), foi consolidado pela Consultoria-Geral da União o entendimento no sentido de que: “[...] b) salvo disposição editalícia em sentido contrário, </w:delText>
        </w:r>
        <w:r w:rsidRPr="00924C39" w:rsidDel="00A736B0">
          <w:rPr>
            <w:rFonts w:cs="Arial"/>
            <w:color w:val="auto"/>
            <w:highlight w:val="yellow"/>
            <w:u w:val="single"/>
          </w:rPr>
          <w:delText>o reajuste em sentido estrito</w:delText>
        </w:r>
        <w:r w:rsidRPr="00924C39" w:rsidDel="00A736B0">
          <w:rPr>
            <w:rFonts w:cs="Arial"/>
            <w:color w:val="auto"/>
            <w:highlight w:val="yellow"/>
          </w:rPr>
          <w:delText xml:space="preserve"> de que cuida o art. 61 da IN nº 5, de 2017, </w:delText>
        </w:r>
        <w:r w:rsidRPr="00924C39" w:rsidDel="00A736B0">
          <w:rPr>
            <w:rFonts w:cs="Arial"/>
            <w:color w:val="auto"/>
            <w:highlight w:val="yellow"/>
            <w:u w:val="single"/>
          </w:rPr>
          <w:delText>deve ser aplicado ex officio pela Administração, independentemente de solicitação do contratado</w:delText>
        </w:r>
        <w:r w:rsidRPr="00924C39" w:rsidDel="00A736B0">
          <w:rPr>
            <w:rFonts w:cs="Arial"/>
            <w:color w:val="auto"/>
            <w:highlight w:val="yellow"/>
          </w:rPr>
          <w:delText xml:space="preserve">, e mediante mero apostilamento (art. 65, § 8º, da Lei nº 8.666, de 1993), desde que preenchidos os pressupostos legais e contratuais para sua incidência, não estando sujeito à preclusão lógica; [...]”. </w:delText>
        </w:r>
      </w:del>
    </w:p>
    <w:p w14:paraId="307ABDAC" w14:textId="4B667AD1" w:rsidR="00791199" w:rsidRPr="0009222E" w:rsidDel="00A736B0" w:rsidRDefault="00791199" w:rsidP="00791199">
      <w:pPr>
        <w:pStyle w:val="citao2"/>
        <w:rPr>
          <w:del w:id="1129" w:author="Lucas Yasuyuki Koroku" w:date="2022-06-27T17:32:00Z"/>
          <w:rFonts w:cs="Arial"/>
          <w:color w:val="auto"/>
        </w:rPr>
      </w:pPr>
      <w:del w:id="1130" w:author="Lucas Yasuyuki Koroku" w:date="2022-06-27T17:32:00Z">
        <w:r w:rsidRPr="00924C39" w:rsidDel="00A736B0">
          <w:rPr>
            <w:rFonts w:cs="Arial"/>
            <w:b/>
            <w:color w:val="auto"/>
            <w:highlight w:val="yellow"/>
            <w:lang w:val="pt-BR"/>
          </w:rPr>
          <w:delText xml:space="preserve">Nota Explicativa 3: </w:delText>
        </w:r>
        <w:r w:rsidRPr="00924C39" w:rsidDel="00A736B0">
          <w:rPr>
            <w:rFonts w:cs="Arial"/>
            <w:color w:val="auto"/>
            <w:highlight w:val="yellow"/>
          </w:rPr>
          <w:delText>Vale destacar que, segundo o Parecer n. 00079/2019/DECOR/CGU/AGU, é possível a previsão expressa em edital ou contrato de cláusula que condicione a concessão do reajuste ao prévio requerimento por parte do contratado. Nesse caso, o reajuste deixará de ser concedido de ofício pela Administração, dando ensejo, assim, à ocorrência de eventual preclusão lógica. Sugere-se que, em hipóteses tais, a inclusão de cláusula nesse sentido seja acompanhada das respectivas justificativas, bem como que seja fixado prazo para apresentação do requerimento de reajuste.</w:delText>
        </w:r>
      </w:del>
    </w:p>
    <w:p w14:paraId="57D3A790" w14:textId="29C050C0" w:rsidR="00E84D9B" w:rsidRPr="00F2241A" w:rsidRDefault="00E84D9B">
      <w:pPr>
        <w:numPr>
          <w:ilvl w:val="1"/>
          <w:numId w:val="1"/>
        </w:numPr>
        <w:spacing w:before="120" w:after="120" w:line="276" w:lineRule="auto"/>
        <w:ind w:left="425" w:firstLine="0"/>
        <w:jc w:val="both"/>
        <w:rPr>
          <w:rFonts w:cs="Arial"/>
          <w:szCs w:val="20"/>
          <w:lang w:eastAsia="en-US"/>
        </w:rPr>
        <w:pPrChange w:id="1131" w:author="Lucas Yasuyuki Koroku" w:date="2022-06-27T12:46:00Z">
          <w:pPr>
            <w:pStyle w:val="PargrafodaLista"/>
            <w:numPr>
              <w:ilvl w:val="1"/>
              <w:numId w:val="3"/>
            </w:numPr>
            <w:spacing w:before="120" w:after="120" w:line="276" w:lineRule="auto"/>
            <w:ind w:left="792" w:hanging="432"/>
            <w:jc w:val="both"/>
          </w:pPr>
        </w:pPrChange>
      </w:pPr>
      <w:r w:rsidRPr="00F2241A">
        <w:rPr>
          <w:rFonts w:cs="Arial"/>
          <w:szCs w:val="20"/>
          <w:lang w:eastAsia="en-US"/>
        </w:rPr>
        <w:t xml:space="preserve">Os preços </w:t>
      </w:r>
      <w:r w:rsidR="00791199" w:rsidRPr="007626F5">
        <w:rPr>
          <w:rFonts w:cs="Arial"/>
          <w:szCs w:val="20"/>
          <w:lang w:eastAsia="en-US"/>
          <w:rPrChange w:id="1132" w:author="Lucas Yasuyuki Koroku" w:date="2022-06-27T12:46:00Z">
            <w:rPr>
              <w:rFonts w:cs="Arial"/>
              <w:szCs w:val="20"/>
              <w:highlight w:val="yellow"/>
            </w:rPr>
          </w:rPrChange>
        </w:rPr>
        <w:t>inicialmente contratados</w:t>
      </w:r>
      <w:r w:rsidR="00791199" w:rsidRPr="00F2241A">
        <w:rPr>
          <w:rFonts w:cs="Arial"/>
          <w:szCs w:val="20"/>
          <w:lang w:eastAsia="en-US"/>
        </w:rPr>
        <w:t xml:space="preserve"> </w:t>
      </w:r>
      <w:r w:rsidRPr="00F2241A">
        <w:rPr>
          <w:rFonts w:cs="Arial"/>
          <w:szCs w:val="20"/>
          <w:lang w:eastAsia="en-US"/>
        </w:rPr>
        <w:t>são fixos e irreajustáveis no prazo de um ano contado da data limite para a apresentação das propostas.</w:t>
      </w:r>
    </w:p>
    <w:p w14:paraId="5BEA06F5" w14:textId="210A4951" w:rsidR="00791199" w:rsidRPr="00A736B0" w:rsidRDefault="00791199">
      <w:pPr>
        <w:numPr>
          <w:ilvl w:val="1"/>
          <w:numId w:val="1"/>
        </w:numPr>
        <w:spacing w:before="120" w:after="120" w:line="276" w:lineRule="auto"/>
        <w:ind w:left="425" w:firstLine="0"/>
        <w:jc w:val="both"/>
        <w:rPr>
          <w:rFonts w:cs="Arial"/>
          <w:szCs w:val="20"/>
          <w:lang w:eastAsia="en-US"/>
          <w:rPrChange w:id="1133" w:author="Lucas Yasuyuki Koroku" w:date="2022-06-27T17:32:00Z">
            <w:rPr>
              <w:rFonts w:cs="Arial"/>
              <w:szCs w:val="20"/>
              <w:highlight w:val="yellow"/>
            </w:rPr>
          </w:rPrChange>
        </w:rPr>
        <w:pPrChange w:id="1134" w:author="Lucas Yasuyuki Koroku" w:date="2022-06-27T12:47:00Z">
          <w:pPr>
            <w:pStyle w:val="PargrafodaLista"/>
            <w:numPr>
              <w:ilvl w:val="1"/>
              <w:numId w:val="3"/>
            </w:numPr>
            <w:spacing w:before="120" w:after="120" w:line="276" w:lineRule="auto"/>
            <w:ind w:left="792" w:hanging="432"/>
            <w:jc w:val="both"/>
          </w:pPr>
        </w:pPrChange>
      </w:pPr>
      <w:r w:rsidRPr="007626F5">
        <w:rPr>
          <w:rFonts w:cs="Arial"/>
          <w:szCs w:val="20"/>
          <w:lang w:eastAsia="en-US"/>
          <w:rPrChange w:id="1135" w:author="Lucas Yasuyuki Koroku" w:date="2022-06-27T12:47:00Z">
            <w:rPr>
              <w:rFonts w:cs="Arial"/>
              <w:szCs w:val="20"/>
              <w:highlight w:val="yellow"/>
            </w:rPr>
          </w:rPrChange>
        </w:rPr>
        <w:t xml:space="preserve">Após o interregno de um ano, e independentemente de pedido da CONTRATADA, os preços iniciais serão reajustados, mediante a aplicação, pela CONTRATANTE, do índice </w:t>
      </w:r>
      <w:del w:id="1136" w:author="Lucas Yasuyuki Koroku" w:date="2022-06-27T17:32:00Z">
        <w:r w:rsidRPr="007626F5" w:rsidDel="00A736B0">
          <w:rPr>
            <w:rFonts w:cs="Arial"/>
            <w:szCs w:val="20"/>
            <w:lang w:eastAsia="en-US"/>
            <w:rPrChange w:id="1137" w:author="Lucas Yasuyuki Koroku" w:date="2022-06-27T12:47:00Z">
              <w:rPr>
                <w:rFonts w:cs="Arial"/>
                <w:szCs w:val="20"/>
                <w:highlight w:val="yellow"/>
              </w:rPr>
            </w:rPrChange>
          </w:rPr>
          <w:delText xml:space="preserve">___________ </w:delText>
        </w:r>
        <w:r w:rsidRPr="007626F5" w:rsidDel="00A736B0">
          <w:rPr>
            <w:rFonts w:cs="Arial"/>
            <w:szCs w:val="20"/>
            <w:lang w:eastAsia="en-US"/>
            <w:rPrChange w:id="1138" w:author="Lucas Yasuyuki Koroku" w:date="2022-06-27T12:47:00Z">
              <w:rPr>
                <w:rFonts w:cs="Arial"/>
                <w:i/>
                <w:iCs/>
                <w:color w:val="FF0000"/>
                <w:szCs w:val="20"/>
                <w:highlight w:val="yellow"/>
              </w:rPr>
            </w:rPrChange>
          </w:rPr>
          <w:delText>(indicar o índice a ser adotado)</w:delText>
        </w:r>
      </w:del>
      <w:ins w:id="1139" w:author="Lucas Yasuyuki Koroku" w:date="2022-06-27T17:32:00Z">
        <w:r w:rsidR="00A736B0">
          <w:rPr>
            <w:rFonts w:cs="Arial"/>
            <w:szCs w:val="20"/>
            <w:lang w:eastAsia="en-US"/>
          </w:rPr>
          <w:t>IPCA/IBGE</w:t>
        </w:r>
      </w:ins>
      <w:r w:rsidRPr="007626F5">
        <w:rPr>
          <w:rFonts w:cs="Arial"/>
          <w:szCs w:val="20"/>
          <w:lang w:eastAsia="en-US"/>
          <w:rPrChange w:id="1140" w:author="Lucas Yasuyuki Koroku" w:date="2022-06-27T12:47:00Z">
            <w:rPr>
              <w:rFonts w:cs="Arial"/>
              <w:i/>
              <w:iCs/>
              <w:szCs w:val="20"/>
              <w:highlight w:val="yellow"/>
            </w:rPr>
          </w:rPrChange>
        </w:rPr>
        <w:t>,</w:t>
      </w:r>
      <w:r w:rsidRPr="007626F5">
        <w:rPr>
          <w:rFonts w:cs="Arial"/>
          <w:szCs w:val="20"/>
          <w:lang w:eastAsia="en-US"/>
          <w:rPrChange w:id="1141" w:author="Lucas Yasuyuki Koroku" w:date="2022-06-27T12:47:00Z">
            <w:rPr>
              <w:rFonts w:cs="Arial"/>
              <w:szCs w:val="20"/>
              <w:highlight w:val="yellow"/>
            </w:rPr>
          </w:rPrChange>
        </w:rPr>
        <w:t xml:space="preserve"> exclusivamente para as obrigações iniciadas e concluídas após a ocorrência da anualidade</w:t>
      </w:r>
      <w:r w:rsidRPr="00A736B0">
        <w:rPr>
          <w:rFonts w:cs="Arial"/>
          <w:szCs w:val="20"/>
          <w:lang w:eastAsia="en-US"/>
          <w:rPrChange w:id="1142" w:author="Lucas Yasuyuki Koroku" w:date="2022-06-27T17:32:00Z">
            <w:rPr>
              <w:rFonts w:cs="Arial"/>
              <w:szCs w:val="20"/>
              <w:highlight w:val="yellow"/>
            </w:rPr>
          </w:rPrChange>
        </w:rPr>
        <w:t xml:space="preserve">, com base na seguinte fórmula (art. 5º do Decreto n.º 1.054, de 1994): </w:t>
      </w:r>
    </w:p>
    <w:p w14:paraId="3C19CFA1" w14:textId="7B171B5D" w:rsidR="00791199" w:rsidRPr="00A736B0" w:rsidRDefault="00791199" w:rsidP="00791199">
      <w:pPr>
        <w:spacing w:before="120" w:after="120" w:line="276" w:lineRule="auto"/>
        <w:ind w:left="1418"/>
        <w:jc w:val="both"/>
        <w:rPr>
          <w:rFonts w:cs="Arial"/>
          <w:szCs w:val="20"/>
          <w:rPrChange w:id="1143" w:author="Lucas Yasuyuki Koroku" w:date="2022-06-27T17:32:00Z">
            <w:rPr>
              <w:rFonts w:cs="Arial"/>
              <w:szCs w:val="20"/>
              <w:highlight w:val="yellow"/>
            </w:rPr>
          </w:rPrChange>
        </w:rPr>
      </w:pPr>
      <w:r w:rsidRPr="00A736B0">
        <w:rPr>
          <w:rFonts w:cs="Arial"/>
          <w:szCs w:val="20"/>
          <w:rPrChange w:id="1144" w:author="Lucas Yasuyuki Koroku" w:date="2022-06-27T17:32:00Z">
            <w:rPr>
              <w:rFonts w:cs="Arial"/>
              <w:szCs w:val="20"/>
              <w:highlight w:val="yellow"/>
            </w:rPr>
          </w:rPrChange>
        </w:rPr>
        <w:t xml:space="preserve">R = V (I – </w:t>
      </w:r>
      <w:proofErr w:type="spellStart"/>
      <w:r w:rsidRPr="00A736B0">
        <w:rPr>
          <w:rFonts w:cs="Arial"/>
          <w:szCs w:val="20"/>
          <w:rPrChange w:id="1145" w:author="Lucas Yasuyuki Koroku" w:date="2022-06-27T17:32:00Z">
            <w:rPr>
              <w:rFonts w:cs="Arial"/>
              <w:szCs w:val="20"/>
              <w:highlight w:val="yellow"/>
            </w:rPr>
          </w:rPrChange>
        </w:rPr>
        <w:t>Iº</w:t>
      </w:r>
      <w:proofErr w:type="spellEnd"/>
      <w:r w:rsidRPr="00A736B0">
        <w:rPr>
          <w:rFonts w:cs="Arial"/>
          <w:szCs w:val="20"/>
          <w:rPrChange w:id="1146" w:author="Lucas Yasuyuki Koroku" w:date="2022-06-27T17:32:00Z">
            <w:rPr>
              <w:rFonts w:cs="Arial"/>
              <w:szCs w:val="20"/>
              <w:highlight w:val="yellow"/>
            </w:rPr>
          </w:rPrChange>
        </w:rPr>
        <w:t xml:space="preserve">) / </w:t>
      </w:r>
      <w:proofErr w:type="spellStart"/>
      <w:r w:rsidRPr="00A736B0">
        <w:rPr>
          <w:rFonts w:cs="Arial"/>
          <w:szCs w:val="20"/>
          <w:rPrChange w:id="1147" w:author="Lucas Yasuyuki Koroku" w:date="2022-06-27T17:32:00Z">
            <w:rPr>
              <w:rFonts w:cs="Arial"/>
              <w:szCs w:val="20"/>
              <w:highlight w:val="yellow"/>
            </w:rPr>
          </w:rPrChange>
        </w:rPr>
        <w:t>Iº</w:t>
      </w:r>
      <w:proofErr w:type="spellEnd"/>
      <w:r w:rsidRPr="00A736B0">
        <w:rPr>
          <w:rFonts w:cs="Arial"/>
          <w:szCs w:val="20"/>
          <w:rPrChange w:id="1148" w:author="Lucas Yasuyuki Koroku" w:date="2022-06-27T17:32:00Z">
            <w:rPr>
              <w:rFonts w:cs="Arial"/>
              <w:szCs w:val="20"/>
              <w:highlight w:val="yellow"/>
            </w:rPr>
          </w:rPrChange>
        </w:rPr>
        <w:t>, onde:</w:t>
      </w:r>
    </w:p>
    <w:p w14:paraId="453F192C" w14:textId="4081B21A" w:rsidR="00791199" w:rsidRPr="00A736B0" w:rsidRDefault="00791199" w:rsidP="00791199">
      <w:pPr>
        <w:spacing w:before="120" w:after="120" w:line="276" w:lineRule="auto"/>
        <w:ind w:left="1418"/>
        <w:jc w:val="both"/>
        <w:rPr>
          <w:rFonts w:cs="Arial"/>
          <w:szCs w:val="20"/>
          <w:rPrChange w:id="1149" w:author="Lucas Yasuyuki Koroku" w:date="2022-06-27T17:32:00Z">
            <w:rPr>
              <w:rFonts w:cs="Arial"/>
              <w:szCs w:val="20"/>
              <w:highlight w:val="yellow"/>
            </w:rPr>
          </w:rPrChange>
        </w:rPr>
      </w:pPr>
      <w:r w:rsidRPr="00A736B0">
        <w:rPr>
          <w:rFonts w:cs="Arial"/>
          <w:szCs w:val="20"/>
          <w:rPrChange w:id="1150" w:author="Lucas Yasuyuki Koroku" w:date="2022-06-27T17:32:00Z">
            <w:rPr>
              <w:rFonts w:cs="Arial"/>
              <w:szCs w:val="20"/>
              <w:highlight w:val="yellow"/>
            </w:rPr>
          </w:rPrChange>
        </w:rPr>
        <w:t>R = Valor do reajuste procurado;</w:t>
      </w:r>
    </w:p>
    <w:p w14:paraId="20B583FA" w14:textId="4A9A57E7" w:rsidR="00791199" w:rsidRPr="00A736B0" w:rsidRDefault="00791199" w:rsidP="00791199">
      <w:pPr>
        <w:spacing w:before="120" w:after="120" w:line="276" w:lineRule="auto"/>
        <w:ind w:left="1418"/>
        <w:jc w:val="both"/>
        <w:rPr>
          <w:rFonts w:cs="Arial"/>
          <w:szCs w:val="20"/>
          <w:rPrChange w:id="1151" w:author="Lucas Yasuyuki Koroku" w:date="2022-06-27T17:32:00Z">
            <w:rPr>
              <w:rFonts w:cs="Arial"/>
              <w:szCs w:val="20"/>
              <w:highlight w:val="yellow"/>
            </w:rPr>
          </w:rPrChange>
        </w:rPr>
      </w:pPr>
      <w:r w:rsidRPr="00A736B0">
        <w:rPr>
          <w:rFonts w:cs="Arial"/>
          <w:szCs w:val="20"/>
          <w:rPrChange w:id="1152" w:author="Lucas Yasuyuki Koroku" w:date="2022-06-27T17:32:00Z">
            <w:rPr>
              <w:rFonts w:cs="Arial"/>
              <w:szCs w:val="20"/>
              <w:highlight w:val="yellow"/>
            </w:rPr>
          </w:rPrChange>
        </w:rPr>
        <w:t>V = Valor contratual a ser reajustado;</w:t>
      </w:r>
    </w:p>
    <w:p w14:paraId="6E94E33C" w14:textId="7373258E" w:rsidR="00791199" w:rsidRPr="00A736B0" w:rsidRDefault="00791199" w:rsidP="00791199">
      <w:pPr>
        <w:spacing w:before="120" w:after="120" w:line="276" w:lineRule="auto"/>
        <w:ind w:left="1418"/>
        <w:jc w:val="both"/>
        <w:rPr>
          <w:rFonts w:cs="Arial"/>
          <w:szCs w:val="20"/>
          <w:rPrChange w:id="1153" w:author="Lucas Yasuyuki Koroku" w:date="2022-06-27T17:32:00Z">
            <w:rPr>
              <w:rFonts w:cs="Arial"/>
              <w:szCs w:val="20"/>
              <w:highlight w:val="yellow"/>
            </w:rPr>
          </w:rPrChange>
        </w:rPr>
      </w:pPr>
      <w:proofErr w:type="spellStart"/>
      <w:r w:rsidRPr="00A736B0">
        <w:rPr>
          <w:rFonts w:cs="Arial"/>
          <w:szCs w:val="20"/>
          <w:rPrChange w:id="1154" w:author="Lucas Yasuyuki Koroku" w:date="2022-06-27T17:32:00Z">
            <w:rPr>
              <w:rFonts w:cs="Arial"/>
              <w:szCs w:val="20"/>
              <w:highlight w:val="yellow"/>
            </w:rPr>
          </w:rPrChange>
        </w:rPr>
        <w:t>Iº</w:t>
      </w:r>
      <w:proofErr w:type="spellEnd"/>
      <w:r w:rsidRPr="00A736B0">
        <w:rPr>
          <w:rFonts w:cs="Arial"/>
          <w:szCs w:val="20"/>
          <w:rPrChange w:id="1155" w:author="Lucas Yasuyuki Koroku" w:date="2022-06-27T17:32:00Z">
            <w:rPr>
              <w:rFonts w:cs="Arial"/>
              <w:szCs w:val="20"/>
              <w:highlight w:val="yellow"/>
            </w:rPr>
          </w:rPrChange>
        </w:rPr>
        <w:t xml:space="preserve"> = índice inicial - refere-se ao índice de custos ou de preços correspondente à data fixada para entrega da proposta na licitação;</w:t>
      </w:r>
    </w:p>
    <w:p w14:paraId="7F6189A2" w14:textId="4C9D74B0" w:rsidR="00791199" w:rsidRPr="0009222E" w:rsidRDefault="00791199" w:rsidP="00756ED3">
      <w:pPr>
        <w:spacing w:before="120" w:after="120" w:line="276" w:lineRule="auto"/>
        <w:ind w:left="1418"/>
        <w:jc w:val="both"/>
        <w:rPr>
          <w:rFonts w:cs="Arial"/>
          <w:szCs w:val="20"/>
        </w:rPr>
      </w:pPr>
      <w:r w:rsidRPr="00A736B0">
        <w:rPr>
          <w:rFonts w:cs="Arial"/>
          <w:szCs w:val="20"/>
          <w:rPrChange w:id="1156" w:author="Lucas Yasuyuki Koroku" w:date="2022-06-27T17:32:00Z">
            <w:rPr>
              <w:rFonts w:cs="Arial"/>
              <w:szCs w:val="20"/>
              <w:highlight w:val="yellow"/>
            </w:rPr>
          </w:rPrChange>
        </w:rPr>
        <w:t>I = Índice relativo ao mês do reajustamento;</w:t>
      </w:r>
    </w:p>
    <w:p w14:paraId="76EFA576" w14:textId="11BC6E75" w:rsidR="00E84D9B" w:rsidRPr="0009222E" w:rsidDel="00A736B0" w:rsidRDefault="00E84D9B" w:rsidP="00E84D9B">
      <w:pPr>
        <w:pStyle w:val="citao2"/>
        <w:rPr>
          <w:del w:id="1157" w:author="Lucas Yasuyuki Koroku" w:date="2022-06-27T17:32:00Z"/>
          <w:rFonts w:cs="Arial"/>
          <w:color w:val="auto"/>
        </w:rPr>
      </w:pPr>
      <w:del w:id="1158" w:author="Lucas Yasuyuki Koroku" w:date="2022-06-27T17:32:00Z">
        <w:r w:rsidRPr="0009222E" w:rsidDel="00A736B0">
          <w:rPr>
            <w:rFonts w:cs="Arial"/>
            <w:b/>
            <w:color w:val="auto"/>
          </w:rPr>
          <w:delText>Nota Explicativa</w:delText>
        </w:r>
        <w:r w:rsidRPr="0009222E" w:rsidDel="00A736B0">
          <w:rPr>
            <w:rFonts w:cs="Arial"/>
            <w:color w:val="auto"/>
          </w:rPr>
          <w:delText>: A Administração deverá atentar para que o índice utilizado seja o indicador mais próximo da efetiva variação dos preços dos bens a serem fornecidos, “...o qual deverá ser preferencialmente um índice setorial ou específico, e, apenas na ausência de tal índice, um índice geral, o qual deverá ser o mais conservador possível de forma a não onerar injustificadamente a administração...” – TCU, Ac. nº 114/2013-Plenário. A Administração poderá, ainda, utilizar índices diferenciados, de forma justificada, de acordo com as peculiaridades envolvidas no objeto contratual.</w:delText>
        </w:r>
      </w:del>
    </w:p>
    <w:p w14:paraId="6A68640B" w14:textId="41677B54" w:rsidR="00E84D9B" w:rsidRPr="0009222E" w:rsidDel="00A736B0" w:rsidRDefault="00E84D9B" w:rsidP="00E84D9B">
      <w:pPr>
        <w:pStyle w:val="citao2"/>
        <w:rPr>
          <w:del w:id="1159" w:author="Lucas Yasuyuki Koroku" w:date="2022-06-27T17:32:00Z"/>
          <w:rFonts w:cs="Arial"/>
          <w:color w:val="auto"/>
        </w:rPr>
      </w:pPr>
      <w:del w:id="1160" w:author="Lucas Yasuyuki Koroku" w:date="2022-06-27T17:32:00Z">
        <w:r w:rsidRPr="0009222E" w:rsidDel="00A736B0">
          <w:rPr>
            <w:rFonts w:cs="Arial"/>
            <w:b/>
            <w:color w:val="auto"/>
          </w:rPr>
          <w:delText xml:space="preserve">Nota Explicativa 2: </w:delText>
        </w:r>
        <w:r w:rsidR="00ED79E7" w:rsidRPr="0009222E" w:rsidDel="00A736B0">
          <w:rPr>
            <w:rFonts w:cs="Arial"/>
            <w:color w:val="auto"/>
          </w:rPr>
          <w:delText xml:space="preserve">Caso o serviço </w:delText>
        </w:r>
        <w:r w:rsidRPr="0009222E" w:rsidDel="00A736B0">
          <w:rPr>
            <w:rFonts w:cs="Arial"/>
            <w:color w:val="auto"/>
          </w:rPr>
          <w:delText>objeto da licitação contemple fornecimento de mão de obra em regime de dedicação exclusiva, deverá ser acrescentado o tópico de repactuação, existente nos modelos de serviços com mão de obra, informando logo no início que a repactuação se aplica somente para o custo relativo à mão de obra em regime de dedicação exclusiva.</w:delText>
        </w:r>
      </w:del>
    </w:p>
    <w:p w14:paraId="41D2ED89" w14:textId="3522D17F" w:rsidR="00E84D9B" w:rsidRPr="00F2241A" w:rsidRDefault="00E84D9B">
      <w:pPr>
        <w:numPr>
          <w:ilvl w:val="1"/>
          <w:numId w:val="1"/>
        </w:numPr>
        <w:spacing w:before="120" w:after="120" w:line="276" w:lineRule="auto"/>
        <w:ind w:left="425" w:firstLine="0"/>
        <w:jc w:val="both"/>
        <w:rPr>
          <w:rFonts w:cs="Arial"/>
          <w:szCs w:val="20"/>
          <w:lang w:eastAsia="en-US"/>
        </w:rPr>
        <w:pPrChange w:id="1161" w:author="Lucas Yasuyuki Koroku" w:date="2022-06-27T12:47:00Z">
          <w:pPr>
            <w:pStyle w:val="PargrafodaLista"/>
            <w:numPr>
              <w:ilvl w:val="1"/>
              <w:numId w:val="3"/>
            </w:numPr>
            <w:spacing w:before="120" w:after="120" w:line="276" w:lineRule="auto"/>
            <w:ind w:left="792" w:hanging="432"/>
            <w:jc w:val="both"/>
          </w:pPr>
        </w:pPrChange>
      </w:pPr>
      <w:r w:rsidRPr="00F2241A">
        <w:rPr>
          <w:rFonts w:cs="Arial"/>
          <w:szCs w:val="20"/>
          <w:lang w:eastAsia="en-US"/>
        </w:rPr>
        <w:t>Nos reajustes subsequentes ao primeiro, o interregno mínimo de um ano será contado a partir dos efeitos financeiros do último reajuste.</w:t>
      </w:r>
    </w:p>
    <w:p w14:paraId="53EF7E0E" w14:textId="0D293A7D" w:rsidR="00E84D9B" w:rsidRPr="00F2241A" w:rsidRDefault="00E84D9B">
      <w:pPr>
        <w:numPr>
          <w:ilvl w:val="1"/>
          <w:numId w:val="1"/>
        </w:numPr>
        <w:spacing w:before="120" w:after="120" w:line="276" w:lineRule="auto"/>
        <w:ind w:left="425" w:firstLine="0"/>
        <w:jc w:val="both"/>
        <w:rPr>
          <w:rFonts w:cs="Arial"/>
          <w:szCs w:val="20"/>
          <w:lang w:eastAsia="en-US"/>
        </w:rPr>
        <w:pPrChange w:id="1162" w:author="Lucas Yasuyuki Koroku" w:date="2022-06-27T12:47:00Z">
          <w:pPr>
            <w:pStyle w:val="PargrafodaLista"/>
            <w:numPr>
              <w:ilvl w:val="1"/>
              <w:numId w:val="3"/>
            </w:numPr>
            <w:spacing w:before="120" w:after="120" w:line="276" w:lineRule="auto"/>
            <w:ind w:left="792" w:hanging="432"/>
            <w:jc w:val="both"/>
          </w:pPr>
        </w:pPrChange>
      </w:pPr>
      <w:r w:rsidRPr="00F2241A">
        <w:rPr>
          <w:rFonts w:cs="Arial"/>
          <w:szCs w:val="20"/>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14:paraId="25C3BE66" w14:textId="01B573C7" w:rsidR="00E84D9B" w:rsidRPr="00F2241A" w:rsidRDefault="00E84D9B">
      <w:pPr>
        <w:numPr>
          <w:ilvl w:val="1"/>
          <w:numId w:val="1"/>
        </w:numPr>
        <w:spacing w:before="120" w:after="120" w:line="276" w:lineRule="auto"/>
        <w:ind w:left="425" w:firstLine="0"/>
        <w:jc w:val="both"/>
        <w:rPr>
          <w:rFonts w:cs="Arial"/>
          <w:szCs w:val="20"/>
          <w:lang w:eastAsia="en-US"/>
        </w:rPr>
        <w:pPrChange w:id="1163" w:author="Lucas Yasuyuki Koroku" w:date="2022-06-27T12:47:00Z">
          <w:pPr>
            <w:pStyle w:val="PargrafodaLista"/>
            <w:numPr>
              <w:ilvl w:val="1"/>
              <w:numId w:val="3"/>
            </w:numPr>
            <w:spacing w:before="120" w:after="120" w:line="276" w:lineRule="auto"/>
            <w:ind w:left="792" w:hanging="432"/>
            <w:jc w:val="both"/>
          </w:pPr>
        </w:pPrChange>
      </w:pPr>
      <w:r w:rsidRPr="00F2241A">
        <w:rPr>
          <w:rFonts w:cs="Arial"/>
          <w:szCs w:val="20"/>
          <w:lang w:eastAsia="en-US"/>
        </w:rPr>
        <w:t>Nas aferições finais, o índice utilizado para reajuste será, obrigatoriamente, o definitivo.</w:t>
      </w:r>
    </w:p>
    <w:p w14:paraId="616C0454" w14:textId="63B8F33D" w:rsidR="00E84D9B" w:rsidRPr="00F2241A" w:rsidRDefault="00E84D9B">
      <w:pPr>
        <w:numPr>
          <w:ilvl w:val="1"/>
          <w:numId w:val="1"/>
        </w:numPr>
        <w:spacing w:before="120" w:after="120" w:line="276" w:lineRule="auto"/>
        <w:ind w:left="425" w:firstLine="0"/>
        <w:jc w:val="both"/>
        <w:rPr>
          <w:rFonts w:cs="Arial"/>
          <w:szCs w:val="20"/>
          <w:lang w:eastAsia="en-US"/>
        </w:rPr>
        <w:pPrChange w:id="1164" w:author="Lucas Yasuyuki Koroku" w:date="2022-06-27T12:47:00Z">
          <w:pPr>
            <w:pStyle w:val="PargrafodaLista"/>
            <w:numPr>
              <w:ilvl w:val="1"/>
              <w:numId w:val="3"/>
            </w:numPr>
            <w:spacing w:before="120" w:after="120" w:line="276" w:lineRule="auto"/>
            <w:ind w:left="792" w:hanging="432"/>
            <w:jc w:val="both"/>
          </w:pPr>
        </w:pPrChange>
      </w:pPr>
      <w:r w:rsidRPr="00F2241A">
        <w:rPr>
          <w:rFonts w:cs="Arial"/>
          <w:szCs w:val="20"/>
          <w:lang w:eastAsia="en-US"/>
        </w:rPr>
        <w:t>Caso o índice estabelecido para reajustamento venha a ser extinto ou de qualquer forma não possa mais ser utilizado, será adotado, em substituição, o que vier a ser determinado pela legislação então em vigor.</w:t>
      </w:r>
    </w:p>
    <w:p w14:paraId="07EEE9FA" w14:textId="5DBD1BBE" w:rsidR="00E84D9B" w:rsidRPr="00F2241A" w:rsidRDefault="00E84D9B">
      <w:pPr>
        <w:numPr>
          <w:ilvl w:val="1"/>
          <w:numId w:val="1"/>
        </w:numPr>
        <w:spacing w:before="120" w:after="120" w:line="276" w:lineRule="auto"/>
        <w:ind w:left="425" w:firstLine="0"/>
        <w:jc w:val="both"/>
        <w:rPr>
          <w:rFonts w:cs="Arial"/>
          <w:szCs w:val="20"/>
          <w:lang w:eastAsia="en-US"/>
        </w:rPr>
        <w:pPrChange w:id="1165" w:author="Lucas Yasuyuki Koroku" w:date="2022-06-27T12:47:00Z">
          <w:pPr>
            <w:pStyle w:val="PargrafodaLista"/>
            <w:numPr>
              <w:ilvl w:val="1"/>
              <w:numId w:val="3"/>
            </w:numPr>
            <w:spacing w:before="120" w:after="120" w:line="276" w:lineRule="auto"/>
            <w:ind w:left="792" w:hanging="432"/>
            <w:jc w:val="both"/>
          </w:pPr>
        </w:pPrChange>
      </w:pPr>
      <w:r w:rsidRPr="00F2241A">
        <w:rPr>
          <w:rFonts w:cs="Arial"/>
          <w:szCs w:val="20"/>
          <w:lang w:eastAsia="en-US"/>
        </w:rPr>
        <w:t xml:space="preserve">Na ausência de previsão legal quanto ao índice substituto, as partes elegerão novo índice oficial, para reajustamento do preço do valor remanescente, por meio de termo aditivo. </w:t>
      </w:r>
    </w:p>
    <w:p w14:paraId="53E2B11E" w14:textId="03E9C851" w:rsidR="007D2D82" w:rsidRDefault="00E84D9B">
      <w:pPr>
        <w:numPr>
          <w:ilvl w:val="1"/>
          <w:numId w:val="1"/>
        </w:numPr>
        <w:spacing w:before="120" w:after="120" w:line="276" w:lineRule="auto"/>
        <w:ind w:left="425" w:firstLine="0"/>
        <w:jc w:val="both"/>
        <w:rPr>
          <w:ins w:id="1166" w:author="Lucas Yasuyuki Koroku" w:date="2022-06-27T15:13:00Z"/>
          <w:rFonts w:cs="Arial"/>
          <w:szCs w:val="20"/>
          <w:lang w:eastAsia="en-US"/>
        </w:rPr>
        <w:pPrChange w:id="1167" w:author="Lucas Yasuyuki Koroku" w:date="2022-06-27T12:47:00Z">
          <w:pPr>
            <w:pStyle w:val="PargrafodaLista"/>
            <w:numPr>
              <w:ilvl w:val="1"/>
              <w:numId w:val="3"/>
            </w:numPr>
            <w:spacing w:before="120" w:after="120" w:line="276" w:lineRule="auto"/>
            <w:ind w:left="792" w:hanging="432"/>
            <w:jc w:val="both"/>
          </w:pPr>
        </w:pPrChange>
      </w:pPr>
      <w:r w:rsidRPr="00F2241A">
        <w:rPr>
          <w:rFonts w:cs="Arial"/>
          <w:szCs w:val="20"/>
          <w:lang w:eastAsia="en-US"/>
        </w:rPr>
        <w:t>O reajuste será realizado por apostilamento.</w:t>
      </w:r>
      <w:ins w:id="1168" w:author="Lucas Yasuyuki Koroku" w:date="2022-06-27T17:32:00Z">
        <w:r w:rsidR="00A736B0">
          <w:rPr>
            <w:rFonts w:cs="Arial"/>
            <w:szCs w:val="20"/>
            <w:lang w:eastAsia="en-US"/>
          </w:rPr>
          <w:t xml:space="preserve"> </w:t>
        </w:r>
      </w:ins>
      <w:ins w:id="1169" w:author="Lucas Yasuyuki Koroku" w:date="2022-06-27T15:13:00Z">
        <w:r w:rsidR="007D2D82">
          <w:rPr>
            <w:rFonts w:cs="Arial"/>
            <w:szCs w:val="20"/>
            <w:lang w:eastAsia="en-US"/>
          </w:rPr>
          <w:t>Os preços são fixos e irreajustáveis no prazo de vigência do contrato.</w:t>
        </w:r>
      </w:ins>
    </w:p>
    <w:p w14:paraId="4235EA50" w14:textId="0DA5C41C" w:rsidR="007D2D82" w:rsidRPr="00F2241A" w:rsidDel="00A736B0" w:rsidRDefault="007D2D82">
      <w:pPr>
        <w:numPr>
          <w:ilvl w:val="1"/>
          <w:numId w:val="1"/>
        </w:numPr>
        <w:spacing w:before="120" w:after="120" w:line="276" w:lineRule="auto"/>
        <w:ind w:left="425" w:firstLine="0"/>
        <w:jc w:val="both"/>
        <w:rPr>
          <w:del w:id="1170" w:author="Lucas Yasuyuki Koroku" w:date="2022-06-27T17:32:00Z"/>
          <w:rFonts w:cs="Arial"/>
          <w:szCs w:val="20"/>
          <w:lang w:eastAsia="en-US"/>
        </w:rPr>
        <w:pPrChange w:id="1171" w:author="Lucas Yasuyuki Koroku" w:date="2022-06-27T15:14:00Z">
          <w:pPr>
            <w:pStyle w:val="PargrafodaLista"/>
            <w:numPr>
              <w:ilvl w:val="1"/>
              <w:numId w:val="3"/>
            </w:numPr>
            <w:spacing w:before="120" w:after="120" w:line="276" w:lineRule="auto"/>
            <w:ind w:left="792" w:hanging="432"/>
            <w:jc w:val="both"/>
          </w:pPr>
        </w:pPrChange>
      </w:pPr>
    </w:p>
    <w:p w14:paraId="2250D020" w14:textId="77777777" w:rsidR="00E84D9B" w:rsidRPr="00A736B0" w:rsidDel="00A736B0" w:rsidRDefault="00E84D9B">
      <w:pPr>
        <w:pStyle w:val="Nivel1"/>
        <w:rPr>
          <w:del w:id="1172" w:author="Lucas Yasuyuki Koroku" w:date="2022-06-27T17:33:00Z"/>
          <w:rFonts w:cs="Arial"/>
          <w:color w:val="auto"/>
        </w:rPr>
        <w:pPrChange w:id="1173" w:author="Lucas Yasuyuki Koroku" w:date="2022-06-27T14:45:00Z">
          <w:pPr>
            <w:pStyle w:val="Nivel1"/>
            <w:numPr>
              <w:numId w:val="3"/>
            </w:numPr>
            <w:ind w:left="360"/>
          </w:pPr>
        </w:pPrChange>
      </w:pPr>
      <w:r w:rsidRPr="00A736B0">
        <w:rPr>
          <w:rFonts w:cs="Arial"/>
          <w:b w:val="0"/>
        </w:rPr>
        <w:t>GARANTIA DA EXECUÇÃO</w:t>
      </w:r>
    </w:p>
    <w:p w14:paraId="114D13AD" w14:textId="77777777" w:rsidR="00E84D9B" w:rsidRPr="00A736B0" w:rsidRDefault="00E84D9B">
      <w:pPr>
        <w:pStyle w:val="Nivel1"/>
        <w:rPr>
          <w:rFonts w:cs="Arial"/>
          <w:i/>
          <w:color w:val="FF0000"/>
          <w:rPrChange w:id="1174" w:author="Lucas Yasuyuki Koroku" w:date="2022-06-27T17:33:00Z">
            <w:rPr/>
          </w:rPrChange>
        </w:rPr>
        <w:pPrChange w:id="1175" w:author="Lucas Yasuyuki Koroku" w:date="2022-06-27T17:33:00Z">
          <w:pPr>
            <w:spacing w:line="276" w:lineRule="auto"/>
          </w:pPr>
        </w:pPrChange>
      </w:pPr>
    </w:p>
    <w:p w14:paraId="50306007" w14:textId="1B7066D0" w:rsidR="00C701DE" w:rsidRPr="00FF5F02" w:rsidRDefault="00C701DE">
      <w:pPr>
        <w:numPr>
          <w:ilvl w:val="1"/>
          <w:numId w:val="1"/>
        </w:numPr>
        <w:spacing w:before="120" w:after="120" w:line="276" w:lineRule="auto"/>
        <w:ind w:left="425" w:firstLine="0"/>
        <w:jc w:val="both"/>
        <w:rPr>
          <w:ins w:id="1176" w:author="Lucas Yasuyuki Koroku" w:date="2022-06-27T14:09:00Z"/>
          <w:rFonts w:cs="Arial"/>
          <w:szCs w:val="20"/>
          <w:lang w:eastAsia="en-US"/>
        </w:rPr>
        <w:pPrChange w:id="1177" w:author="Lucas Yasuyuki Koroku" w:date="2022-06-27T14:52:00Z">
          <w:pPr>
            <w:numPr>
              <w:ilvl w:val="1"/>
              <w:numId w:val="27"/>
            </w:numPr>
            <w:spacing w:before="120" w:after="120" w:line="276" w:lineRule="auto"/>
            <w:ind w:left="716" w:hanging="432"/>
            <w:jc w:val="both"/>
          </w:pPr>
        </w:pPrChange>
      </w:pPr>
      <w:ins w:id="1178" w:author="Lucas Yasuyuki Koroku" w:date="2022-06-27T14:09:00Z">
        <w:r w:rsidRPr="00FF5F02">
          <w:rPr>
            <w:rFonts w:cs="Arial"/>
            <w:szCs w:val="20"/>
            <w:lang w:eastAsia="en-US"/>
          </w:rPr>
          <w:t>Não haverá exigência de garantia contratual da execução</w:t>
        </w:r>
        <w:r w:rsidR="00A736B0">
          <w:rPr>
            <w:rFonts w:cs="Arial"/>
            <w:szCs w:val="20"/>
            <w:lang w:eastAsia="en-US"/>
          </w:rPr>
          <w:t xml:space="preserve">, considerando pagamento em parcela </w:t>
        </w:r>
      </w:ins>
      <w:ins w:id="1179" w:author="Lucas Yasuyuki Koroku" w:date="2022-06-27T17:38:00Z">
        <w:r w:rsidR="00A736B0">
          <w:rPr>
            <w:rFonts w:cs="Arial"/>
            <w:szCs w:val="20"/>
            <w:lang w:eastAsia="en-US"/>
          </w:rPr>
          <w:t>única para efetivação da cobertura securitária.</w:t>
        </w:r>
      </w:ins>
    </w:p>
    <w:p w14:paraId="54F8823A" w14:textId="1153A011" w:rsidR="00E84D9B" w:rsidRPr="008E58E0" w:rsidDel="00C701DE" w:rsidRDefault="00E84D9B">
      <w:pPr>
        <w:pStyle w:val="PargrafodaLista"/>
        <w:numPr>
          <w:ilvl w:val="0"/>
          <w:numId w:val="1"/>
        </w:numPr>
        <w:spacing w:before="120" w:after="120" w:line="276" w:lineRule="auto"/>
        <w:jc w:val="both"/>
        <w:rPr>
          <w:del w:id="1180" w:author="Lucas Yasuyuki Koroku" w:date="2022-06-27T14:09:00Z"/>
          <w:rFonts w:cs="Arial"/>
          <w:szCs w:val="20"/>
          <w:rPrChange w:id="1181" w:author="Lucas Yasuyuki Koroku" w:date="2022-06-27T14:45:00Z">
            <w:rPr>
              <w:del w:id="1182" w:author="Lucas Yasuyuki Koroku" w:date="2022-06-27T14:09:00Z"/>
              <w:rFonts w:cs="Arial"/>
              <w:i/>
              <w:color w:val="FF0000"/>
              <w:szCs w:val="20"/>
            </w:rPr>
          </w:rPrChange>
        </w:rPr>
        <w:pPrChange w:id="1183" w:author="Lucas Yasuyuki Koroku" w:date="2022-06-27T14:45:00Z">
          <w:pPr>
            <w:pStyle w:val="PargrafodaLista"/>
            <w:numPr>
              <w:ilvl w:val="1"/>
              <w:numId w:val="3"/>
            </w:numPr>
            <w:spacing w:before="120" w:after="120" w:line="276" w:lineRule="auto"/>
            <w:ind w:left="792" w:hanging="432"/>
            <w:jc w:val="both"/>
          </w:pPr>
        </w:pPrChange>
      </w:pPr>
      <w:del w:id="1184" w:author="Lucas Yasuyuki Koroku" w:date="2022-06-27T14:09:00Z">
        <w:r w:rsidRPr="008E58E0" w:rsidDel="00C701DE">
          <w:rPr>
            <w:rFonts w:cs="Arial"/>
            <w:szCs w:val="20"/>
            <w:rPrChange w:id="1185" w:author="Lucas Yasuyuki Koroku" w:date="2022-06-27T14:45:00Z">
              <w:rPr>
                <w:rFonts w:cs="Arial"/>
                <w:i/>
                <w:color w:val="FF0000"/>
                <w:szCs w:val="20"/>
              </w:rPr>
            </w:rPrChange>
          </w:rPr>
          <w:delText>Não haverá exigência de garantia contratual da execução, pelas razões abaixo justificadas:</w:delText>
        </w:r>
      </w:del>
    </w:p>
    <w:p w14:paraId="5CA8D59E" w14:textId="4A670373" w:rsidR="00E84D9B" w:rsidRPr="008E58E0" w:rsidDel="00C701DE" w:rsidRDefault="00B33566">
      <w:pPr>
        <w:pStyle w:val="PargrafodaLista"/>
        <w:numPr>
          <w:ilvl w:val="0"/>
          <w:numId w:val="1"/>
        </w:numPr>
        <w:spacing w:before="120" w:after="120" w:line="276" w:lineRule="auto"/>
        <w:jc w:val="both"/>
        <w:rPr>
          <w:del w:id="1186" w:author="Lucas Yasuyuki Koroku" w:date="2022-06-27T14:09:00Z"/>
          <w:rFonts w:cs="Arial"/>
          <w:szCs w:val="20"/>
          <w:rPrChange w:id="1187" w:author="Lucas Yasuyuki Koroku" w:date="2022-06-27T14:45:00Z">
            <w:rPr>
              <w:del w:id="1188" w:author="Lucas Yasuyuki Koroku" w:date="2022-06-27T14:09:00Z"/>
              <w:rFonts w:cs="Arial"/>
              <w:i/>
              <w:color w:val="FF0000"/>
              <w:szCs w:val="20"/>
            </w:rPr>
          </w:rPrChange>
        </w:rPr>
        <w:pPrChange w:id="1189" w:author="Lucas Yasuyuki Koroku" w:date="2022-06-27T14:45:00Z">
          <w:pPr>
            <w:pStyle w:val="PargrafodaLista"/>
            <w:spacing w:before="120" w:after="120" w:line="276" w:lineRule="auto"/>
            <w:ind w:left="1570"/>
            <w:jc w:val="both"/>
          </w:pPr>
        </w:pPrChange>
      </w:pPr>
      <w:del w:id="1190" w:author="Lucas Yasuyuki Koroku" w:date="2022-06-27T14:09:00Z">
        <w:r w:rsidRPr="008E58E0" w:rsidDel="00C701DE">
          <w:rPr>
            <w:rFonts w:cs="Arial"/>
            <w:szCs w:val="20"/>
            <w:rPrChange w:id="1191" w:author="Lucas Yasuyuki Koroku" w:date="2022-06-27T14:45:00Z">
              <w:rPr>
                <w:rFonts w:cs="Arial"/>
                <w:i/>
                <w:color w:val="FF0000"/>
                <w:szCs w:val="20"/>
              </w:rPr>
            </w:rPrChange>
          </w:rPr>
          <w:delText>.</w:delText>
        </w:r>
        <w:r w:rsidR="00E84D9B" w:rsidRPr="008E58E0" w:rsidDel="00C701DE">
          <w:rPr>
            <w:rFonts w:cs="Arial"/>
            <w:szCs w:val="20"/>
            <w:rPrChange w:id="1192" w:author="Lucas Yasuyuki Koroku" w:date="2022-06-27T14:45:00Z">
              <w:rPr>
                <w:rFonts w:cs="Arial"/>
                <w:i/>
                <w:color w:val="FF0000"/>
                <w:szCs w:val="20"/>
              </w:rPr>
            </w:rPrChange>
          </w:rPr>
          <w:delText>..</w:delText>
        </w:r>
      </w:del>
    </w:p>
    <w:p w14:paraId="35E46A6F" w14:textId="4F09723D" w:rsidR="00E84D9B" w:rsidRPr="00552315" w:rsidDel="00C701DE" w:rsidRDefault="00E84D9B">
      <w:pPr>
        <w:pStyle w:val="Citao"/>
        <w:numPr>
          <w:ilvl w:val="0"/>
          <w:numId w:val="1"/>
        </w:numPr>
        <w:spacing w:line="276" w:lineRule="auto"/>
        <w:rPr>
          <w:del w:id="1193" w:author="Lucas Yasuyuki Koroku" w:date="2022-06-27T14:09:00Z"/>
          <w:rFonts w:cs="Arial"/>
          <w:color w:val="auto"/>
          <w:szCs w:val="20"/>
        </w:rPr>
        <w:pPrChange w:id="1194" w:author="Lucas Yasuyuki Koroku" w:date="2022-06-27T14:45:00Z">
          <w:pPr>
            <w:pStyle w:val="Citao"/>
            <w:spacing w:line="276" w:lineRule="auto"/>
          </w:pPr>
        </w:pPrChange>
      </w:pPr>
      <w:del w:id="1195" w:author="Lucas Yasuyuki Koroku" w:date="2022-06-27T14:09:00Z">
        <w:r w:rsidRPr="008E58E0" w:rsidDel="00C701DE">
          <w:rPr>
            <w:rFonts w:cs="Arial"/>
            <w:b/>
            <w:i w:val="0"/>
            <w:iCs w:val="0"/>
            <w:szCs w:val="20"/>
          </w:rPr>
          <w:delText>Nota explicativa</w:delText>
        </w:r>
        <w:r w:rsidRPr="00552315" w:rsidDel="00C701DE">
          <w:rPr>
            <w:rFonts w:cs="Arial"/>
            <w:color w:val="auto"/>
            <w:szCs w:val="20"/>
          </w:rPr>
          <w:delText xml:space="preserve">: Fica a critério da Administração exigir, ou não, a garantia. </w:delText>
        </w:r>
        <w:r w:rsidRPr="00552315" w:rsidDel="00C701DE">
          <w:rPr>
            <w:rFonts w:cs="Arial"/>
            <w:color w:val="auto"/>
            <w:szCs w:val="20"/>
            <w:lang w:val="pt-BR"/>
          </w:rPr>
          <w:delText>Exigindo, deve utilizar os subitens abaixo. Não exigindo, deve utilizar o subitem acima, bem como justificar as razões para essa decisão, considerando os estudos preliminares e a análise de riscos feita para a contratação</w:delText>
        </w:r>
        <w:r w:rsidRPr="00552315" w:rsidDel="00C701DE">
          <w:rPr>
            <w:rFonts w:cs="Arial"/>
            <w:color w:val="auto"/>
            <w:szCs w:val="20"/>
          </w:rPr>
          <w:delText xml:space="preserve">. </w:delText>
        </w:r>
      </w:del>
    </w:p>
    <w:p w14:paraId="16D3F95F" w14:textId="0CEF51C2" w:rsidR="00E84D9B" w:rsidRPr="00552315" w:rsidDel="00C701DE" w:rsidRDefault="00E84D9B">
      <w:pPr>
        <w:pStyle w:val="Citao"/>
        <w:numPr>
          <w:ilvl w:val="0"/>
          <w:numId w:val="1"/>
        </w:numPr>
        <w:spacing w:line="276" w:lineRule="auto"/>
        <w:rPr>
          <w:del w:id="1196" w:author="Lucas Yasuyuki Koroku" w:date="2022-06-27T14:09:00Z"/>
          <w:rFonts w:cs="Arial"/>
          <w:color w:val="auto"/>
          <w:szCs w:val="20"/>
        </w:rPr>
        <w:pPrChange w:id="1197" w:author="Lucas Yasuyuki Koroku" w:date="2022-06-27T14:45:00Z">
          <w:pPr>
            <w:pStyle w:val="Citao"/>
            <w:spacing w:line="276" w:lineRule="auto"/>
          </w:pPr>
        </w:pPrChange>
      </w:pPr>
      <w:del w:id="1198" w:author="Lucas Yasuyuki Koroku" w:date="2022-06-27T14:09:00Z">
        <w:r w:rsidRPr="00552315" w:rsidDel="00C701DE">
          <w:rPr>
            <w:rFonts w:cs="Arial"/>
            <w:color w:val="auto"/>
            <w:szCs w:val="20"/>
          </w:rPr>
          <w:delText xml:space="preserve">Entretanto, a garantia é obrigatória para os contratos que envolvam a execução de serviços continuados com dedicação exclusiva de mão de obra, nos termos do art. </w:delText>
        </w:r>
        <w:r w:rsidRPr="00552315" w:rsidDel="00C701DE">
          <w:rPr>
            <w:rFonts w:cs="Arial"/>
            <w:color w:val="auto"/>
            <w:szCs w:val="20"/>
            <w:lang w:val="pt-BR"/>
          </w:rPr>
          <w:delText>7</w:delText>
        </w:r>
        <w:r w:rsidRPr="00552315" w:rsidDel="00C701DE">
          <w:rPr>
            <w:rFonts w:cs="Arial"/>
            <w:color w:val="auto"/>
            <w:szCs w:val="20"/>
          </w:rPr>
          <w:delText>º,</w:delText>
        </w:r>
        <w:r w:rsidRPr="00552315" w:rsidDel="00C701DE">
          <w:rPr>
            <w:rFonts w:cs="Arial"/>
            <w:color w:val="auto"/>
            <w:szCs w:val="20"/>
            <w:lang w:val="pt-BR"/>
          </w:rPr>
          <w:delText xml:space="preserve"> VI</w:delText>
        </w:r>
        <w:r w:rsidRPr="00552315" w:rsidDel="00C701DE">
          <w:rPr>
            <w:rFonts w:cs="Arial"/>
            <w:color w:val="auto"/>
            <w:szCs w:val="20"/>
          </w:rPr>
          <w:delText xml:space="preserve"> </w:delText>
        </w:r>
        <w:r w:rsidRPr="00552315" w:rsidDel="00C701DE">
          <w:rPr>
            <w:rFonts w:cs="Arial"/>
            <w:color w:val="auto"/>
            <w:szCs w:val="20"/>
            <w:lang w:val="pt-BR"/>
          </w:rPr>
          <w:delText>do Decreto nº 9.507, de 2018</w:delText>
        </w:r>
        <w:r w:rsidRPr="00552315" w:rsidDel="00C701DE">
          <w:rPr>
            <w:rFonts w:cs="Arial"/>
            <w:color w:val="auto"/>
            <w:szCs w:val="20"/>
          </w:rPr>
          <w:delText>, e do item 3 do Anexo VII-F da Instrução Normativa SEGES/MP n.º 05/2017.</w:delText>
        </w:r>
      </w:del>
    </w:p>
    <w:p w14:paraId="26A7A4DA" w14:textId="709A9FF8" w:rsidR="00E84D9B" w:rsidRPr="008E58E0" w:rsidDel="00C701DE" w:rsidRDefault="00E84D9B">
      <w:pPr>
        <w:numPr>
          <w:ilvl w:val="0"/>
          <w:numId w:val="1"/>
        </w:numPr>
        <w:spacing w:before="120" w:after="120" w:line="276" w:lineRule="auto"/>
        <w:jc w:val="both"/>
        <w:rPr>
          <w:del w:id="1199" w:author="Lucas Yasuyuki Koroku" w:date="2022-06-27T14:09:00Z"/>
          <w:rFonts w:cs="Arial"/>
          <w:b/>
          <w:szCs w:val="20"/>
          <w:rPrChange w:id="1200" w:author="Lucas Yasuyuki Koroku" w:date="2022-06-27T14:45:00Z">
            <w:rPr>
              <w:del w:id="1201" w:author="Lucas Yasuyuki Koroku" w:date="2022-06-27T14:09:00Z"/>
              <w:rFonts w:cs="Arial"/>
              <w:b/>
              <w:i/>
              <w:color w:val="FF0000"/>
              <w:szCs w:val="20"/>
            </w:rPr>
          </w:rPrChange>
        </w:rPr>
        <w:pPrChange w:id="1202" w:author="Lucas Yasuyuki Koroku" w:date="2022-06-27T14:45:00Z">
          <w:pPr>
            <w:spacing w:before="120" w:after="120" w:line="276" w:lineRule="auto"/>
            <w:jc w:val="both"/>
          </w:pPr>
        </w:pPrChange>
      </w:pPr>
      <w:del w:id="1203" w:author="Lucas Yasuyuki Koroku" w:date="2022-06-27T14:09:00Z">
        <w:r w:rsidRPr="008E58E0" w:rsidDel="00C701DE">
          <w:rPr>
            <w:rFonts w:cs="Arial"/>
            <w:b/>
            <w:szCs w:val="20"/>
            <w:rPrChange w:id="1204" w:author="Lucas Yasuyuki Koroku" w:date="2022-06-27T14:45:00Z">
              <w:rPr>
                <w:rFonts w:cs="Arial"/>
                <w:b/>
                <w:i/>
                <w:color w:val="FF0000"/>
                <w:szCs w:val="20"/>
                <w:u w:val="single"/>
              </w:rPr>
            </w:rPrChange>
          </w:rPr>
          <w:delText>OU</w:delText>
        </w:r>
      </w:del>
    </w:p>
    <w:p w14:paraId="45B98389" w14:textId="76F7D311" w:rsidR="00F2241A" w:rsidRPr="008E58E0" w:rsidDel="00C701DE" w:rsidRDefault="00F2241A">
      <w:pPr>
        <w:pStyle w:val="PargrafodaLista"/>
        <w:numPr>
          <w:ilvl w:val="0"/>
          <w:numId w:val="1"/>
        </w:numPr>
        <w:spacing w:before="120" w:after="120" w:line="276" w:lineRule="auto"/>
        <w:contextualSpacing w:val="0"/>
        <w:jc w:val="both"/>
        <w:rPr>
          <w:del w:id="1205" w:author="Lucas Yasuyuki Koroku" w:date="2022-06-27T14:09:00Z"/>
          <w:rFonts w:cs="Arial"/>
          <w:szCs w:val="20"/>
          <w:rPrChange w:id="1206" w:author="Lucas Yasuyuki Koroku" w:date="2022-06-27T14:45:00Z">
            <w:rPr>
              <w:del w:id="1207" w:author="Lucas Yasuyuki Koroku" w:date="2022-06-27T14:09:00Z"/>
              <w:rFonts w:cs="Arial"/>
              <w:i/>
              <w:vanish/>
              <w:color w:val="FF0000"/>
              <w:szCs w:val="20"/>
            </w:rPr>
          </w:rPrChange>
        </w:rPr>
        <w:pPrChange w:id="1208" w:author="Lucas Yasuyuki Koroku" w:date="2022-06-27T14:45:00Z">
          <w:pPr>
            <w:pStyle w:val="PargrafodaLista"/>
            <w:numPr>
              <w:numId w:val="8"/>
            </w:numPr>
            <w:spacing w:before="120" w:after="120" w:line="276" w:lineRule="auto"/>
            <w:ind w:left="360" w:hanging="360"/>
            <w:contextualSpacing w:val="0"/>
            <w:jc w:val="both"/>
          </w:pPr>
        </w:pPrChange>
      </w:pPr>
    </w:p>
    <w:p w14:paraId="59ECE2A8" w14:textId="1C693B9F" w:rsidR="00F2241A" w:rsidRPr="008E58E0" w:rsidDel="00C701DE" w:rsidRDefault="00F2241A">
      <w:pPr>
        <w:pStyle w:val="PargrafodaLista"/>
        <w:numPr>
          <w:ilvl w:val="0"/>
          <w:numId w:val="1"/>
        </w:numPr>
        <w:spacing w:before="120" w:after="120" w:line="276" w:lineRule="auto"/>
        <w:contextualSpacing w:val="0"/>
        <w:jc w:val="both"/>
        <w:rPr>
          <w:del w:id="1209" w:author="Lucas Yasuyuki Koroku" w:date="2022-06-27T14:09:00Z"/>
          <w:rFonts w:cs="Arial"/>
          <w:szCs w:val="20"/>
          <w:rPrChange w:id="1210" w:author="Lucas Yasuyuki Koroku" w:date="2022-06-27T14:45:00Z">
            <w:rPr>
              <w:del w:id="1211" w:author="Lucas Yasuyuki Koroku" w:date="2022-06-27T14:09:00Z"/>
              <w:rFonts w:cs="Arial"/>
              <w:i/>
              <w:vanish/>
              <w:color w:val="FF0000"/>
              <w:szCs w:val="20"/>
            </w:rPr>
          </w:rPrChange>
        </w:rPr>
        <w:pPrChange w:id="1212" w:author="Lucas Yasuyuki Koroku" w:date="2022-06-27T14:45:00Z">
          <w:pPr>
            <w:pStyle w:val="PargrafodaLista"/>
            <w:numPr>
              <w:numId w:val="8"/>
            </w:numPr>
            <w:spacing w:before="120" w:after="120" w:line="276" w:lineRule="auto"/>
            <w:ind w:left="360" w:hanging="360"/>
            <w:contextualSpacing w:val="0"/>
            <w:jc w:val="both"/>
          </w:pPr>
        </w:pPrChange>
      </w:pPr>
    </w:p>
    <w:p w14:paraId="39CDD045" w14:textId="0C2113C3" w:rsidR="00F2241A" w:rsidRPr="008E58E0" w:rsidDel="00C701DE" w:rsidRDefault="00F2241A">
      <w:pPr>
        <w:pStyle w:val="PargrafodaLista"/>
        <w:numPr>
          <w:ilvl w:val="0"/>
          <w:numId w:val="1"/>
        </w:numPr>
        <w:spacing w:before="120" w:after="120" w:line="276" w:lineRule="auto"/>
        <w:contextualSpacing w:val="0"/>
        <w:jc w:val="both"/>
        <w:rPr>
          <w:del w:id="1213" w:author="Lucas Yasuyuki Koroku" w:date="2022-06-27T14:09:00Z"/>
          <w:rFonts w:cs="Arial"/>
          <w:szCs w:val="20"/>
          <w:rPrChange w:id="1214" w:author="Lucas Yasuyuki Koroku" w:date="2022-06-27T14:45:00Z">
            <w:rPr>
              <w:del w:id="1215" w:author="Lucas Yasuyuki Koroku" w:date="2022-06-27T14:09:00Z"/>
              <w:rFonts w:cs="Arial"/>
              <w:i/>
              <w:vanish/>
              <w:color w:val="FF0000"/>
              <w:szCs w:val="20"/>
            </w:rPr>
          </w:rPrChange>
        </w:rPr>
        <w:pPrChange w:id="1216" w:author="Lucas Yasuyuki Koroku" w:date="2022-06-27T14:45:00Z">
          <w:pPr>
            <w:pStyle w:val="PargrafodaLista"/>
            <w:numPr>
              <w:numId w:val="8"/>
            </w:numPr>
            <w:spacing w:before="120" w:after="120" w:line="276" w:lineRule="auto"/>
            <w:ind w:left="360" w:hanging="360"/>
            <w:contextualSpacing w:val="0"/>
            <w:jc w:val="both"/>
          </w:pPr>
        </w:pPrChange>
      </w:pPr>
    </w:p>
    <w:p w14:paraId="63AAF076" w14:textId="02D41A82" w:rsidR="00E84D9B" w:rsidRPr="008E58E0" w:rsidDel="00C701DE" w:rsidRDefault="00370B7B">
      <w:pPr>
        <w:pStyle w:val="PargrafodaLista"/>
        <w:numPr>
          <w:ilvl w:val="0"/>
          <w:numId w:val="1"/>
        </w:numPr>
        <w:spacing w:before="120" w:after="120" w:line="276" w:lineRule="auto"/>
        <w:contextualSpacing w:val="0"/>
        <w:jc w:val="both"/>
        <w:rPr>
          <w:del w:id="1217" w:author="Lucas Yasuyuki Koroku" w:date="2022-06-27T14:09:00Z"/>
          <w:rFonts w:cs="Arial"/>
          <w:szCs w:val="20"/>
          <w:rPrChange w:id="1218" w:author="Lucas Yasuyuki Koroku" w:date="2022-06-27T14:45:00Z">
            <w:rPr>
              <w:del w:id="1219" w:author="Lucas Yasuyuki Koroku" w:date="2022-06-27T14:09:00Z"/>
              <w:rFonts w:cs="Arial"/>
              <w:i/>
              <w:color w:val="FF0000"/>
              <w:szCs w:val="20"/>
            </w:rPr>
          </w:rPrChange>
        </w:rPr>
        <w:pPrChange w:id="1220" w:author="Lucas Yasuyuki Koroku" w:date="2022-06-27T14:45:00Z">
          <w:pPr>
            <w:pStyle w:val="PargrafodaLista"/>
            <w:numPr>
              <w:ilvl w:val="1"/>
              <w:numId w:val="8"/>
            </w:numPr>
            <w:spacing w:before="120" w:after="120" w:line="276" w:lineRule="auto"/>
            <w:ind w:left="785" w:hanging="360"/>
            <w:contextualSpacing w:val="0"/>
            <w:jc w:val="both"/>
          </w:pPr>
        </w:pPrChange>
      </w:pPr>
      <w:del w:id="1221" w:author="Lucas Yasuyuki Koroku" w:date="2022-06-27T14:09:00Z">
        <w:r w:rsidRPr="008E58E0" w:rsidDel="00C701DE">
          <w:rPr>
            <w:rFonts w:cs="Arial"/>
            <w:szCs w:val="20"/>
            <w:rPrChange w:id="1222" w:author="Lucas Yasuyuki Koroku" w:date="2022-06-27T14:45:00Z">
              <w:rPr>
                <w:rFonts w:cs="Arial"/>
                <w:i/>
                <w:color w:val="FF0000"/>
                <w:szCs w:val="20"/>
              </w:rPr>
            </w:rPrChange>
          </w:rPr>
          <w:delText>A Contratada apresentará, no prazo máximo de 10 (dez) dias úteis, prorrogáveis por igual período, a critério do Contratante, contado da assinatura do contrato, comprovante de prestação de garantia, podendo optar por caução em dinheiro ou títulos da dívida pública, seguro-garantia ou fiança bancária, em valor correspondente a 5 % (cinco por cento) do valor total do contrato, com validade durante a execução do contrato e 90 (noventa) dias após término da vigência contratual, devendo ser renovada a cada prorrogação</w:delText>
        </w:r>
        <w:r w:rsidR="00E84D9B" w:rsidRPr="008E58E0" w:rsidDel="00C701DE">
          <w:rPr>
            <w:rFonts w:eastAsiaTheme="majorEastAsia" w:cs="Arial"/>
            <w:szCs w:val="20"/>
            <w:rPrChange w:id="1223" w:author="Lucas Yasuyuki Koroku" w:date="2022-06-27T14:45:00Z">
              <w:rPr>
                <w:rFonts w:eastAsia="Calibri" w:cs="Arial"/>
                <w:i/>
                <w:color w:val="FF0000"/>
                <w:szCs w:val="20"/>
                <w:lang w:eastAsia="en-US"/>
              </w:rPr>
            </w:rPrChange>
          </w:rPr>
          <w:delText xml:space="preserve">. </w:delText>
        </w:r>
      </w:del>
    </w:p>
    <w:p w14:paraId="2FD7C1D9" w14:textId="74E22E7B" w:rsidR="00E84D9B" w:rsidRPr="008E58E0" w:rsidDel="00C701DE" w:rsidRDefault="00E84D9B">
      <w:pPr>
        <w:numPr>
          <w:ilvl w:val="0"/>
          <w:numId w:val="1"/>
        </w:numPr>
        <w:tabs>
          <w:tab w:val="left" w:pos="1440"/>
        </w:tabs>
        <w:autoSpaceDE w:val="0"/>
        <w:snapToGrid w:val="0"/>
        <w:spacing w:before="120" w:after="120" w:line="276" w:lineRule="auto"/>
        <w:jc w:val="both"/>
        <w:rPr>
          <w:del w:id="1224" w:author="Lucas Yasuyuki Koroku" w:date="2022-06-27T14:09:00Z"/>
          <w:rFonts w:cs="Arial"/>
          <w:szCs w:val="20"/>
          <w:rPrChange w:id="1225" w:author="Lucas Yasuyuki Koroku" w:date="2022-06-27T14:45:00Z">
            <w:rPr>
              <w:del w:id="1226" w:author="Lucas Yasuyuki Koroku" w:date="2022-06-27T14:09:00Z"/>
              <w:rFonts w:cs="Arial"/>
              <w:bCs/>
              <w:i/>
              <w:iCs/>
              <w:color w:val="FF0000"/>
              <w:szCs w:val="20"/>
            </w:rPr>
          </w:rPrChange>
        </w:rPr>
        <w:pPrChange w:id="1227" w:author="Lucas Yasuyuki Koroku" w:date="2022-06-27T14:45:00Z">
          <w:pPr>
            <w:numPr>
              <w:ilvl w:val="2"/>
              <w:numId w:val="8"/>
            </w:numPr>
            <w:tabs>
              <w:tab w:val="left" w:pos="1440"/>
            </w:tabs>
            <w:autoSpaceDE w:val="0"/>
            <w:snapToGrid w:val="0"/>
            <w:spacing w:before="120" w:after="120" w:line="276" w:lineRule="auto"/>
            <w:ind w:left="1134" w:hanging="720"/>
            <w:jc w:val="both"/>
          </w:pPr>
        </w:pPrChange>
      </w:pPr>
      <w:del w:id="1228" w:author="Lucas Yasuyuki Koroku" w:date="2022-06-27T14:09:00Z">
        <w:r w:rsidRPr="008E58E0" w:rsidDel="00C701DE">
          <w:rPr>
            <w:rFonts w:cs="Arial"/>
            <w:szCs w:val="20"/>
            <w:rPrChange w:id="1229" w:author="Lucas Yasuyuki Koroku" w:date="2022-06-27T14:45:00Z">
              <w:rPr>
                <w:rFonts w:cs="Arial"/>
                <w:bCs/>
                <w:i/>
                <w:iCs/>
                <w:color w:val="FF0000"/>
                <w:szCs w:val="20"/>
              </w:rPr>
            </w:rPrChange>
          </w:rPr>
          <w:delText xml:space="preserve">A inobservância do prazo fixado para apresentação da garantia acarretará a aplicação de multa de 0,07% (sete centésimos por cento) do valor total do contrato por dia de atraso, até o máximo de 2% (dois por cento). </w:delText>
        </w:r>
      </w:del>
    </w:p>
    <w:p w14:paraId="033479A7" w14:textId="3299B44D" w:rsidR="00E84D9B" w:rsidRPr="008E58E0" w:rsidDel="00C701DE" w:rsidRDefault="00E84D9B">
      <w:pPr>
        <w:numPr>
          <w:ilvl w:val="0"/>
          <w:numId w:val="1"/>
        </w:numPr>
        <w:tabs>
          <w:tab w:val="left" w:pos="1440"/>
        </w:tabs>
        <w:autoSpaceDE w:val="0"/>
        <w:snapToGrid w:val="0"/>
        <w:spacing w:before="120" w:after="120" w:line="276" w:lineRule="auto"/>
        <w:jc w:val="both"/>
        <w:rPr>
          <w:del w:id="1230" w:author="Lucas Yasuyuki Koroku" w:date="2022-06-27T14:09:00Z"/>
          <w:rFonts w:cs="Arial"/>
          <w:szCs w:val="20"/>
          <w:rPrChange w:id="1231" w:author="Lucas Yasuyuki Koroku" w:date="2022-06-27T14:45:00Z">
            <w:rPr>
              <w:del w:id="1232" w:author="Lucas Yasuyuki Koroku" w:date="2022-06-27T14:09:00Z"/>
              <w:rFonts w:cs="Arial"/>
              <w:bCs/>
              <w:i/>
              <w:iCs/>
              <w:color w:val="FF0000"/>
              <w:szCs w:val="20"/>
            </w:rPr>
          </w:rPrChange>
        </w:rPr>
        <w:pPrChange w:id="1233" w:author="Lucas Yasuyuki Koroku" w:date="2022-06-27T14:45:00Z">
          <w:pPr>
            <w:numPr>
              <w:ilvl w:val="2"/>
              <w:numId w:val="8"/>
            </w:numPr>
            <w:tabs>
              <w:tab w:val="left" w:pos="1440"/>
            </w:tabs>
            <w:autoSpaceDE w:val="0"/>
            <w:snapToGrid w:val="0"/>
            <w:spacing w:before="120" w:after="120" w:line="276" w:lineRule="auto"/>
            <w:ind w:left="1134" w:hanging="720"/>
            <w:jc w:val="both"/>
          </w:pPr>
        </w:pPrChange>
      </w:pPr>
      <w:del w:id="1234" w:author="Lucas Yasuyuki Koroku" w:date="2022-06-27T14:09:00Z">
        <w:r w:rsidRPr="008E58E0" w:rsidDel="00C701DE">
          <w:rPr>
            <w:rFonts w:cs="Arial"/>
            <w:szCs w:val="20"/>
            <w:rPrChange w:id="1235" w:author="Lucas Yasuyuki Koroku" w:date="2022-06-27T14:45:00Z">
              <w:rPr>
                <w:rFonts w:cs="Arial"/>
                <w:bCs/>
                <w:i/>
                <w:iCs/>
                <w:color w:val="FF0000"/>
                <w:szCs w:val="20"/>
              </w:rPr>
            </w:rPrChange>
          </w:rPr>
          <w:delText xml:space="preserve">O atraso superior a 25 (vinte e cinco) dias autoriza a Administração a promover a rescisão do contrato por descumprimento ou cumprimento irregular de suas cláusulas, conforme dispõem os incisos I e II do art. 78 da Lei n. 8.666 de 1993. </w:delText>
        </w:r>
      </w:del>
    </w:p>
    <w:p w14:paraId="0C89A77E" w14:textId="79E05EBA" w:rsidR="00E84D9B" w:rsidRPr="008E58E0" w:rsidDel="00C701DE" w:rsidRDefault="00E84D9B">
      <w:pPr>
        <w:pStyle w:val="Citao"/>
        <w:numPr>
          <w:ilvl w:val="0"/>
          <w:numId w:val="1"/>
        </w:numPr>
        <w:pBdr>
          <w:left w:val="single" w:sz="4" w:space="3" w:color="1F497D"/>
          <w:bottom w:val="single" w:sz="4" w:space="0" w:color="1F497D"/>
        </w:pBdr>
        <w:spacing w:line="276" w:lineRule="auto"/>
        <w:rPr>
          <w:del w:id="1236" w:author="Lucas Yasuyuki Koroku" w:date="2022-06-27T14:09:00Z"/>
          <w:rFonts w:cs="Arial"/>
          <w:color w:val="auto"/>
          <w:szCs w:val="20"/>
          <w:rPrChange w:id="1237" w:author="Lucas Yasuyuki Koroku" w:date="2022-06-27T14:45:00Z">
            <w:rPr>
              <w:del w:id="1238" w:author="Lucas Yasuyuki Koroku" w:date="2022-06-27T14:09:00Z"/>
              <w:rFonts w:cs="Arial"/>
              <w:color w:val="FF0000"/>
              <w:szCs w:val="20"/>
            </w:rPr>
          </w:rPrChange>
        </w:rPr>
        <w:pPrChange w:id="1239" w:author="Lucas Yasuyuki Koroku" w:date="2022-06-27T14:45:00Z">
          <w:pPr>
            <w:pStyle w:val="Citao"/>
            <w:pBdr>
              <w:left w:val="single" w:sz="4" w:space="3" w:color="1F497D"/>
              <w:bottom w:val="single" w:sz="4" w:space="0" w:color="1F497D"/>
            </w:pBdr>
            <w:spacing w:line="276" w:lineRule="auto"/>
          </w:pPr>
        </w:pPrChange>
      </w:pPr>
      <w:del w:id="1240" w:author="Lucas Yasuyuki Koroku" w:date="2022-06-27T14:09:00Z">
        <w:r w:rsidRPr="008E58E0" w:rsidDel="00C701DE">
          <w:rPr>
            <w:rFonts w:cs="Arial"/>
            <w:b/>
            <w:i w:val="0"/>
            <w:iCs w:val="0"/>
            <w:szCs w:val="20"/>
          </w:rPr>
          <w:delText>Nota Explicativa</w:delText>
        </w:r>
        <w:r w:rsidRPr="00552315" w:rsidDel="00C701DE">
          <w:rPr>
            <w:rFonts w:cs="Arial"/>
            <w:color w:val="auto"/>
            <w:szCs w:val="20"/>
          </w:rPr>
          <w:delText xml:space="preserve">: O art. </w:delText>
        </w:r>
        <w:r w:rsidRPr="00552315" w:rsidDel="00C701DE">
          <w:rPr>
            <w:rFonts w:cs="Arial"/>
            <w:color w:val="auto"/>
            <w:szCs w:val="20"/>
            <w:lang w:val="pt-BR"/>
          </w:rPr>
          <w:delText>8</w:delText>
        </w:r>
        <w:r w:rsidRPr="00552315" w:rsidDel="00C701DE">
          <w:rPr>
            <w:rFonts w:cs="Arial"/>
            <w:color w:val="auto"/>
            <w:szCs w:val="20"/>
          </w:rPr>
          <w:delText>º,</w:delText>
        </w:r>
        <w:r w:rsidRPr="00552315" w:rsidDel="00C701DE">
          <w:rPr>
            <w:rFonts w:cs="Arial"/>
            <w:color w:val="auto"/>
            <w:szCs w:val="20"/>
            <w:lang w:val="pt-BR"/>
          </w:rPr>
          <w:delText xml:space="preserve"> VI do Decreto nº 9.507, de 2018</w:delText>
        </w:r>
        <w:r w:rsidRPr="00552315" w:rsidDel="00C701DE">
          <w:rPr>
            <w:rFonts w:cs="Arial"/>
            <w:color w:val="auto"/>
            <w:szCs w:val="20"/>
          </w:rPr>
          <w:delText xml:space="preserve"> exige a prestação de garantia, inclusive para pagamento de obrigações de natureza trabalhista, previdenciária e para com o FGTS, em valor correspondente a cinco por cento do valor </w:delText>
        </w:r>
        <w:r w:rsidR="00F2241A" w:rsidDel="00C701DE">
          <w:rPr>
            <w:rFonts w:cs="Arial"/>
            <w:color w:val="auto"/>
            <w:szCs w:val="20"/>
            <w:lang w:val="pt-BR"/>
          </w:rPr>
          <w:delText>contratual</w:delText>
        </w:r>
        <w:r w:rsidRPr="00552315" w:rsidDel="00C701DE">
          <w:rPr>
            <w:rFonts w:cs="Arial"/>
            <w:color w:val="auto"/>
            <w:szCs w:val="20"/>
          </w:rPr>
          <w:delText>, com prazo de validade de até noventa dias após o encerramento do contrato</w:delText>
        </w:r>
        <w:r w:rsidRPr="00552315" w:rsidDel="00C701DE">
          <w:rPr>
            <w:rFonts w:cs="Arial"/>
            <w:color w:val="auto"/>
            <w:szCs w:val="20"/>
            <w:lang w:val="pt-BR"/>
          </w:rPr>
          <w:delText>.</w:delText>
        </w:r>
      </w:del>
    </w:p>
    <w:p w14:paraId="17EB3B75" w14:textId="2F9F0420" w:rsidR="00E84D9B" w:rsidRPr="008E58E0" w:rsidDel="00C701DE" w:rsidRDefault="00E84D9B">
      <w:pPr>
        <w:numPr>
          <w:ilvl w:val="0"/>
          <w:numId w:val="1"/>
        </w:numPr>
        <w:spacing w:before="120" w:after="120" w:line="276" w:lineRule="auto"/>
        <w:jc w:val="both"/>
        <w:rPr>
          <w:del w:id="1241" w:author="Lucas Yasuyuki Koroku" w:date="2022-06-27T14:09:00Z"/>
          <w:rFonts w:cs="Arial"/>
          <w:szCs w:val="20"/>
          <w:rPrChange w:id="1242" w:author="Lucas Yasuyuki Koroku" w:date="2022-06-27T14:45:00Z">
            <w:rPr>
              <w:del w:id="1243" w:author="Lucas Yasuyuki Koroku" w:date="2022-06-27T14:09:00Z"/>
              <w:rFonts w:cs="Arial"/>
              <w:bCs/>
              <w:i/>
              <w:iCs/>
              <w:color w:val="FF0000"/>
              <w:szCs w:val="20"/>
            </w:rPr>
          </w:rPrChange>
        </w:rPr>
        <w:pPrChange w:id="1244" w:author="Lucas Yasuyuki Koroku" w:date="2022-06-27T14:45:00Z">
          <w:pPr>
            <w:numPr>
              <w:ilvl w:val="1"/>
              <w:numId w:val="8"/>
            </w:numPr>
            <w:spacing w:before="120" w:after="120" w:line="276" w:lineRule="auto"/>
            <w:ind w:left="425" w:hanging="360"/>
            <w:jc w:val="both"/>
          </w:pPr>
        </w:pPrChange>
      </w:pPr>
      <w:del w:id="1245" w:author="Lucas Yasuyuki Koroku" w:date="2022-06-27T14:09:00Z">
        <w:r w:rsidRPr="008E58E0" w:rsidDel="00C701DE">
          <w:rPr>
            <w:rFonts w:cs="Arial"/>
            <w:szCs w:val="20"/>
            <w:rPrChange w:id="1246" w:author="Lucas Yasuyuki Koroku" w:date="2022-06-27T14:45:00Z">
              <w:rPr>
                <w:rFonts w:cs="Arial"/>
                <w:bCs/>
                <w:i/>
                <w:iCs/>
                <w:color w:val="FF0000"/>
                <w:szCs w:val="20"/>
              </w:rPr>
            </w:rPrChange>
          </w:rPr>
          <w:delText xml:space="preserve">A garantia assegurará, qualquer que seja a modalidade escolhida, o pagamento de: </w:delText>
        </w:r>
      </w:del>
    </w:p>
    <w:p w14:paraId="3654B133" w14:textId="53A3099C" w:rsidR="00E84D9B" w:rsidRPr="008E58E0" w:rsidDel="00C701DE" w:rsidRDefault="00E84D9B">
      <w:pPr>
        <w:numPr>
          <w:ilvl w:val="0"/>
          <w:numId w:val="1"/>
        </w:numPr>
        <w:tabs>
          <w:tab w:val="left" w:pos="1440"/>
        </w:tabs>
        <w:autoSpaceDE w:val="0"/>
        <w:snapToGrid w:val="0"/>
        <w:spacing w:before="120" w:after="120" w:line="276" w:lineRule="auto"/>
        <w:jc w:val="both"/>
        <w:rPr>
          <w:del w:id="1247" w:author="Lucas Yasuyuki Koroku" w:date="2022-06-27T14:09:00Z"/>
          <w:rFonts w:cs="Arial"/>
          <w:szCs w:val="20"/>
          <w:rPrChange w:id="1248" w:author="Lucas Yasuyuki Koroku" w:date="2022-06-27T14:45:00Z">
            <w:rPr>
              <w:del w:id="1249" w:author="Lucas Yasuyuki Koroku" w:date="2022-06-27T14:09:00Z"/>
              <w:rFonts w:cs="Arial"/>
              <w:bCs/>
              <w:i/>
              <w:iCs/>
              <w:color w:val="FF0000"/>
              <w:szCs w:val="20"/>
            </w:rPr>
          </w:rPrChange>
        </w:rPr>
        <w:pPrChange w:id="1250" w:author="Lucas Yasuyuki Koroku" w:date="2022-06-27T14:45:00Z">
          <w:pPr>
            <w:numPr>
              <w:ilvl w:val="2"/>
              <w:numId w:val="8"/>
            </w:numPr>
            <w:tabs>
              <w:tab w:val="left" w:pos="1440"/>
            </w:tabs>
            <w:autoSpaceDE w:val="0"/>
            <w:snapToGrid w:val="0"/>
            <w:spacing w:before="120" w:after="120" w:line="276" w:lineRule="auto"/>
            <w:ind w:left="1134" w:hanging="720"/>
            <w:jc w:val="both"/>
          </w:pPr>
        </w:pPrChange>
      </w:pPr>
      <w:del w:id="1251" w:author="Lucas Yasuyuki Koroku" w:date="2022-06-27T14:09:00Z">
        <w:r w:rsidRPr="008E58E0" w:rsidDel="00C701DE">
          <w:rPr>
            <w:rFonts w:cs="Arial"/>
            <w:szCs w:val="20"/>
            <w:rPrChange w:id="1252" w:author="Lucas Yasuyuki Koroku" w:date="2022-06-27T14:45:00Z">
              <w:rPr>
                <w:rFonts w:cs="Arial"/>
                <w:bCs/>
                <w:i/>
                <w:iCs/>
                <w:color w:val="FF0000"/>
                <w:szCs w:val="20"/>
              </w:rPr>
            </w:rPrChange>
          </w:rPr>
          <w:delText xml:space="preserve">prejuízos advindos do não cumprimento do objeto do contrato e do não adimplemento das demais obrigações nele previstas; </w:delText>
        </w:r>
      </w:del>
    </w:p>
    <w:p w14:paraId="6A1EC61F" w14:textId="30B48DE7" w:rsidR="00E84D9B" w:rsidRPr="008E58E0" w:rsidDel="00C701DE" w:rsidRDefault="00E84D9B">
      <w:pPr>
        <w:numPr>
          <w:ilvl w:val="0"/>
          <w:numId w:val="1"/>
        </w:numPr>
        <w:tabs>
          <w:tab w:val="left" w:pos="1440"/>
        </w:tabs>
        <w:autoSpaceDE w:val="0"/>
        <w:snapToGrid w:val="0"/>
        <w:spacing w:before="120" w:after="120" w:line="276" w:lineRule="auto"/>
        <w:jc w:val="both"/>
        <w:rPr>
          <w:del w:id="1253" w:author="Lucas Yasuyuki Koroku" w:date="2022-06-27T14:09:00Z"/>
          <w:rFonts w:cs="Arial"/>
          <w:szCs w:val="20"/>
          <w:rPrChange w:id="1254" w:author="Lucas Yasuyuki Koroku" w:date="2022-06-27T14:45:00Z">
            <w:rPr>
              <w:del w:id="1255" w:author="Lucas Yasuyuki Koroku" w:date="2022-06-27T14:09:00Z"/>
              <w:rFonts w:cs="Arial"/>
              <w:bCs/>
              <w:i/>
              <w:iCs/>
              <w:color w:val="FF0000"/>
              <w:szCs w:val="20"/>
            </w:rPr>
          </w:rPrChange>
        </w:rPr>
        <w:pPrChange w:id="1256" w:author="Lucas Yasuyuki Koroku" w:date="2022-06-27T14:45:00Z">
          <w:pPr>
            <w:numPr>
              <w:ilvl w:val="2"/>
              <w:numId w:val="8"/>
            </w:numPr>
            <w:tabs>
              <w:tab w:val="left" w:pos="1440"/>
            </w:tabs>
            <w:autoSpaceDE w:val="0"/>
            <w:snapToGrid w:val="0"/>
            <w:spacing w:before="120" w:after="120" w:line="276" w:lineRule="auto"/>
            <w:ind w:left="1134" w:hanging="720"/>
            <w:jc w:val="both"/>
          </w:pPr>
        </w:pPrChange>
      </w:pPr>
      <w:del w:id="1257" w:author="Lucas Yasuyuki Koroku" w:date="2022-06-27T14:09:00Z">
        <w:r w:rsidRPr="008E58E0" w:rsidDel="00C701DE">
          <w:rPr>
            <w:rFonts w:cs="Arial"/>
            <w:szCs w:val="20"/>
            <w:rPrChange w:id="1258" w:author="Lucas Yasuyuki Koroku" w:date="2022-06-27T14:45:00Z">
              <w:rPr>
                <w:rFonts w:cs="Arial"/>
                <w:bCs/>
                <w:i/>
                <w:iCs/>
                <w:color w:val="FF0000"/>
                <w:szCs w:val="20"/>
              </w:rPr>
            </w:rPrChange>
          </w:rPr>
          <w:delText>prejuízos diretos causados à Administração decorrentes de culpa ou dolo durante a execução do contrato;</w:delText>
        </w:r>
      </w:del>
    </w:p>
    <w:p w14:paraId="39A36FE0" w14:textId="19B49470" w:rsidR="00E84D9B" w:rsidRPr="008E58E0" w:rsidDel="00C701DE" w:rsidRDefault="00E84D9B">
      <w:pPr>
        <w:numPr>
          <w:ilvl w:val="0"/>
          <w:numId w:val="1"/>
        </w:numPr>
        <w:tabs>
          <w:tab w:val="left" w:pos="1440"/>
        </w:tabs>
        <w:autoSpaceDE w:val="0"/>
        <w:snapToGrid w:val="0"/>
        <w:spacing w:before="120" w:after="120" w:line="276" w:lineRule="auto"/>
        <w:jc w:val="both"/>
        <w:rPr>
          <w:del w:id="1259" w:author="Lucas Yasuyuki Koroku" w:date="2022-06-27T14:09:00Z"/>
          <w:rFonts w:cs="Arial"/>
          <w:szCs w:val="20"/>
          <w:rPrChange w:id="1260" w:author="Lucas Yasuyuki Koroku" w:date="2022-06-27T14:45:00Z">
            <w:rPr>
              <w:del w:id="1261" w:author="Lucas Yasuyuki Koroku" w:date="2022-06-27T14:09:00Z"/>
              <w:rFonts w:cs="Arial"/>
              <w:bCs/>
              <w:i/>
              <w:iCs/>
              <w:color w:val="FF0000"/>
              <w:szCs w:val="20"/>
            </w:rPr>
          </w:rPrChange>
        </w:rPr>
        <w:pPrChange w:id="1262" w:author="Lucas Yasuyuki Koroku" w:date="2022-06-27T14:45:00Z">
          <w:pPr>
            <w:numPr>
              <w:ilvl w:val="2"/>
              <w:numId w:val="8"/>
            </w:numPr>
            <w:tabs>
              <w:tab w:val="left" w:pos="1440"/>
            </w:tabs>
            <w:autoSpaceDE w:val="0"/>
            <w:snapToGrid w:val="0"/>
            <w:spacing w:before="120" w:after="120" w:line="276" w:lineRule="auto"/>
            <w:ind w:left="1134" w:hanging="720"/>
            <w:jc w:val="both"/>
          </w:pPr>
        </w:pPrChange>
      </w:pPr>
      <w:del w:id="1263" w:author="Lucas Yasuyuki Koroku" w:date="2022-06-27T14:09:00Z">
        <w:r w:rsidRPr="008E58E0" w:rsidDel="00C701DE">
          <w:rPr>
            <w:rFonts w:cs="Arial"/>
            <w:szCs w:val="20"/>
            <w:rPrChange w:id="1264" w:author="Lucas Yasuyuki Koroku" w:date="2022-06-27T14:45:00Z">
              <w:rPr>
                <w:rFonts w:cs="Arial"/>
                <w:bCs/>
                <w:i/>
                <w:iCs/>
                <w:color w:val="FF0000"/>
                <w:szCs w:val="20"/>
              </w:rPr>
            </w:rPrChange>
          </w:rPr>
          <w:delText xml:space="preserve">multas moratórias e punitivas aplicadas pela Administração à contratada; e  </w:delText>
        </w:r>
      </w:del>
    </w:p>
    <w:p w14:paraId="4E07AB55" w14:textId="41F83486" w:rsidR="00E84D9B" w:rsidRPr="008E58E0" w:rsidDel="00C701DE" w:rsidRDefault="00E84D9B">
      <w:pPr>
        <w:numPr>
          <w:ilvl w:val="0"/>
          <w:numId w:val="1"/>
        </w:numPr>
        <w:tabs>
          <w:tab w:val="left" w:pos="1440"/>
        </w:tabs>
        <w:autoSpaceDE w:val="0"/>
        <w:snapToGrid w:val="0"/>
        <w:spacing w:before="120" w:after="120" w:line="276" w:lineRule="auto"/>
        <w:jc w:val="both"/>
        <w:rPr>
          <w:del w:id="1265" w:author="Lucas Yasuyuki Koroku" w:date="2022-06-27T14:09:00Z"/>
          <w:rFonts w:cs="Arial"/>
          <w:szCs w:val="20"/>
          <w:rPrChange w:id="1266" w:author="Lucas Yasuyuki Koroku" w:date="2022-06-27T14:45:00Z">
            <w:rPr>
              <w:del w:id="1267" w:author="Lucas Yasuyuki Koroku" w:date="2022-06-27T14:09:00Z"/>
              <w:rFonts w:cs="Arial"/>
              <w:bCs/>
              <w:i/>
              <w:iCs/>
              <w:color w:val="FF0000"/>
              <w:szCs w:val="20"/>
            </w:rPr>
          </w:rPrChange>
        </w:rPr>
        <w:pPrChange w:id="1268" w:author="Lucas Yasuyuki Koroku" w:date="2022-06-27T14:45:00Z">
          <w:pPr>
            <w:numPr>
              <w:ilvl w:val="2"/>
              <w:numId w:val="8"/>
            </w:numPr>
            <w:tabs>
              <w:tab w:val="left" w:pos="1440"/>
            </w:tabs>
            <w:autoSpaceDE w:val="0"/>
            <w:snapToGrid w:val="0"/>
            <w:spacing w:before="120" w:after="120" w:line="276" w:lineRule="auto"/>
            <w:ind w:left="1134" w:hanging="720"/>
            <w:jc w:val="both"/>
          </w:pPr>
        </w:pPrChange>
      </w:pPr>
      <w:del w:id="1269" w:author="Lucas Yasuyuki Koroku" w:date="2022-06-27T14:09:00Z">
        <w:r w:rsidRPr="008E58E0" w:rsidDel="00C701DE">
          <w:rPr>
            <w:rFonts w:cs="Arial"/>
            <w:szCs w:val="20"/>
            <w:rPrChange w:id="1270" w:author="Lucas Yasuyuki Koroku" w:date="2022-06-27T14:45:00Z">
              <w:rPr>
                <w:rFonts w:cs="Arial"/>
                <w:bCs/>
                <w:i/>
                <w:iCs/>
                <w:color w:val="FF0000"/>
                <w:szCs w:val="20"/>
              </w:rPr>
            </w:rPrChange>
          </w:rPr>
          <w:delText>obrigações trabalhistas e previdenciárias de qualquer natureza e para com o FGTS, não adimplidas pela contratada, quando couber.</w:delText>
        </w:r>
      </w:del>
    </w:p>
    <w:p w14:paraId="1744B63F" w14:textId="6A03D2BE" w:rsidR="00E84D9B" w:rsidRPr="008E58E0" w:rsidDel="00C701DE" w:rsidRDefault="00E84D9B">
      <w:pPr>
        <w:numPr>
          <w:ilvl w:val="0"/>
          <w:numId w:val="1"/>
        </w:numPr>
        <w:spacing w:before="120" w:after="120" w:line="276" w:lineRule="auto"/>
        <w:jc w:val="both"/>
        <w:rPr>
          <w:del w:id="1271" w:author="Lucas Yasuyuki Koroku" w:date="2022-06-27T14:09:00Z"/>
          <w:rFonts w:cs="Arial"/>
          <w:szCs w:val="20"/>
          <w:rPrChange w:id="1272" w:author="Lucas Yasuyuki Koroku" w:date="2022-06-27T14:45:00Z">
            <w:rPr>
              <w:del w:id="1273" w:author="Lucas Yasuyuki Koroku" w:date="2022-06-27T14:09:00Z"/>
              <w:rFonts w:cs="Arial"/>
              <w:i/>
              <w:color w:val="FF0000"/>
              <w:szCs w:val="20"/>
            </w:rPr>
          </w:rPrChange>
        </w:rPr>
        <w:pPrChange w:id="1274" w:author="Lucas Yasuyuki Koroku" w:date="2022-06-27T14:45:00Z">
          <w:pPr>
            <w:numPr>
              <w:ilvl w:val="1"/>
              <w:numId w:val="8"/>
            </w:numPr>
            <w:spacing w:before="120" w:after="120" w:line="276" w:lineRule="auto"/>
            <w:ind w:left="425" w:hanging="360"/>
            <w:jc w:val="both"/>
          </w:pPr>
        </w:pPrChange>
      </w:pPr>
      <w:del w:id="1275" w:author="Lucas Yasuyuki Koroku" w:date="2022-06-27T14:09:00Z">
        <w:r w:rsidRPr="008E58E0" w:rsidDel="00C701DE">
          <w:rPr>
            <w:rFonts w:cs="Arial"/>
            <w:szCs w:val="20"/>
            <w:rPrChange w:id="1276" w:author="Lucas Yasuyuki Koroku" w:date="2022-06-27T14:45:00Z">
              <w:rPr>
                <w:rFonts w:cs="Arial"/>
                <w:i/>
                <w:color w:val="FF0000"/>
                <w:szCs w:val="20"/>
              </w:rPr>
            </w:rPrChange>
          </w:rPr>
          <w:delText>A modalidade seguro-garantia somente será aceita se contemplar todos os eventos indicados no item anterior, observada a legislação que rege a matéria.</w:delText>
        </w:r>
      </w:del>
    </w:p>
    <w:p w14:paraId="4210449C" w14:textId="5A4F45F8" w:rsidR="00E84D9B" w:rsidRPr="008E58E0" w:rsidDel="00C701DE" w:rsidRDefault="00E84D9B">
      <w:pPr>
        <w:numPr>
          <w:ilvl w:val="0"/>
          <w:numId w:val="1"/>
        </w:numPr>
        <w:spacing w:before="120" w:after="120" w:line="276" w:lineRule="auto"/>
        <w:jc w:val="both"/>
        <w:rPr>
          <w:del w:id="1277" w:author="Lucas Yasuyuki Koroku" w:date="2022-06-27T14:09:00Z"/>
          <w:rFonts w:cs="Arial"/>
          <w:szCs w:val="20"/>
          <w:rPrChange w:id="1278" w:author="Lucas Yasuyuki Koroku" w:date="2022-06-27T14:45:00Z">
            <w:rPr>
              <w:del w:id="1279" w:author="Lucas Yasuyuki Koroku" w:date="2022-06-27T14:09:00Z"/>
              <w:rFonts w:cs="Arial"/>
              <w:i/>
              <w:color w:val="FF0000"/>
              <w:szCs w:val="20"/>
            </w:rPr>
          </w:rPrChange>
        </w:rPr>
        <w:pPrChange w:id="1280" w:author="Lucas Yasuyuki Koroku" w:date="2022-06-27T14:45:00Z">
          <w:pPr>
            <w:numPr>
              <w:ilvl w:val="1"/>
              <w:numId w:val="8"/>
            </w:numPr>
            <w:spacing w:before="120" w:after="120" w:line="276" w:lineRule="auto"/>
            <w:ind w:left="425" w:hanging="360"/>
            <w:jc w:val="both"/>
          </w:pPr>
        </w:pPrChange>
      </w:pPr>
      <w:del w:id="1281" w:author="Lucas Yasuyuki Koroku" w:date="2022-06-27T14:09:00Z">
        <w:r w:rsidRPr="008E58E0" w:rsidDel="00C701DE">
          <w:rPr>
            <w:rFonts w:cs="Arial"/>
            <w:szCs w:val="20"/>
            <w:rPrChange w:id="1282" w:author="Lucas Yasuyuki Koroku" w:date="2022-06-27T14:45:00Z">
              <w:rPr>
                <w:rFonts w:cs="Arial"/>
                <w:i/>
                <w:color w:val="FF0000"/>
                <w:szCs w:val="20"/>
              </w:rPr>
            </w:rPrChange>
          </w:rPr>
          <w:delText>A garantia em dinheiro deverá ser efetuada em favor da Contratante, em conta específica na Caixa Econômica Federal, com correção monetária.</w:delText>
        </w:r>
      </w:del>
    </w:p>
    <w:p w14:paraId="0524F795" w14:textId="6D95E7B2" w:rsidR="00E84D9B" w:rsidRPr="008E58E0" w:rsidDel="00C701DE" w:rsidRDefault="00E84D9B">
      <w:pPr>
        <w:numPr>
          <w:ilvl w:val="0"/>
          <w:numId w:val="1"/>
        </w:numPr>
        <w:spacing w:before="120" w:after="120" w:line="276" w:lineRule="auto"/>
        <w:jc w:val="both"/>
        <w:rPr>
          <w:del w:id="1283" w:author="Lucas Yasuyuki Koroku" w:date="2022-06-27T14:09:00Z"/>
          <w:rFonts w:cs="Arial"/>
          <w:szCs w:val="20"/>
          <w:rPrChange w:id="1284" w:author="Lucas Yasuyuki Koroku" w:date="2022-06-27T14:45:00Z">
            <w:rPr>
              <w:del w:id="1285" w:author="Lucas Yasuyuki Koroku" w:date="2022-06-27T14:09:00Z"/>
              <w:rFonts w:cs="Arial"/>
              <w:bCs/>
              <w:i/>
              <w:iCs/>
              <w:color w:val="FF0000"/>
              <w:szCs w:val="20"/>
            </w:rPr>
          </w:rPrChange>
        </w:rPr>
        <w:pPrChange w:id="1286" w:author="Lucas Yasuyuki Koroku" w:date="2022-06-27T14:45:00Z">
          <w:pPr>
            <w:numPr>
              <w:ilvl w:val="1"/>
              <w:numId w:val="8"/>
            </w:numPr>
            <w:spacing w:before="120" w:after="120" w:line="276" w:lineRule="auto"/>
            <w:ind w:left="425" w:hanging="360"/>
            <w:jc w:val="both"/>
          </w:pPr>
        </w:pPrChange>
      </w:pPr>
      <w:del w:id="1287" w:author="Lucas Yasuyuki Koroku" w:date="2022-06-27T14:09:00Z">
        <w:r w:rsidRPr="008E58E0" w:rsidDel="00C701DE">
          <w:rPr>
            <w:rFonts w:cs="Arial"/>
            <w:szCs w:val="20"/>
            <w:rPrChange w:id="1288" w:author="Lucas Yasuyuki Koroku" w:date="2022-06-27T14:45:00Z">
              <w:rPr>
                <w:rFonts w:cs="Arial"/>
                <w:bCs/>
                <w:i/>
                <w:iCs/>
                <w:color w:val="FF0000"/>
                <w:szCs w:val="20"/>
              </w:rPr>
            </w:rPrChange>
          </w:rPr>
          <w:delTex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delText>
        </w:r>
        <w:r w:rsidR="00B17904" w:rsidRPr="008E58E0" w:rsidDel="00C701DE">
          <w:rPr>
            <w:rFonts w:cs="Arial"/>
            <w:szCs w:val="20"/>
            <w:rPrChange w:id="1289" w:author="Lucas Yasuyuki Koroku" w:date="2022-06-27T14:45:00Z">
              <w:rPr>
                <w:rFonts w:cs="Arial"/>
                <w:bCs/>
                <w:i/>
                <w:iCs/>
                <w:color w:val="FF0000"/>
                <w:szCs w:val="20"/>
              </w:rPr>
            </w:rPrChange>
          </w:rPr>
          <w:delText>Economia</w:delText>
        </w:r>
        <w:r w:rsidRPr="008E58E0" w:rsidDel="00C701DE">
          <w:rPr>
            <w:rFonts w:cs="Arial"/>
            <w:szCs w:val="20"/>
            <w:rPrChange w:id="1290" w:author="Lucas Yasuyuki Koroku" w:date="2022-06-27T14:45:00Z">
              <w:rPr>
                <w:rFonts w:cs="Arial"/>
                <w:bCs/>
                <w:i/>
                <w:iCs/>
                <w:color w:val="FF0000"/>
                <w:szCs w:val="20"/>
              </w:rPr>
            </w:rPrChange>
          </w:rPr>
          <w:delText>.</w:delText>
        </w:r>
      </w:del>
    </w:p>
    <w:p w14:paraId="763AB99C" w14:textId="68661389" w:rsidR="00E84D9B" w:rsidRPr="008E58E0" w:rsidDel="00C701DE" w:rsidRDefault="00E84D9B">
      <w:pPr>
        <w:numPr>
          <w:ilvl w:val="0"/>
          <w:numId w:val="1"/>
        </w:numPr>
        <w:spacing w:before="120" w:after="120" w:line="276" w:lineRule="auto"/>
        <w:jc w:val="both"/>
        <w:rPr>
          <w:del w:id="1291" w:author="Lucas Yasuyuki Koroku" w:date="2022-06-27T14:09:00Z"/>
          <w:rFonts w:cs="Arial"/>
          <w:szCs w:val="20"/>
          <w:rPrChange w:id="1292" w:author="Lucas Yasuyuki Koroku" w:date="2022-06-27T14:45:00Z">
            <w:rPr>
              <w:del w:id="1293" w:author="Lucas Yasuyuki Koroku" w:date="2022-06-27T14:09:00Z"/>
              <w:rFonts w:cs="Arial"/>
              <w:bCs/>
              <w:i/>
              <w:iCs/>
              <w:color w:val="FF0000"/>
              <w:szCs w:val="20"/>
            </w:rPr>
          </w:rPrChange>
        </w:rPr>
        <w:pPrChange w:id="1294" w:author="Lucas Yasuyuki Koroku" w:date="2022-06-27T14:45:00Z">
          <w:pPr>
            <w:numPr>
              <w:ilvl w:val="1"/>
              <w:numId w:val="8"/>
            </w:numPr>
            <w:spacing w:before="120" w:after="120" w:line="276" w:lineRule="auto"/>
            <w:ind w:left="425" w:hanging="360"/>
            <w:jc w:val="both"/>
          </w:pPr>
        </w:pPrChange>
      </w:pPr>
      <w:del w:id="1295" w:author="Lucas Yasuyuki Koroku" w:date="2022-06-27T14:09:00Z">
        <w:r w:rsidRPr="008E58E0" w:rsidDel="00C701DE">
          <w:rPr>
            <w:rFonts w:cs="Arial"/>
            <w:szCs w:val="20"/>
            <w:rPrChange w:id="1296" w:author="Lucas Yasuyuki Koroku" w:date="2022-06-27T14:45:00Z">
              <w:rPr>
                <w:rFonts w:cs="Arial"/>
                <w:bCs/>
                <w:i/>
                <w:iCs/>
                <w:color w:val="FF0000"/>
                <w:szCs w:val="20"/>
              </w:rPr>
            </w:rPrChange>
          </w:rPr>
          <w:delText>No caso de garantia na modalidade de fiança bancária, deverá constar expressa renúncia do fiador aos benefícios do artigo 827 do Código Civil.</w:delText>
        </w:r>
      </w:del>
    </w:p>
    <w:p w14:paraId="45EF9580" w14:textId="55DED3BA" w:rsidR="00E84D9B" w:rsidRPr="008E58E0" w:rsidDel="00C701DE" w:rsidRDefault="00E84D9B">
      <w:pPr>
        <w:numPr>
          <w:ilvl w:val="0"/>
          <w:numId w:val="1"/>
        </w:numPr>
        <w:spacing w:before="120" w:after="120" w:line="276" w:lineRule="auto"/>
        <w:jc w:val="both"/>
        <w:rPr>
          <w:del w:id="1297" w:author="Lucas Yasuyuki Koroku" w:date="2022-06-27T14:09:00Z"/>
          <w:rFonts w:cs="Arial"/>
          <w:szCs w:val="20"/>
          <w:rPrChange w:id="1298" w:author="Lucas Yasuyuki Koroku" w:date="2022-06-27T14:45:00Z">
            <w:rPr>
              <w:del w:id="1299" w:author="Lucas Yasuyuki Koroku" w:date="2022-06-27T14:09:00Z"/>
              <w:rFonts w:cs="Arial"/>
              <w:bCs/>
              <w:i/>
              <w:iCs/>
              <w:color w:val="FF0000"/>
              <w:szCs w:val="20"/>
            </w:rPr>
          </w:rPrChange>
        </w:rPr>
        <w:pPrChange w:id="1300" w:author="Lucas Yasuyuki Koroku" w:date="2022-06-27T14:45:00Z">
          <w:pPr>
            <w:numPr>
              <w:ilvl w:val="1"/>
              <w:numId w:val="8"/>
            </w:numPr>
            <w:spacing w:before="120" w:after="120" w:line="276" w:lineRule="auto"/>
            <w:ind w:left="425" w:hanging="360"/>
            <w:jc w:val="both"/>
          </w:pPr>
        </w:pPrChange>
      </w:pPr>
      <w:del w:id="1301" w:author="Lucas Yasuyuki Koroku" w:date="2022-06-27T14:09:00Z">
        <w:r w:rsidRPr="008E58E0" w:rsidDel="00C701DE">
          <w:rPr>
            <w:rFonts w:cs="Arial"/>
            <w:szCs w:val="20"/>
            <w:rPrChange w:id="1302" w:author="Lucas Yasuyuki Koroku" w:date="2022-06-27T14:45:00Z">
              <w:rPr>
                <w:rFonts w:cs="Arial"/>
                <w:i/>
                <w:color w:val="FF0000"/>
                <w:szCs w:val="20"/>
                <w:lang w:eastAsia="en-US"/>
              </w:rPr>
            </w:rPrChange>
          </w:rPr>
          <w:delText xml:space="preserve">No caso de alteração do valor do contrato, ou prorrogação de sua vigência, a garantia deverá ser ajustada à nova situação ou renovada, seguindo os mesmos parâmetros utilizados quando da contratação. </w:delText>
        </w:r>
      </w:del>
    </w:p>
    <w:p w14:paraId="134724D9" w14:textId="6112570E" w:rsidR="00E84D9B" w:rsidRPr="008E58E0" w:rsidDel="00C701DE" w:rsidRDefault="00E84D9B">
      <w:pPr>
        <w:numPr>
          <w:ilvl w:val="0"/>
          <w:numId w:val="1"/>
        </w:numPr>
        <w:spacing w:before="120" w:after="120" w:line="276" w:lineRule="auto"/>
        <w:jc w:val="both"/>
        <w:rPr>
          <w:del w:id="1303" w:author="Lucas Yasuyuki Koroku" w:date="2022-06-27T14:09:00Z"/>
          <w:rFonts w:cs="Arial"/>
          <w:szCs w:val="20"/>
          <w:rPrChange w:id="1304" w:author="Lucas Yasuyuki Koroku" w:date="2022-06-27T14:45:00Z">
            <w:rPr>
              <w:del w:id="1305" w:author="Lucas Yasuyuki Koroku" w:date="2022-06-27T14:09:00Z"/>
              <w:rFonts w:cs="Arial"/>
              <w:bCs/>
              <w:i/>
              <w:iCs/>
              <w:color w:val="FF0000"/>
              <w:szCs w:val="20"/>
            </w:rPr>
          </w:rPrChange>
        </w:rPr>
        <w:pPrChange w:id="1306" w:author="Lucas Yasuyuki Koroku" w:date="2022-06-27T14:45:00Z">
          <w:pPr>
            <w:numPr>
              <w:ilvl w:val="1"/>
              <w:numId w:val="8"/>
            </w:numPr>
            <w:spacing w:before="120" w:after="120" w:line="276" w:lineRule="auto"/>
            <w:ind w:left="425" w:hanging="360"/>
            <w:jc w:val="both"/>
          </w:pPr>
        </w:pPrChange>
      </w:pPr>
      <w:del w:id="1307" w:author="Lucas Yasuyuki Koroku" w:date="2022-06-27T14:09:00Z">
        <w:r w:rsidRPr="008E58E0" w:rsidDel="00C701DE">
          <w:rPr>
            <w:rFonts w:cs="Arial"/>
            <w:szCs w:val="20"/>
            <w:rPrChange w:id="1308" w:author="Lucas Yasuyuki Koroku" w:date="2022-06-27T14:45:00Z">
              <w:rPr>
                <w:rFonts w:cs="Arial"/>
                <w:bCs/>
                <w:i/>
                <w:iCs/>
                <w:color w:val="FF0000"/>
                <w:szCs w:val="20"/>
              </w:rPr>
            </w:rPrChange>
          </w:rPr>
          <w:delText>Se o valor da garantia for utilizado total ou parcialmente em pagamento de qualquer obrigação, a Contratada obriga-se a fazer a respectiva reposição no prazo máximo de .......... (......) dias úteis, contados da data em que for notificada.</w:delText>
        </w:r>
      </w:del>
    </w:p>
    <w:p w14:paraId="2B5D480A" w14:textId="17A29113" w:rsidR="00E84D9B" w:rsidRPr="008E58E0" w:rsidDel="00C701DE" w:rsidRDefault="00E84D9B">
      <w:pPr>
        <w:numPr>
          <w:ilvl w:val="0"/>
          <w:numId w:val="1"/>
        </w:numPr>
        <w:spacing w:before="120" w:after="120" w:line="276" w:lineRule="auto"/>
        <w:jc w:val="both"/>
        <w:rPr>
          <w:del w:id="1309" w:author="Lucas Yasuyuki Koroku" w:date="2022-06-27T14:09:00Z"/>
          <w:rFonts w:cs="Arial"/>
          <w:szCs w:val="20"/>
          <w:rPrChange w:id="1310" w:author="Lucas Yasuyuki Koroku" w:date="2022-06-27T14:45:00Z">
            <w:rPr>
              <w:del w:id="1311" w:author="Lucas Yasuyuki Koroku" w:date="2022-06-27T14:09:00Z"/>
              <w:rFonts w:cs="Arial"/>
              <w:bCs/>
              <w:i/>
              <w:iCs/>
              <w:color w:val="FF0000"/>
              <w:szCs w:val="20"/>
            </w:rPr>
          </w:rPrChange>
        </w:rPr>
        <w:pPrChange w:id="1312" w:author="Lucas Yasuyuki Koroku" w:date="2022-06-27T14:45:00Z">
          <w:pPr>
            <w:numPr>
              <w:ilvl w:val="1"/>
              <w:numId w:val="8"/>
            </w:numPr>
            <w:spacing w:before="120" w:after="120" w:line="276" w:lineRule="auto"/>
            <w:ind w:left="425" w:hanging="360"/>
            <w:jc w:val="both"/>
          </w:pPr>
        </w:pPrChange>
      </w:pPr>
      <w:del w:id="1313" w:author="Lucas Yasuyuki Koroku" w:date="2022-06-27T14:09:00Z">
        <w:r w:rsidRPr="008E58E0" w:rsidDel="00C701DE">
          <w:rPr>
            <w:rFonts w:cs="Arial"/>
            <w:szCs w:val="20"/>
            <w:rPrChange w:id="1314" w:author="Lucas Yasuyuki Koroku" w:date="2022-06-27T14:45:00Z">
              <w:rPr>
                <w:rFonts w:cs="Arial"/>
                <w:bCs/>
                <w:i/>
                <w:iCs/>
                <w:color w:val="FF0000"/>
                <w:szCs w:val="20"/>
              </w:rPr>
            </w:rPrChange>
          </w:rPr>
          <w:delText>A Contratante executará a garantia na forma prevista na legislação que rege a matéria.</w:delText>
        </w:r>
      </w:del>
    </w:p>
    <w:p w14:paraId="34A16BBE" w14:textId="6C1751BE" w:rsidR="00E84D9B" w:rsidRPr="00552315" w:rsidDel="00C701DE" w:rsidRDefault="00E84D9B">
      <w:pPr>
        <w:pStyle w:val="Citao"/>
        <w:numPr>
          <w:ilvl w:val="0"/>
          <w:numId w:val="1"/>
        </w:numPr>
        <w:pBdr>
          <w:left w:val="single" w:sz="4" w:space="3" w:color="1F497D"/>
          <w:bottom w:val="single" w:sz="4" w:space="0" w:color="1F497D"/>
        </w:pBdr>
        <w:spacing w:line="276" w:lineRule="auto"/>
        <w:rPr>
          <w:del w:id="1315" w:author="Lucas Yasuyuki Koroku" w:date="2022-06-27T14:09:00Z"/>
          <w:rFonts w:cs="Arial"/>
          <w:color w:val="auto"/>
          <w:szCs w:val="20"/>
        </w:rPr>
        <w:pPrChange w:id="1316" w:author="Lucas Yasuyuki Koroku" w:date="2022-06-27T14:45:00Z">
          <w:pPr>
            <w:pStyle w:val="Citao"/>
            <w:pBdr>
              <w:left w:val="single" w:sz="4" w:space="3" w:color="1F497D"/>
              <w:bottom w:val="single" w:sz="4" w:space="0" w:color="1F497D"/>
            </w:pBdr>
            <w:spacing w:line="276" w:lineRule="auto"/>
          </w:pPr>
        </w:pPrChange>
      </w:pPr>
      <w:del w:id="1317" w:author="Lucas Yasuyuki Koroku" w:date="2022-06-27T14:09:00Z">
        <w:r w:rsidRPr="008E58E0" w:rsidDel="00C701DE">
          <w:rPr>
            <w:rFonts w:cs="Arial"/>
            <w:b/>
            <w:i w:val="0"/>
            <w:iCs w:val="0"/>
            <w:szCs w:val="20"/>
          </w:rPr>
          <w:delText>Nota explicativa:</w:delText>
        </w:r>
        <w:r w:rsidRPr="00552315" w:rsidDel="00C701DE">
          <w:rPr>
            <w:rFonts w:cs="Arial"/>
            <w:color w:val="auto"/>
            <w:szCs w:val="20"/>
          </w:rPr>
          <w:delText xml:space="preserve"> Caso haja necessidade de acionamento da garantia, recomenda-se promover a notificação da contratada e da seguradora ou da entidade bancária dentro do prazo de vigência da garantia, sem prejuízo da cobrança dentro do prazo prescricional.</w:delText>
        </w:r>
      </w:del>
    </w:p>
    <w:p w14:paraId="2FAF3622" w14:textId="578EDABF" w:rsidR="00E84D9B" w:rsidRPr="008E58E0" w:rsidDel="00C701DE" w:rsidRDefault="00E84D9B">
      <w:pPr>
        <w:numPr>
          <w:ilvl w:val="0"/>
          <w:numId w:val="1"/>
        </w:numPr>
        <w:spacing w:before="120" w:after="120" w:line="276" w:lineRule="auto"/>
        <w:jc w:val="both"/>
        <w:rPr>
          <w:del w:id="1318" w:author="Lucas Yasuyuki Koroku" w:date="2022-06-27T14:09:00Z"/>
          <w:rFonts w:cs="Arial"/>
          <w:szCs w:val="20"/>
          <w:rPrChange w:id="1319" w:author="Lucas Yasuyuki Koroku" w:date="2022-06-27T14:45:00Z">
            <w:rPr>
              <w:del w:id="1320" w:author="Lucas Yasuyuki Koroku" w:date="2022-06-27T14:09:00Z"/>
              <w:rFonts w:cs="Arial"/>
              <w:bCs/>
              <w:i/>
              <w:iCs/>
              <w:color w:val="FF0000"/>
              <w:szCs w:val="20"/>
            </w:rPr>
          </w:rPrChange>
        </w:rPr>
        <w:pPrChange w:id="1321" w:author="Lucas Yasuyuki Koroku" w:date="2022-06-27T14:45:00Z">
          <w:pPr>
            <w:numPr>
              <w:ilvl w:val="1"/>
              <w:numId w:val="8"/>
            </w:numPr>
            <w:spacing w:before="120" w:after="120" w:line="276" w:lineRule="auto"/>
            <w:ind w:left="425" w:hanging="360"/>
            <w:jc w:val="both"/>
          </w:pPr>
        </w:pPrChange>
      </w:pPr>
      <w:del w:id="1322" w:author="Lucas Yasuyuki Koroku" w:date="2022-06-27T14:09:00Z">
        <w:r w:rsidRPr="008E58E0" w:rsidDel="00C701DE">
          <w:rPr>
            <w:rFonts w:cs="Arial"/>
            <w:szCs w:val="20"/>
            <w:rPrChange w:id="1323" w:author="Lucas Yasuyuki Koroku" w:date="2022-06-27T14:45:00Z">
              <w:rPr>
                <w:rFonts w:cs="Arial"/>
                <w:bCs/>
                <w:i/>
                <w:iCs/>
                <w:color w:val="FF0000"/>
                <w:szCs w:val="20"/>
              </w:rPr>
            </w:rPrChange>
          </w:rPr>
          <w:delText>Será considerada extinta a garantia:</w:delText>
        </w:r>
        <w:r w:rsidRPr="008E58E0" w:rsidDel="00C701DE">
          <w:rPr>
            <w:rFonts w:cs="Arial"/>
            <w:szCs w:val="20"/>
            <w:rPrChange w:id="1324" w:author="Lucas Yasuyuki Koroku" w:date="2022-06-27T14:45:00Z">
              <w:rPr>
                <w:rFonts w:cs="Arial"/>
                <w:i/>
                <w:color w:val="FF0000"/>
                <w:szCs w:val="20"/>
              </w:rPr>
            </w:rPrChange>
          </w:rPr>
          <w:delText xml:space="preserve"> </w:delText>
        </w:r>
      </w:del>
    </w:p>
    <w:p w14:paraId="6FBC9595" w14:textId="7FF5022F" w:rsidR="00E84D9B" w:rsidRPr="008E58E0" w:rsidDel="00C701DE" w:rsidRDefault="00E84D9B">
      <w:pPr>
        <w:numPr>
          <w:ilvl w:val="0"/>
          <w:numId w:val="1"/>
        </w:numPr>
        <w:tabs>
          <w:tab w:val="left" w:pos="1440"/>
        </w:tabs>
        <w:autoSpaceDE w:val="0"/>
        <w:snapToGrid w:val="0"/>
        <w:spacing w:before="120" w:after="120" w:line="276" w:lineRule="auto"/>
        <w:jc w:val="both"/>
        <w:rPr>
          <w:del w:id="1325" w:author="Lucas Yasuyuki Koroku" w:date="2022-06-27T14:09:00Z"/>
          <w:rFonts w:cs="Arial"/>
          <w:szCs w:val="20"/>
          <w:rPrChange w:id="1326" w:author="Lucas Yasuyuki Koroku" w:date="2022-06-27T14:45:00Z">
            <w:rPr>
              <w:del w:id="1327" w:author="Lucas Yasuyuki Koroku" w:date="2022-06-27T14:09:00Z"/>
              <w:rFonts w:cs="Arial"/>
              <w:bCs/>
              <w:i/>
              <w:iCs/>
              <w:color w:val="FF0000"/>
              <w:szCs w:val="20"/>
            </w:rPr>
          </w:rPrChange>
        </w:rPr>
        <w:pPrChange w:id="1328" w:author="Lucas Yasuyuki Koroku" w:date="2022-06-27T14:45:00Z">
          <w:pPr>
            <w:numPr>
              <w:ilvl w:val="2"/>
              <w:numId w:val="8"/>
            </w:numPr>
            <w:tabs>
              <w:tab w:val="left" w:pos="1440"/>
            </w:tabs>
            <w:autoSpaceDE w:val="0"/>
            <w:snapToGrid w:val="0"/>
            <w:spacing w:before="120" w:after="120" w:line="276" w:lineRule="auto"/>
            <w:ind w:left="1134" w:hanging="720"/>
            <w:jc w:val="both"/>
          </w:pPr>
        </w:pPrChange>
      </w:pPr>
      <w:del w:id="1329" w:author="Lucas Yasuyuki Koroku" w:date="2022-06-27T14:09:00Z">
        <w:r w:rsidRPr="008E58E0" w:rsidDel="00C701DE">
          <w:rPr>
            <w:rFonts w:cs="Arial"/>
            <w:szCs w:val="20"/>
            <w:rPrChange w:id="1330" w:author="Lucas Yasuyuki Koroku" w:date="2022-06-27T14:45:00Z">
              <w:rPr>
                <w:rFonts w:cs="Arial"/>
                <w:bCs/>
                <w:i/>
                <w:iCs/>
                <w:color w:val="FF0000"/>
                <w:szCs w:val="20"/>
              </w:rPr>
            </w:rPrChange>
          </w:rPr>
          <w:delTex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delText>
        </w:r>
      </w:del>
    </w:p>
    <w:p w14:paraId="30C3702A" w14:textId="670820A1" w:rsidR="00E84D9B" w:rsidRPr="008E58E0" w:rsidDel="00C701DE" w:rsidRDefault="00E84D9B">
      <w:pPr>
        <w:numPr>
          <w:ilvl w:val="0"/>
          <w:numId w:val="1"/>
        </w:numPr>
        <w:tabs>
          <w:tab w:val="left" w:pos="1440"/>
        </w:tabs>
        <w:autoSpaceDE w:val="0"/>
        <w:snapToGrid w:val="0"/>
        <w:spacing w:before="120" w:after="120" w:line="276" w:lineRule="auto"/>
        <w:jc w:val="both"/>
        <w:rPr>
          <w:del w:id="1331" w:author="Lucas Yasuyuki Koroku" w:date="2022-06-27T14:09:00Z"/>
          <w:rFonts w:cs="Arial"/>
          <w:szCs w:val="20"/>
          <w:rPrChange w:id="1332" w:author="Lucas Yasuyuki Koroku" w:date="2022-06-27T14:45:00Z">
            <w:rPr>
              <w:del w:id="1333" w:author="Lucas Yasuyuki Koroku" w:date="2022-06-27T14:09:00Z"/>
              <w:rFonts w:cs="Arial"/>
              <w:bCs/>
              <w:i/>
              <w:iCs/>
              <w:color w:val="FF0000"/>
              <w:szCs w:val="20"/>
            </w:rPr>
          </w:rPrChange>
        </w:rPr>
        <w:pPrChange w:id="1334" w:author="Lucas Yasuyuki Koroku" w:date="2022-06-27T14:45:00Z">
          <w:pPr>
            <w:numPr>
              <w:ilvl w:val="2"/>
              <w:numId w:val="8"/>
            </w:numPr>
            <w:tabs>
              <w:tab w:val="left" w:pos="1440"/>
            </w:tabs>
            <w:autoSpaceDE w:val="0"/>
            <w:snapToGrid w:val="0"/>
            <w:spacing w:before="120" w:after="120" w:line="276" w:lineRule="auto"/>
            <w:ind w:left="1134" w:hanging="720"/>
            <w:jc w:val="both"/>
          </w:pPr>
        </w:pPrChange>
      </w:pPr>
      <w:del w:id="1335" w:author="Lucas Yasuyuki Koroku" w:date="2022-06-27T14:09:00Z">
        <w:r w:rsidRPr="008E58E0" w:rsidDel="00C701DE">
          <w:rPr>
            <w:rFonts w:cs="Arial"/>
            <w:szCs w:val="20"/>
            <w:rPrChange w:id="1336" w:author="Lucas Yasuyuki Koroku" w:date="2022-06-27T14:45:00Z">
              <w:rPr>
                <w:rFonts w:cs="Arial"/>
                <w:bCs/>
                <w:i/>
                <w:iCs/>
                <w:color w:val="FF0000"/>
                <w:szCs w:val="20"/>
              </w:rPr>
            </w:rPrChange>
          </w:rPr>
          <w:delTex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w:delText>
        </w:r>
        <w:r w:rsidR="003C58CC" w:rsidRPr="008E58E0" w:rsidDel="00C701DE">
          <w:rPr>
            <w:rFonts w:cs="Arial"/>
            <w:szCs w:val="20"/>
            <w:rPrChange w:id="1337" w:author="Lucas Yasuyuki Koroku" w:date="2022-06-27T14:45:00Z">
              <w:rPr>
                <w:rFonts w:cs="Arial"/>
                <w:bCs/>
                <w:i/>
                <w:iCs/>
                <w:color w:val="FF0000"/>
                <w:szCs w:val="20"/>
              </w:rPr>
            </w:rPrChange>
          </w:rPr>
          <w:delText>MP</w:delText>
        </w:r>
        <w:r w:rsidRPr="008E58E0" w:rsidDel="00C701DE">
          <w:rPr>
            <w:rFonts w:cs="Arial"/>
            <w:szCs w:val="20"/>
            <w:rPrChange w:id="1338" w:author="Lucas Yasuyuki Koroku" w:date="2022-06-27T14:45:00Z">
              <w:rPr>
                <w:rFonts w:cs="Arial"/>
                <w:bCs/>
                <w:i/>
                <w:iCs/>
                <w:color w:val="FF0000"/>
                <w:szCs w:val="20"/>
              </w:rPr>
            </w:rPrChange>
          </w:rPr>
          <w:delText xml:space="preserve"> n. 05/2017. </w:delText>
        </w:r>
      </w:del>
    </w:p>
    <w:p w14:paraId="54B2B8A0" w14:textId="245584D9" w:rsidR="00E84D9B" w:rsidRPr="008E58E0" w:rsidDel="00C701DE" w:rsidRDefault="00E84D9B">
      <w:pPr>
        <w:numPr>
          <w:ilvl w:val="0"/>
          <w:numId w:val="1"/>
        </w:numPr>
        <w:spacing w:before="120" w:after="120" w:line="276" w:lineRule="auto"/>
        <w:jc w:val="both"/>
        <w:rPr>
          <w:del w:id="1339" w:author="Lucas Yasuyuki Koroku" w:date="2022-06-27T14:09:00Z"/>
          <w:rFonts w:cs="Arial"/>
          <w:szCs w:val="20"/>
          <w:rPrChange w:id="1340" w:author="Lucas Yasuyuki Koroku" w:date="2022-06-27T14:45:00Z">
            <w:rPr>
              <w:del w:id="1341" w:author="Lucas Yasuyuki Koroku" w:date="2022-06-27T14:09:00Z"/>
              <w:rFonts w:cs="Arial"/>
              <w:i/>
              <w:color w:val="FF0000"/>
              <w:szCs w:val="20"/>
            </w:rPr>
          </w:rPrChange>
        </w:rPr>
        <w:pPrChange w:id="1342" w:author="Lucas Yasuyuki Koroku" w:date="2022-06-27T14:45:00Z">
          <w:pPr>
            <w:numPr>
              <w:ilvl w:val="1"/>
              <w:numId w:val="8"/>
            </w:numPr>
            <w:spacing w:before="120" w:after="120" w:line="276" w:lineRule="auto"/>
            <w:ind w:left="425" w:hanging="360"/>
            <w:jc w:val="both"/>
          </w:pPr>
        </w:pPrChange>
      </w:pPr>
      <w:del w:id="1343" w:author="Lucas Yasuyuki Koroku" w:date="2022-06-27T14:09:00Z">
        <w:r w:rsidRPr="008E58E0" w:rsidDel="00C701DE">
          <w:rPr>
            <w:rFonts w:eastAsiaTheme="majorEastAsia" w:cs="Arial"/>
            <w:szCs w:val="20"/>
            <w:rPrChange w:id="1344" w:author="Lucas Yasuyuki Koroku" w:date="2022-06-27T14:45:00Z">
              <w:rPr>
                <w:rFonts w:eastAsia="Calibri" w:cs="Arial"/>
                <w:i/>
                <w:color w:val="FF0000"/>
                <w:szCs w:val="20"/>
                <w:lang w:eastAsia="en-US"/>
              </w:rPr>
            </w:rPrChange>
          </w:rPr>
          <w:delText xml:space="preserve">O garantidor não é parte para figurar em processo administrativo instaurado pela </w:delText>
        </w:r>
        <w:r w:rsidRPr="008E58E0" w:rsidDel="00C701DE">
          <w:rPr>
            <w:rFonts w:cs="Arial"/>
            <w:szCs w:val="20"/>
            <w:rPrChange w:id="1345" w:author="Lucas Yasuyuki Koroku" w:date="2022-06-27T14:45:00Z">
              <w:rPr>
                <w:rFonts w:cs="Arial"/>
                <w:i/>
                <w:color w:val="FF0000"/>
                <w:szCs w:val="20"/>
              </w:rPr>
            </w:rPrChange>
          </w:rPr>
          <w:delText xml:space="preserve">contratante com o objetivo de apurar prejuízos e/ou aplicar sanções à contratada. </w:delText>
        </w:r>
      </w:del>
    </w:p>
    <w:p w14:paraId="6761A2E5" w14:textId="7FD6470E" w:rsidR="00E84D9B" w:rsidRPr="008E58E0" w:rsidDel="00C701DE" w:rsidRDefault="00E84D9B">
      <w:pPr>
        <w:numPr>
          <w:ilvl w:val="0"/>
          <w:numId w:val="1"/>
        </w:numPr>
        <w:spacing w:before="120" w:after="120" w:line="276" w:lineRule="auto"/>
        <w:jc w:val="both"/>
        <w:rPr>
          <w:del w:id="1346" w:author="Lucas Yasuyuki Koroku" w:date="2022-06-27T14:09:00Z"/>
          <w:rFonts w:eastAsiaTheme="majorEastAsia" w:cs="Arial"/>
          <w:szCs w:val="20"/>
          <w:rPrChange w:id="1347" w:author="Lucas Yasuyuki Koroku" w:date="2022-06-27T14:45:00Z">
            <w:rPr>
              <w:del w:id="1348" w:author="Lucas Yasuyuki Koroku" w:date="2022-06-27T14:09:00Z"/>
              <w:rFonts w:eastAsia="Calibri" w:cs="Arial"/>
              <w:i/>
              <w:color w:val="FF0000"/>
              <w:szCs w:val="20"/>
              <w:lang w:eastAsia="en-US"/>
            </w:rPr>
          </w:rPrChange>
        </w:rPr>
        <w:pPrChange w:id="1349" w:author="Lucas Yasuyuki Koroku" w:date="2022-06-27T14:45:00Z">
          <w:pPr>
            <w:numPr>
              <w:ilvl w:val="1"/>
              <w:numId w:val="8"/>
            </w:numPr>
            <w:spacing w:before="120" w:after="120" w:line="276" w:lineRule="auto"/>
            <w:ind w:left="425" w:hanging="360"/>
            <w:jc w:val="both"/>
          </w:pPr>
        </w:pPrChange>
      </w:pPr>
      <w:del w:id="1350" w:author="Lucas Yasuyuki Koroku" w:date="2022-06-27T14:09:00Z">
        <w:r w:rsidRPr="008E58E0" w:rsidDel="00C701DE">
          <w:rPr>
            <w:rFonts w:eastAsiaTheme="majorEastAsia" w:cs="Arial"/>
            <w:szCs w:val="20"/>
            <w:rPrChange w:id="1351" w:author="Lucas Yasuyuki Koroku" w:date="2022-06-27T14:45:00Z">
              <w:rPr>
                <w:rFonts w:eastAsia="Calibri" w:cs="Arial"/>
                <w:i/>
                <w:color w:val="FF0000"/>
                <w:szCs w:val="20"/>
                <w:lang w:eastAsia="en-US"/>
              </w:rPr>
            </w:rPrChange>
          </w:rPr>
          <w:delText>A contratada autoriza a contratante a reter, a qualquer tempo, a garantia, na forma prevista no neste Edital e no Contrato.</w:delText>
        </w:r>
      </w:del>
    </w:p>
    <w:p w14:paraId="46C8D99A" w14:textId="5A70D633" w:rsidR="00E84D9B" w:rsidRPr="008E58E0" w:rsidDel="00C701DE" w:rsidRDefault="00E84D9B">
      <w:pPr>
        <w:numPr>
          <w:ilvl w:val="0"/>
          <w:numId w:val="1"/>
        </w:numPr>
        <w:spacing w:before="120" w:after="120" w:line="276" w:lineRule="auto"/>
        <w:jc w:val="both"/>
        <w:rPr>
          <w:del w:id="1352" w:author="Lucas Yasuyuki Koroku" w:date="2022-06-27T14:09:00Z"/>
          <w:rFonts w:cs="Arial"/>
          <w:szCs w:val="20"/>
        </w:rPr>
        <w:pPrChange w:id="1353" w:author="Lucas Yasuyuki Koroku" w:date="2022-06-27T14:45:00Z">
          <w:pPr>
            <w:spacing w:before="120" w:after="120" w:line="276" w:lineRule="auto"/>
            <w:jc w:val="both"/>
          </w:pPr>
        </w:pPrChange>
      </w:pPr>
    </w:p>
    <w:p w14:paraId="261AB173" w14:textId="32803F3D" w:rsidR="00DB206B" w:rsidRPr="00552315" w:rsidRDefault="00DB206B">
      <w:pPr>
        <w:pStyle w:val="Nivel1"/>
        <w:rPr>
          <w:rFonts w:cs="Arial"/>
        </w:rPr>
        <w:pPrChange w:id="1354" w:author="Lucas Yasuyuki Koroku" w:date="2022-06-27T14:45:00Z">
          <w:pPr>
            <w:pStyle w:val="Nivel1"/>
            <w:numPr>
              <w:numId w:val="3"/>
            </w:numPr>
            <w:ind w:left="360"/>
          </w:pPr>
        </w:pPrChange>
      </w:pPr>
      <w:r w:rsidRPr="008E58E0">
        <w:rPr>
          <w:rFonts w:cs="Arial"/>
          <w:color w:val="auto"/>
          <w:rPrChange w:id="1355" w:author="Lucas Yasuyuki Koroku" w:date="2022-06-27T14:45:00Z">
            <w:rPr>
              <w:rFonts w:cs="Arial"/>
            </w:rPr>
          </w:rPrChange>
        </w:rPr>
        <w:t>DAS SANÇÕES ADMINISTRATIVAS</w:t>
      </w:r>
    </w:p>
    <w:p w14:paraId="21957F61" w14:textId="77777777" w:rsidR="00255983" w:rsidRPr="00255983" w:rsidRDefault="00255983">
      <w:pPr>
        <w:numPr>
          <w:ilvl w:val="1"/>
          <w:numId w:val="1"/>
        </w:numPr>
        <w:spacing w:before="120" w:after="120" w:line="276" w:lineRule="auto"/>
        <w:ind w:left="425" w:firstLine="0"/>
        <w:jc w:val="both"/>
        <w:rPr>
          <w:rFonts w:cs="Arial"/>
          <w:szCs w:val="20"/>
          <w:lang w:eastAsia="en-US"/>
        </w:rPr>
        <w:pPrChange w:id="1356" w:author="Lucas Yasuyuki Koroku" w:date="2022-06-27T14:52:00Z">
          <w:pPr>
            <w:pStyle w:val="PargrafodaLista"/>
            <w:numPr>
              <w:ilvl w:val="1"/>
              <w:numId w:val="3"/>
            </w:numPr>
            <w:spacing w:before="120" w:after="120" w:line="276" w:lineRule="auto"/>
            <w:ind w:left="792" w:hanging="432"/>
            <w:jc w:val="both"/>
          </w:pPr>
        </w:pPrChange>
      </w:pPr>
      <w:r w:rsidRPr="00255983">
        <w:rPr>
          <w:rFonts w:cs="Arial"/>
          <w:szCs w:val="20"/>
          <w:lang w:eastAsia="en-US"/>
        </w:rPr>
        <w:t>Comete infração administrativa nos termos da Lei nº 10.520, de 2002, a CONTRATADA que:</w:t>
      </w:r>
    </w:p>
    <w:p w14:paraId="7F4482DA" w14:textId="77777777" w:rsidR="00255983" w:rsidRPr="00255983" w:rsidRDefault="00255983" w:rsidP="00255983">
      <w:pPr>
        <w:numPr>
          <w:ilvl w:val="2"/>
          <w:numId w:val="17"/>
        </w:numPr>
        <w:spacing w:before="120" w:after="120" w:line="276" w:lineRule="auto"/>
        <w:ind w:right="-30"/>
        <w:jc w:val="both"/>
        <w:rPr>
          <w:rFonts w:cs="Arial"/>
          <w:szCs w:val="20"/>
        </w:rPr>
      </w:pPr>
      <w:r w:rsidRPr="00255983">
        <w:rPr>
          <w:rFonts w:cs="Arial"/>
          <w:szCs w:val="20"/>
        </w:rPr>
        <w:t>falhar na execução do contrato, pela inexecução, total ou parcial, de quaisquer das obrigações assumidas na contratação;</w:t>
      </w:r>
    </w:p>
    <w:p w14:paraId="025CE481" w14:textId="77777777" w:rsidR="00255983" w:rsidRPr="00255983" w:rsidRDefault="00255983" w:rsidP="00255983">
      <w:pPr>
        <w:numPr>
          <w:ilvl w:val="2"/>
          <w:numId w:val="17"/>
        </w:numPr>
        <w:spacing w:before="120" w:after="120" w:line="276" w:lineRule="auto"/>
        <w:ind w:right="-30"/>
        <w:jc w:val="both"/>
        <w:rPr>
          <w:rFonts w:cs="Arial"/>
          <w:szCs w:val="20"/>
        </w:rPr>
      </w:pPr>
      <w:r w:rsidRPr="00255983">
        <w:rPr>
          <w:rFonts w:cs="Arial"/>
          <w:szCs w:val="20"/>
        </w:rPr>
        <w:t>ensejar o retardamento da execução do objeto;</w:t>
      </w:r>
    </w:p>
    <w:p w14:paraId="40B6CD5B" w14:textId="77777777" w:rsidR="00255983" w:rsidRPr="00255983" w:rsidRDefault="00255983" w:rsidP="00255983">
      <w:pPr>
        <w:numPr>
          <w:ilvl w:val="2"/>
          <w:numId w:val="17"/>
        </w:numPr>
        <w:spacing w:before="120" w:after="120" w:line="276" w:lineRule="auto"/>
        <w:ind w:right="-30"/>
        <w:jc w:val="both"/>
        <w:rPr>
          <w:rFonts w:cs="Arial"/>
          <w:szCs w:val="20"/>
        </w:rPr>
      </w:pPr>
      <w:r w:rsidRPr="00255983">
        <w:rPr>
          <w:rFonts w:cs="Arial"/>
          <w:szCs w:val="20"/>
        </w:rPr>
        <w:t>fraudar na execução do contrato;</w:t>
      </w:r>
    </w:p>
    <w:p w14:paraId="3FF0E125" w14:textId="77777777" w:rsidR="00255983" w:rsidRPr="00255983" w:rsidRDefault="00255983" w:rsidP="00255983">
      <w:pPr>
        <w:numPr>
          <w:ilvl w:val="2"/>
          <w:numId w:val="17"/>
        </w:numPr>
        <w:spacing w:before="120" w:after="120" w:line="276" w:lineRule="auto"/>
        <w:ind w:right="-30"/>
        <w:jc w:val="both"/>
        <w:rPr>
          <w:rFonts w:cs="Arial"/>
          <w:szCs w:val="20"/>
        </w:rPr>
      </w:pPr>
      <w:r w:rsidRPr="00255983">
        <w:rPr>
          <w:rFonts w:cs="Arial"/>
          <w:szCs w:val="20"/>
        </w:rPr>
        <w:t>comportar-se de modo inidôneo; ou</w:t>
      </w:r>
    </w:p>
    <w:p w14:paraId="16FA250E" w14:textId="77777777" w:rsidR="00255983" w:rsidRPr="00255983" w:rsidRDefault="00255983" w:rsidP="00255983">
      <w:pPr>
        <w:numPr>
          <w:ilvl w:val="2"/>
          <w:numId w:val="17"/>
        </w:numPr>
        <w:spacing w:before="120" w:after="120" w:line="276" w:lineRule="auto"/>
        <w:ind w:right="-30"/>
        <w:jc w:val="both"/>
        <w:rPr>
          <w:rFonts w:cs="Arial"/>
          <w:szCs w:val="20"/>
        </w:rPr>
      </w:pPr>
      <w:r w:rsidRPr="00255983">
        <w:rPr>
          <w:rFonts w:cs="Arial"/>
          <w:szCs w:val="20"/>
        </w:rPr>
        <w:t>cometer fraude fiscal.</w:t>
      </w:r>
    </w:p>
    <w:p w14:paraId="156C510C" w14:textId="77777777" w:rsidR="00255983" w:rsidRPr="00255983" w:rsidRDefault="00255983">
      <w:pPr>
        <w:numPr>
          <w:ilvl w:val="1"/>
          <w:numId w:val="1"/>
        </w:numPr>
        <w:spacing w:before="120" w:after="120" w:line="276" w:lineRule="auto"/>
        <w:ind w:left="425" w:firstLine="0"/>
        <w:jc w:val="both"/>
        <w:rPr>
          <w:rFonts w:cs="Arial"/>
          <w:szCs w:val="20"/>
          <w:lang w:eastAsia="en-US"/>
        </w:rPr>
        <w:pPrChange w:id="1357" w:author="Lucas Yasuyuki Koroku" w:date="2022-06-27T14:53:00Z">
          <w:pPr>
            <w:pStyle w:val="PargrafodaLista"/>
            <w:numPr>
              <w:ilvl w:val="1"/>
              <w:numId w:val="3"/>
            </w:numPr>
            <w:spacing w:before="120" w:after="120" w:line="276" w:lineRule="auto"/>
            <w:ind w:left="792" w:hanging="432"/>
            <w:jc w:val="both"/>
          </w:pPr>
        </w:pPrChange>
      </w:pPr>
      <w:r w:rsidRPr="00255983">
        <w:rPr>
          <w:rFonts w:cs="Arial"/>
          <w:szCs w:val="20"/>
          <w:lang w:eastAsia="en-US"/>
        </w:rPr>
        <w:t xml:space="preserve">Pela inexecução </w:t>
      </w:r>
      <w:r w:rsidRPr="008E58E0">
        <w:rPr>
          <w:rFonts w:cs="Arial"/>
          <w:szCs w:val="20"/>
          <w:lang w:eastAsia="en-US"/>
          <w:rPrChange w:id="1358" w:author="Lucas Yasuyuki Koroku" w:date="2022-06-27T14:53:00Z">
            <w:rPr>
              <w:rFonts w:cs="Arial"/>
              <w:szCs w:val="20"/>
              <w:u w:val="single"/>
            </w:rPr>
          </w:rPrChange>
        </w:rPr>
        <w:t>total ou parcial</w:t>
      </w:r>
      <w:r w:rsidRPr="00255983">
        <w:rPr>
          <w:rFonts w:cs="Arial"/>
          <w:szCs w:val="20"/>
          <w:lang w:eastAsia="en-US"/>
        </w:rPr>
        <w:t xml:space="preserve"> do objeto deste contrato, a Administração pode aplicar à CONTRATADA as seguintes sanções:</w:t>
      </w:r>
    </w:p>
    <w:p w14:paraId="776DED5B" w14:textId="77777777" w:rsidR="00255983" w:rsidRPr="00255983" w:rsidRDefault="00255983" w:rsidP="00255983">
      <w:pPr>
        <w:numPr>
          <w:ilvl w:val="2"/>
          <w:numId w:val="18"/>
        </w:numPr>
        <w:spacing w:before="120" w:after="120" w:line="276" w:lineRule="auto"/>
        <w:jc w:val="both"/>
        <w:rPr>
          <w:rFonts w:cs="Arial"/>
          <w:szCs w:val="20"/>
        </w:rPr>
      </w:pPr>
      <w:r w:rsidRPr="00255983">
        <w:rPr>
          <w:rFonts w:cs="Arial"/>
          <w:b/>
          <w:bCs/>
          <w:szCs w:val="20"/>
        </w:rPr>
        <w:t>Advertência por escrito</w:t>
      </w:r>
      <w:r w:rsidRPr="00255983">
        <w:rPr>
          <w:rFonts w:cs="Arial"/>
          <w:szCs w:val="20"/>
        </w:rPr>
        <w:t>, quando do não cumprimento de quaisquer das obrigações contratuais consideradas faltas leves, assim entendidas aquelas que não acarretam prejuízos significativos para o serviço contratado;</w:t>
      </w:r>
    </w:p>
    <w:p w14:paraId="4F37BE82" w14:textId="77777777" w:rsidR="00255983" w:rsidRPr="00255983" w:rsidRDefault="00255983" w:rsidP="00255983">
      <w:pPr>
        <w:numPr>
          <w:ilvl w:val="2"/>
          <w:numId w:val="18"/>
        </w:numPr>
        <w:spacing w:before="120" w:after="120" w:line="276" w:lineRule="auto"/>
        <w:jc w:val="both"/>
        <w:rPr>
          <w:rFonts w:cs="Arial"/>
          <w:szCs w:val="20"/>
        </w:rPr>
      </w:pPr>
      <w:r w:rsidRPr="00255983">
        <w:rPr>
          <w:rFonts w:cs="Arial"/>
          <w:b/>
          <w:bCs/>
          <w:szCs w:val="20"/>
        </w:rPr>
        <w:t>Multa de</w:t>
      </w:r>
      <w:r w:rsidRPr="00255983">
        <w:rPr>
          <w:rFonts w:cs="Arial"/>
          <w:szCs w:val="20"/>
        </w:rPr>
        <w:t xml:space="preserve">: </w:t>
      </w:r>
    </w:p>
    <w:p w14:paraId="28946435" w14:textId="77777777" w:rsidR="00255983" w:rsidRPr="00255983" w:rsidRDefault="00255983" w:rsidP="00255983">
      <w:pPr>
        <w:numPr>
          <w:ilvl w:val="3"/>
          <w:numId w:val="18"/>
        </w:numPr>
        <w:spacing w:before="120" w:after="120" w:line="276" w:lineRule="auto"/>
        <w:jc w:val="both"/>
        <w:rPr>
          <w:rFonts w:cs="Arial"/>
          <w:szCs w:val="20"/>
        </w:rPr>
      </w:pPr>
      <w:r w:rsidRPr="00255983">
        <w:rPr>
          <w:rFonts w:cs="Arial"/>
          <w:szCs w:val="20"/>
        </w:rPr>
        <w:t xml:space="preserve">0,1% (um décimo por cento) até 0,2% (dois décimos por cento) por dia sobre o valor adjudicado em caso de atraso na execução dos serviços, limitada a incidência a </w:t>
      </w:r>
      <w:r w:rsidRPr="00C701DE">
        <w:rPr>
          <w:rFonts w:cs="Arial"/>
          <w:szCs w:val="20"/>
          <w:rPrChange w:id="1359" w:author="Lucas Yasuyuki Koroku" w:date="2022-06-27T14:10:00Z">
            <w:rPr>
              <w:rFonts w:cs="Arial"/>
              <w:color w:val="FF0000"/>
              <w:szCs w:val="20"/>
            </w:rPr>
          </w:rPrChange>
        </w:rPr>
        <w:t>15</w:t>
      </w:r>
      <w:r w:rsidRPr="00A736B0">
        <w:rPr>
          <w:rFonts w:cs="Arial"/>
          <w:szCs w:val="20"/>
        </w:rPr>
        <w:t xml:space="preserve"> (</w:t>
      </w:r>
      <w:r w:rsidRPr="00C701DE">
        <w:rPr>
          <w:rFonts w:cs="Arial"/>
          <w:szCs w:val="20"/>
          <w:rPrChange w:id="1360" w:author="Lucas Yasuyuki Koroku" w:date="2022-06-27T14:10:00Z">
            <w:rPr>
              <w:rFonts w:cs="Arial"/>
              <w:color w:val="FF0000"/>
              <w:szCs w:val="20"/>
            </w:rPr>
          </w:rPrChange>
        </w:rPr>
        <w:t>quinze</w:t>
      </w:r>
      <w:r w:rsidRPr="00A736B0">
        <w:rPr>
          <w:rFonts w:cs="Arial"/>
          <w:szCs w:val="20"/>
        </w:rPr>
        <w:t>)</w:t>
      </w:r>
      <w:r w:rsidRPr="00255983">
        <w:rPr>
          <w:rFonts w:cs="Arial"/>
          <w:szCs w:val="20"/>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5FD51D11" w14:textId="77777777" w:rsidR="00255983" w:rsidRPr="00255983" w:rsidRDefault="00255983" w:rsidP="00255983">
      <w:pPr>
        <w:numPr>
          <w:ilvl w:val="3"/>
          <w:numId w:val="18"/>
        </w:numPr>
        <w:spacing w:before="120" w:after="120" w:line="276" w:lineRule="auto"/>
        <w:jc w:val="both"/>
        <w:rPr>
          <w:rFonts w:cs="Arial"/>
          <w:szCs w:val="20"/>
        </w:rPr>
      </w:pPr>
      <w:r w:rsidRPr="00255983">
        <w:rPr>
          <w:rFonts w:cs="Arial"/>
          <w:szCs w:val="20"/>
        </w:rPr>
        <w:t>0,1% (um décimo por cento) até 10% (dez por cento) sobre o valor adjudicado, em caso de atraso na execução do objeto, por período superior ao previsto no subitem acima, ou de inexecução parcial da obrigação assumida;</w:t>
      </w:r>
    </w:p>
    <w:p w14:paraId="0DC910E3" w14:textId="77777777" w:rsidR="00255983" w:rsidRPr="00255983" w:rsidRDefault="00255983" w:rsidP="00255983">
      <w:pPr>
        <w:numPr>
          <w:ilvl w:val="3"/>
          <w:numId w:val="18"/>
        </w:numPr>
        <w:spacing w:before="120" w:after="120" w:line="276" w:lineRule="auto"/>
        <w:jc w:val="both"/>
        <w:rPr>
          <w:rFonts w:cs="Arial"/>
          <w:szCs w:val="20"/>
        </w:rPr>
      </w:pPr>
      <w:r w:rsidRPr="00255983">
        <w:rPr>
          <w:rFonts w:cs="Arial"/>
          <w:szCs w:val="20"/>
        </w:rPr>
        <w:t>0,1% (um décimo por cento) até 15% (quinze por cento) sobre o valor adjudicado, em caso de inexecução total da obrigação assumida;</w:t>
      </w:r>
    </w:p>
    <w:p w14:paraId="759983AB" w14:textId="77777777" w:rsidR="00255983" w:rsidRPr="00255983" w:rsidRDefault="00255983" w:rsidP="00255983">
      <w:pPr>
        <w:numPr>
          <w:ilvl w:val="3"/>
          <w:numId w:val="18"/>
        </w:numPr>
        <w:spacing w:before="120" w:after="120" w:line="276" w:lineRule="auto"/>
        <w:jc w:val="both"/>
        <w:rPr>
          <w:rFonts w:cs="Arial"/>
          <w:szCs w:val="20"/>
        </w:rPr>
      </w:pPr>
      <w:r w:rsidRPr="00255983">
        <w:rPr>
          <w:rFonts w:cs="Arial"/>
          <w:szCs w:val="20"/>
        </w:rPr>
        <w:t xml:space="preserve">0,2% a 3,2% por dia sobre o valor mensal do contrato, conforme detalhamento constante das </w:t>
      </w:r>
      <w:r w:rsidRPr="00255983">
        <w:rPr>
          <w:rFonts w:cs="Arial"/>
          <w:b/>
          <w:bCs/>
          <w:szCs w:val="20"/>
        </w:rPr>
        <w:t>tabelas 1 e 2</w:t>
      </w:r>
      <w:r w:rsidRPr="00255983">
        <w:rPr>
          <w:rFonts w:cs="Arial"/>
          <w:szCs w:val="20"/>
        </w:rPr>
        <w:t>, abaixo; e</w:t>
      </w:r>
    </w:p>
    <w:p w14:paraId="1D5D2199" w14:textId="2039E31B" w:rsidR="00255983" w:rsidRPr="00255983" w:rsidDel="00C701DE" w:rsidRDefault="00255983" w:rsidP="00255983">
      <w:pPr>
        <w:pBdr>
          <w:top w:val="single" w:sz="4" w:space="1" w:color="1F497D"/>
          <w:left w:val="single" w:sz="4" w:space="4" w:color="1F497D"/>
          <w:bottom w:val="single" w:sz="4" w:space="1" w:color="1F497D"/>
          <w:right w:val="single" w:sz="4" w:space="4" w:color="1F497D"/>
        </w:pBdr>
        <w:shd w:val="clear" w:color="auto" w:fill="FFFFCC"/>
        <w:spacing w:before="120"/>
        <w:ind w:right="-30"/>
        <w:jc w:val="both"/>
        <w:rPr>
          <w:del w:id="1361" w:author="Lucas Yasuyuki Koroku" w:date="2022-06-27T14:10:00Z"/>
          <w:rFonts w:cs="Arial"/>
          <w:i/>
          <w:iCs/>
          <w:szCs w:val="20"/>
          <w:shd w:val="clear" w:color="auto" w:fill="FFFFCC"/>
          <w:lang w:eastAsia="en-US"/>
        </w:rPr>
      </w:pPr>
      <w:del w:id="1362" w:author="Lucas Yasuyuki Koroku" w:date="2022-06-27T14:10:00Z">
        <w:r w:rsidRPr="00255983" w:rsidDel="00C701DE">
          <w:rPr>
            <w:rFonts w:cs="Arial"/>
            <w:b/>
            <w:bCs/>
            <w:i/>
            <w:iCs/>
            <w:szCs w:val="20"/>
            <w:shd w:val="clear" w:color="auto" w:fill="FFFFCC"/>
            <w:lang w:eastAsia="en-US"/>
          </w:rPr>
          <w:delText>Nota explicativa:</w:delText>
        </w:r>
        <w:r w:rsidRPr="00255983" w:rsidDel="00C701DE">
          <w:rPr>
            <w:rFonts w:cs="Arial"/>
            <w:i/>
            <w:iCs/>
            <w:szCs w:val="20"/>
            <w:shd w:val="clear" w:color="auto" w:fill="FFFFCC"/>
            <w:lang w:eastAsia="en-US"/>
          </w:rPr>
          <w:delText xml:space="preserve"> Os patamares estabelecidos nos itens acima poderão ser alterados a critério da autoridade. </w:delText>
        </w:r>
      </w:del>
    </w:p>
    <w:p w14:paraId="18DEA268" w14:textId="77777777" w:rsidR="00255983" w:rsidRPr="00255983" w:rsidRDefault="00255983" w:rsidP="00255983">
      <w:pPr>
        <w:numPr>
          <w:ilvl w:val="3"/>
          <w:numId w:val="18"/>
        </w:numPr>
        <w:spacing w:before="120" w:after="120" w:line="276" w:lineRule="auto"/>
        <w:jc w:val="both"/>
        <w:rPr>
          <w:rFonts w:cs="Arial"/>
          <w:szCs w:val="20"/>
        </w:rPr>
      </w:pPr>
      <w:r w:rsidRPr="00255983">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0092F9F" w14:textId="77777777" w:rsidR="00255983" w:rsidRPr="00255983" w:rsidRDefault="00255983" w:rsidP="00255983">
      <w:pPr>
        <w:numPr>
          <w:ilvl w:val="3"/>
          <w:numId w:val="18"/>
        </w:numPr>
        <w:spacing w:before="120" w:after="120" w:line="276" w:lineRule="auto"/>
        <w:jc w:val="both"/>
        <w:rPr>
          <w:rFonts w:cs="Arial"/>
          <w:szCs w:val="20"/>
        </w:rPr>
      </w:pPr>
      <w:r w:rsidRPr="00255983">
        <w:rPr>
          <w:rFonts w:cs="Arial"/>
          <w:szCs w:val="20"/>
        </w:rPr>
        <w:t>as penalidades de multa decorrentes de fatos diversos serão consideradas independentes entre si.</w:t>
      </w:r>
    </w:p>
    <w:p w14:paraId="6B74B74F" w14:textId="77777777" w:rsidR="00255983" w:rsidRPr="00255983" w:rsidRDefault="00255983" w:rsidP="00255983">
      <w:pPr>
        <w:numPr>
          <w:ilvl w:val="2"/>
          <w:numId w:val="18"/>
        </w:numPr>
        <w:contextualSpacing/>
        <w:jc w:val="both"/>
        <w:rPr>
          <w:rFonts w:cs="Arial"/>
          <w:szCs w:val="20"/>
        </w:rPr>
      </w:pPr>
      <w:r w:rsidRPr="00255983">
        <w:rPr>
          <w:rFonts w:cs="Arial"/>
          <w:szCs w:val="20"/>
        </w:rPr>
        <w:t xml:space="preserve">Suspensão de licitar e impedimento de contratar com o órgão, entidade ou unidade administrativa pela </w:t>
      </w:r>
      <w:r w:rsidRPr="00255983">
        <w:rPr>
          <w:rFonts w:cs="Arial"/>
          <w:bCs/>
          <w:szCs w:val="20"/>
        </w:rPr>
        <w:t>qual</w:t>
      </w:r>
      <w:r w:rsidRPr="00255983">
        <w:rPr>
          <w:rFonts w:cs="Arial"/>
          <w:szCs w:val="20"/>
        </w:rPr>
        <w:t xml:space="preserve"> a Administração Pública opera e atua concretamente, pelo prazo de até dois anos;</w:t>
      </w:r>
    </w:p>
    <w:p w14:paraId="77A935A7" w14:textId="77777777" w:rsidR="00255983" w:rsidRPr="00255983" w:rsidRDefault="00255983" w:rsidP="00255983">
      <w:pPr>
        <w:ind w:left="720"/>
        <w:jc w:val="both"/>
        <w:rPr>
          <w:rFonts w:cs="Arial"/>
          <w:szCs w:val="20"/>
        </w:rPr>
      </w:pPr>
    </w:p>
    <w:p w14:paraId="317C2D7F" w14:textId="77777777" w:rsidR="00255983" w:rsidRPr="00255983" w:rsidRDefault="00255983" w:rsidP="00255983">
      <w:pPr>
        <w:numPr>
          <w:ilvl w:val="2"/>
          <w:numId w:val="18"/>
        </w:numPr>
        <w:contextualSpacing/>
        <w:jc w:val="both"/>
        <w:rPr>
          <w:rFonts w:cs="Arial"/>
          <w:szCs w:val="20"/>
        </w:rPr>
      </w:pPr>
      <w:r w:rsidRPr="00255983">
        <w:rPr>
          <w:rFonts w:cs="Arial"/>
          <w:szCs w:val="20"/>
        </w:rPr>
        <w:t>Sanção de impedimento de licitar e contratar com órgãos e entidades da União, com o consequente descredenciamento no SICAF pelo prazo de até cinco anos.</w:t>
      </w:r>
    </w:p>
    <w:p w14:paraId="03EA3549" w14:textId="77777777" w:rsidR="00255983" w:rsidRPr="00255983" w:rsidRDefault="00255983" w:rsidP="00255983">
      <w:pPr>
        <w:jc w:val="both"/>
        <w:rPr>
          <w:rFonts w:cs="Arial"/>
          <w:szCs w:val="20"/>
        </w:rPr>
      </w:pPr>
    </w:p>
    <w:p w14:paraId="4B0AE452" w14:textId="77777777" w:rsidR="00255983" w:rsidRPr="00255983" w:rsidRDefault="00255983" w:rsidP="00255983">
      <w:pPr>
        <w:numPr>
          <w:ilvl w:val="2"/>
          <w:numId w:val="18"/>
        </w:numPr>
        <w:contextualSpacing/>
        <w:jc w:val="both"/>
        <w:rPr>
          <w:rFonts w:cs="Arial"/>
          <w:szCs w:val="20"/>
        </w:rPr>
      </w:pPr>
      <w:r w:rsidRPr="00255983">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7BE5FD78" w14:textId="77777777" w:rsidR="00255983" w:rsidRPr="00255983" w:rsidRDefault="00255983">
      <w:pPr>
        <w:numPr>
          <w:ilvl w:val="1"/>
          <w:numId w:val="1"/>
        </w:numPr>
        <w:spacing w:before="120" w:after="120" w:line="276" w:lineRule="auto"/>
        <w:ind w:left="425" w:firstLine="0"/>
        <w:jc w:val="both"/>
        <w:rPr>
          <w:rFonts w:cs="Arial"/>
          <w:szCs w:val="20"/>
          <w:lang w:eastAsia="en-US"/>
        </w:rPr>
        <w:pPrChange w:id="1363" w:author="Lucas Yasuyuki Koroku" w:date="2022-06-27T14:53:00Z">
          <w:pPr>
            <w:pStyle w:val="PargrafodaLista"/>
            <w:numPr>
              <w:ilvl w:val="1"/>
              <w:numId w:val="3"/>
            </w:numPr>
            <w:spacing w:before="120" w:after="120" w:line="276" w:lineRule="auto"/>
            <w:ind w:left="792" w:hanging="432"/>
            <w:jc w:val="both"/>
          </w:pPr>
        </w:pPrChange>
      </w:pPr>
      <w:r w:rsidRPr="00255983">
        <w:rPr>
          <w:rFonts w:cs="Arial"/>
          <w:szCs w:val="20"/>
          <w:lang w:eastAsia="en-US"/>
        </w:rPr>
        <w:t>A Sanção de impedimento de licitar e contratar prevista no subitem “</w:t>
      </w:r>
      <w:proofErr w:type="spellStart"/>
      <w:r w:rsidRPr="00255983">
        <w:rPr>
          <w:rFonts w:cs="Arial"/>
          <w:szCs w:val="20"/>
          <w:lang w:eastAsia="en-US"/>
        </w:rPr>
        <w:t>iv</w:t>
      </w:r>
      <w:proofErr w:type="spellEnd"/>
      <w:r w:rsidRPr="00255983">
        <w:rPr>
          <w:rFonts w:cs="Arial"/>
          <w:szCs w:val="20"/>
          <w:lang w:eastAsia="en-US"/>
        </w:rPr>
        <w:t>” também é aplicável em quaisquer das hipóteses previstas como infração administrativa neste Termo de Referência.</w:t>
      </w:r>
    </w:p>
    <w:p w14:paraId="4139E313" w14:textId="77777777" w:rsidR="00255983" w:rsidRPr="00255983" w:rsidRDefault="00255983">
      <w:pPr>
        <w:numPr>
          <w:ilvl w:val="1"/>
          <w:numId w:val="1"/>
        </w:numPr>
        <w:spacing w:before="120" w:after="120" w:line="276" w:lineRule="auto"/>
        <w:ind w:left="425" w:firstLine="0"/>
        <w:jc w:val="both"/>
        <w:rPr>
          <w:rFonts w:cs="Arial"/>
          <w:szCs w:val="20"/>
          <w:lang w:eastAsia="en-US"/>
        </w:rPr>
        <w:pPrChange w:id="1364" w:author="Lucas Yasuyuki Koroku" w:date="2022-06-27T14:53:00Z">
          <w:pPr>
            <w:pStyle w:val="PargrafodaLista"/>
            <w:numPr>
              <w:ilvl w:val="1"/>
              <w:numId w:val="3"/>
            </w:numPr>
            <w:spacing w:before="120" w:after="120" w:line="276" w:lineRule="auto"/>
            <w:ind w:left="792" w:hanging="432"/>
            <w:jc w:val="both"/>
          </w:pPr>
        </w:pPrChange>
      </w:pPr>
      <w:r w:rsidRPr="00255983">
        <w:rPr>
          <w:rFonts w:cs="Arial"/>
          <w:szCs w:val="20"/>
          <w:lang w:eastAsia="en-US"/>
        </w:rPr>
        <w:t>As sanções previstas nos subitens “i”, “</w:t>
      </w:r>
      <w:proofErr w:type="spellStart"/>
      <w:r w:rsidRPr="00255983">
        <w:rPr>
          <w:rFonts w:cs="Arial"/>
          <w:szCs w:val="20"/>
          <w:lang w:eastAsia="en-US"/>
        </w:rPr>
        <w:t>iii</w:t>
      </w:r>
      <w:proofErr w:type="spellEnd"/>
      <w:r w:rsidRPr="00255983">
        <w:rPr>
          <w:rFonts w:cs="Arial"/>
          <w:szCs w:val="20"/>
          <w:lang w:eastAsia="en-US"/>
        </w:rPr>
        <w:t>”, “</w:t>
      </w:r>
      <w:proofErr w:type="spellStart"/>
      <w:r w:rsidRPr="00255983">
        <w:rPr>
          <w:rFonts w:cs="Arial"/>
          <w:szCs w:val="20"/>
          <w:lang w:eastAsia="en-US"/>
        </w:rPr>
        <w:t>iv</w:t>
      </w:r>
      <w:proofErr w:type="spellEnd"/>
      <w:r w:rsidRPr="00255983">
        <w:rPr>
          <w:rFonts w:cs="Arial"/>
          <w:szCs w:val="20"/>
          <w:lang w:eastAsia="en-US"/>
        </w:rPr>
        <w:t>” e “v” poderão ser aplicadas à CONTRATADA juntamente com as de multa, descontando-a dos pagamentos a serem efetuados.</w:t>
      </w:r>
    </w:p>
    <w:p w14:paraId="1FBAAE06" w14:textId="54056562" w:rsidR="00B222EE" w:rsidRPr="00552315" w:rsidRDefault="00B222EE">
      <w:pPr>
        <w:numPr>
          <w:ilvl w:val="1"/>
          <w:numId w:val="1"/>
        </w:numPr>
        <w:spacing w:before="120" w:after="120" w:line="276" w:lineRule="auto"/>
        <w:ind w:left="425" w:firstLine="0"/>
        <w:jc w:val="both"/>
        <w:rPr>
          <w:rFonts w:cs="Arial"/>
          <w:szCs w:val="20"/>
          <w:lang w:eastAsia="en-US"/>
        </w:rPr>
        <w:pPrChange w:id="1365" w:author="Lucas Yasuyuki Koroku" w:date="2022-06-27T14:53:00Z">
          <w:pPr>
            <w:numPr>
              <w:ilvl w:val="1"/>
              <w:numId w:val="3"/>
            </w:numPr>
            <w:spacing w:before="120" w:after="120" w:line="276" w:lineRule="auto"/>
            <w:ind w:left="792" w:right="-30" w:hanging="432"/>
            <w:jc w:val="both"/>
          </w:pPr>
        </w:pPrChange>
      </w:pPr>
      <w:r w:rsidRPr="00552315">
        <w:rPr>
          <w:rFonts w:cs="Arial"/>
          <w:szCs w:val="20"/>
          <w:lang w:eastAsia="en-US"/>
        </w:rPr>
        <w:t>Para efeito de aplicação de multas, às infrações são atribuídos graus, de acordo com as tabelas 1 e 2:</w:t>
      </w:r>
    </w:p>
    <w:p w14:paraId="57B2E71B" w14:textId="77777777" w:rsidR="00B222EE" w:rsidRPr="00552315" w:rsidRDefault="00B222EE" w:rsidP="00B222EE">
      <w:pPr>
        <w:spacing w:before="120" w:after="120" w:line="276" w:lineRule="auto"/>
        <w:ind w:right="-30"/>
        <w:jc w:val="center"/>
        <w:rPr>
          <w:rFonts w:cs="Arial"/>
          <w:b/>
          <w:bCs/>
          <w:szCs w:val="20"/>
        </w:rPr>
      </w:pPr>
      <w:r w:rsidRPr="00552315">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Change w:id="1366">
          <w:tblGrid>
            <w:gridCol w:w="3576"/>
            <w:gridCol w:w="5604"/>
          </w:tblGrid>
        </w:tblGridChange>
      </w:tblGrid>
      <w:tr w:rsidR="00C701DE" w:rsidRPr="00552315"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33F83113" w:rsidR="00C701DE" w:rsidRPr="00552315" w:rsidRDefault="00C701DE">
            <w:pPr>
              <w:spacing w:line="276" w:lineRule="auto"/>
              <w:ind w:right="-28"/>
              <w:jc w:val="center"/>
              <w:rPr>
                <w:rFonts w:cs="Arial"/>
                <w:szCs w:val="20"/>
              </w:rPr>
              <w:pPrChange w:id="1367" w:author="Lucas Yasuyuki Koroku" w:date="2022-06-27T14:10:00Z">
                <w:pPr>
                  <w:spacing w:before="120" w:after="120" w:line="276" w:lineRule="auto"/>
                  <w:ind w:right="-30"/>
                  <w:jc w:val="center"/>
                </w:pPr>
              </w:pPrChange>
            </w:pPr>
            <w:ins w:id="1368" w:author="Lucas Yasuyuki Koroku" w:date="2022-06-27T14:10:00Z">
              <w:r w:rsidRPr="00FF5F02">
                <w:rPr>
                  <w:rFonts w:cs="Arial"/>
                  <w:bCs/>
                  <w:szCs w:val="20"/>
                </w:rPr>
                <w:t>GRAU</w:t>
              </w:r>
            </w:ins>
            <w:del w:id="1369" w:author="Lucas Yasuyuki Koroku" w:date="2022-06-27T14:10:00Z">
              <w:r w:rsidRPr="00552315" w:rsidDel="005E4BD6">
                <w:rPr>
                  <w:rFonts w:cs="Arial"/>
                  <w:b/>
                  <w:bCs/>
                  <w:szCs w:val="20"/>
                </w:rPr>
                <w:delText>GRAU</w:delText>
              </w:r>
            </w:del>
          </w:p>
        </w:tc>
        <w:tc>
          <w:tcPr>
            <w:tcW w:w="5604" w:type="dxa"/>
            <w:tcBorders>
              <w:top w:val="outset" w:sz="6" w:space="0" w:color="000000"/>
              <w:left w:val="outset" w:sz="6" w:space="0" w:color="000000"/>
              <w:bottom w:val="outset" w:sz="6" w:space="0" w:color="000000"/>
            </w:tcBorders>
            <w:vAlign w:val="center"/>
          </w:tcPr>
          <w:p w14:paraId="3EF8178F" w14:textId="5CF591F6" w:rsidR="00C701DE" w:rsidRPr="00552315" w:rsidRDefault="00C701DE">
            <w:pPr>
              <w:spacing w:line="276" w:lineRule="auto"/>
              <w:ind w:right="-28"/>
              <w:jc w:val="center"/>
              <w:rPr>
                <w:rFonts w:cs="Arial"/>
                <w:szCs w:val="20"/>
              </w:rPr>
              <w:pPrChange w:id="1370" w:author="Lucas Yasuyuki Koroku" w:date="2022-06-27T14:10:00Z">
                <w:pPr>
                  <w:spacing w:before="120" w:after="120" w:line="276" w:lineRule="auto"/>
                  <w:ind w:right="-30"/>
                  <w:jc w:val="center"/>
                </w:pPr>
              </w:pPrChange>
            </w:pPr>
            <w:ins w:id="1371" w:author="Lucas Yasuyuki Koroku" w:date="2022-06-27T14:10:00Z">
              <w:r w:rsidRPr="00FF5F02">
                <w:rPr>
                  <w:rFonts w:cs="Arial"/>
                  <w:bCs/>
                  <w:szCs w:val="20"/>
                </w:rPr>
                <w:t>CORRESPONDÊNCIA</w:t>
              </w:r>
            </w:ins>
            <w:del w:id="1372" w:author="Lucas Yasuyuki Koroku" w:date="2022-06-27T14:10:00Z">
              <w:r w:rsidRPr="00552315" w:rsidDel="005E4BD6">
                <w:rPr>
                  <w:rFonts w:cs="Arial"/>
                  <w:b/>
                  <w:bCs/>
                  <w:szCs w:val="20"/>
                </w:rPr>
                <w:delText>CORRESPONDÊNCIA</w:delText>
              </w:r>
            </w:del>
          </w:p>
        </w:tc>
      </w:tr>
      <w:tr w:rsidR="00C701DE" w:rsidRPr="00552315"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583AD39E" w:rsidR="00C701DE" w:rsidRPr="00552315" w:rsidRDefault="00C701DE">
            <w:pPr>
              <w:spacing w:line="276" w:lineRule="auto"/>
              <w:ind w:right="-28"/>
              <w:jc w:val="center"/>
              <w:rPr>
                <w:rFonts w:cs="Arial"/>
                <w:szCs w:val="20"/>
              </w:rPr>
              <w:pPrChange w:id="1373" w:author="Lucas Yasuyuki Koroku" w:date="2022-06-27T14:10:00Z">
                <w:pPr>
                  <w:spacing w:before="120" w:after="120" w:line="276" w:lineRule="auto"/>
                  <w:ind w:right="-30"/>
                  <w:jc w:val="center"/>
                </w:pPr>
              </w:pPrChange>
            </w:pPr>
            <w:ins w:id="1374" w:author="Lucas Yasuyuki Koroku" w:date="2022-06-27T14:10:00Z">
              <w:r w:rsidRPr="00FF5F02">
                <w:rPr>
                  <w:rFonts w:cs="Arial"/>
                  <w:sz w:val="18"/>
                  <w:szCs w:val="20"/>
                </w:rPr>
                <w:t>1</w:t>
              </w:r>
            </w:ins>
            <w:del w:id="1375" w:author="Lucas Yasuyuki Koroku" w:date="2022-06-27T14:10:00Z">
              <w:r w:rsidRPr="00552315" w:rsidDel="005E4BD6">
                <w:rPr>
                  <w:rFonts w:cs="Arial"/>
                  <w:szCs w:val="20"/>
                </w:rPr>
                <w:delText>1</w:delText>
              </w:r>
            </w:del>
          </w:p>
        </w:tc>
        <w:tc>
          <w:tcPr>
            <w:tcW w:w="5604" w:type="dxa"/>
            <w:tcBorders>
              <w:top w:val="outset" w:sz="6" w:space="0" w:color="000000"/>
              <w:left w:val="outset" w:sz="6" w:space="0" w:color="000000"/>
              <w:bottom w:val="outset" w:sz="6" w:space="0" w:color="000000"/>
            </w:tcBorders>
          </w:tcPr>
          <w:p w14:paraId="2F9D6141" w14:textId="082A1FFF" w:rsidR="00C701DE" w:rsidRPr="00552315" w:rsidRDefault="00C701DE">
            <w:pPr>
              <w:spacing w:line="276" w:lineRule="auto"/>
              <w:ind w:right="-28"/>
              <w:jc w:val="center"/>
              <w:rPr>
                <w:rFonts w:cs="Arial"/>
                <w:szCs w:val="20"/>
              </w:rPr>
              <w:pPrChange w:id="1376" w:author="Lucas Yasuyuki Koroku" w:date="2022-06-27T14:10:00Z">
                <w:pPr>
                  <w:spacing w:before="120" w:after="120" w:line="276" w:lineRule="auto"/>
                  <w:ind w:right="-30"/>
                  <w:jc w:val="center"/>
                </w:pPr>
              </w:pPrChange>
            </w:pPr>
            <w:ins w:id="1377" w:author="Lucas Yasuyuki Koroku" w:date="2022-06-27T14:10:00Z">
              <w:r w:rsidRPr="00FF5F02">
                <w:rPr>
                  <w:rFonts w:cs="Arial"/>
                  <w:sz w:val="18"/>
                  <w:szCs w:val="20"/>
                </w:rPr>
                <w:t>0,2% ao dia sobre o valor mensal do contrato</w:t>
              </w:r>
            </w:ins>
            <w:del w:id="1378" w:author="Lucas Yasuyuki Koroku" w:date="2022-06-27T14:10:00Z">
              <w:r w:rsidRPr="00552315" w:rsidDel="005E4BD6">
                <w:rPr>
                  <w:rFonts w:cs="Arial"/>
                  <w:szCs w:val="20"/>
                </w:rPr>
                <w:delText>0,2% ao dia sobre o valor mensal do contrato</w:delText>
              </w:r>
            </w:del>
          </w:p>
        </w:tc>
      </w:tr>
      <w:tr w:rsidR="00C701DE" w:rsidRPr="00552315"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2BCBFF88" w:rsidR="00C701DE" w:rsidRPr="00552315" w:rsidRDefault="00C701DE">
            <w:pPr>
              <w:spacing w:line="276" w:lineRule="auto"/>
              <w:ind w:right="-28"/>
              <w:jc w:val="center"/>
              <w:rPr>
                <w:rFonts w:cs="Arial"/>
                <w:szCs w:val="20"/>
              </w:rPr>
              <w:pPrChange w:id="1379" w:author="Lucas Yasuyuki Koroku" w:date="2022-06-27T14:10:00Z">
                <w:pPr>
                  <w:spacing w:before="120" w:after="120" w:line="276" w:lineRule="auto"/>
                  <w:ind w:right="-30"/>
                  <w:jc w:val="center"/>
                </w:pPr>
              </w:pPrChange>
            </w:pPr>
            <w:ins w:id="1380" w:author="Lucas Yasuyuki Koroku" w:date="2022-06-27T14:10:00Z">
              <w:r w:rsidRPr="00FF5F02">
                <w:rPr>
                  <w:rFonts w:cs="Arial"/>
                  <w:sz w:val="18"/>
                  <w:szCs w:val="20"/>
                </w:rPr>
                <w:t>2</w:t>
              </w:r>
            </w:ins>
            <w:del w:id="1381" w:author="Lucas Yasuyuki Koroku" w:date="2022-06-27T14:10:00Z">
              <w:r w:rsidRPr="00552315" w:rsidDel="005E4BD6">
                <w:rPr>
                  <w:rFonts w:cs="Arial"/>
                  <w:szCs w:val="20"/>
                </w:rPr>
                <w:delText>2</w:delText>
              </w:r>
            </w:del>
          </w:p>
        </w:tc>
        <w:tc>
          <w:tcPr>
            <w:tcW w:w="5604" w:type="dxa"/>
            <w:tcBorders>
              <w:top w:val="outset" w:sz="6" w:space="0" w:color="000000"/>
              <w:left w:val="outset" w:sz="6" w:space="0" w:color="000000"/>
              <w:bottom w:val="outset" w:sz="6" w:space="0" w:color="000000"/>
            </w:tcBorders>
          </w:tcPr>
          <w:p w14:paraId="47B213CD" w14:textId="3F619090" w:rsidR="00C701DE" w:rsidRPr="00552315" w:rsidRDefault="00C701DE">
            <w:pPr>
              <w:spacing w:line="276" w:lineRule="auto"/>
              <w:ind w:right="-28"/>
              <w:jc w:val="center"/>
              <w:rPr>
                <w:rFonts w:cs="Arial"/>
                <w:szCs w:val="20"/>
              </w:rPr>
              <w:pPrChange w:id="1382" w:author="Lucas Yasuyuki Koroku" w:date="2022-06-27T14:10:00Z">
                <w:pPr>
                  <w:spacing w:before="120" w:after="120" w:line="276" w:lineRule="auto"/>
                  <w:ind w:right="-30"/>
                  <w:jc w:val="center"/>
                </w:pPr>
              </w:pPrChange>
            </w:pPr>
            <w:ins w:id="1383" w:author="Lucas Yasuyuki Koroku" w:date="2022-06-27T14:10:00Z">
              <w:r w:rsidRPr="00FF5F02">
                <w:rPr>
                  <w:rFonts w:cs="Arial"/>
                  <w:sz w:val="18"/>
                  <w:szCs w:val="20"/>
                </w:rPr>
                <w:t>0,4% ao dia sobre o valor mensal do contrato</w:t>
              </w:r>
            </w:ins>
            <w:del w:id="1384" w:author="Lucas Yasuyuki Koroku" w:date="2022-06-27T14:10:00Z">
              <w:r w:rsidRPr="00552315" w:rsidDel="005E4BD6">
                <w:rPr>
                  <w:rFonts w:cs="Arial"/>
                  <w:szCs w:val="20"/>
                </w:rPr>
                <w:delText>0,4% ao dia sobre o valor mensal do contrato</w:delText>
              </w:r>
            </w:del>
          </w:p>
        </w:tc>
      </w:tr>
      <w:tr w:rsidR="00C701DE" w:rsidRPr="00552315"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4F599E40" w:rsidR="00C701DE" w:rsidRPr="00552315" w:rsidRDefault="00C701DE">
            <w:pPr>
              <w:spacing w:line="276" w:lineRule="auto"/>
              <w:ind w:right="-28"/>
              <w:jc w:val="center"/>
              <w:rPr>
                <w:rFonts w:cs="Arial"/>
                <w:szCs w:val="20"/>
              </w:rPr>
              <w:pPrChange w:id="1385" w:author="Lucas Yasuyuki Koroku" w:date="2022-06-27T14:10:00Z">
                <w:pPr>
                  <w:spacing w:before="120" w:after="120" w:line="276" w:lineRule="auto"/>
                  <w:ind w:right="-30"/>
                  <w:jc w:val="center"/>
                </w:pPr>
              </w:pPrChange>
            </w:pPr>
            <w:ins w:id="1386" w:author="Lucas Yasuyuki Koroku" w:date="2022-06-27T14:10:00Z">
              <w:r w:rsidRPr="00FF5F02">
                <w:rPr>
                  <w:rFonts w:cs="Arial"/>
                  <w:sz w:val="18"/>
                  <w:szCs w:val="20"/>
                </w:rPr>
                <w:t>3</w:t>
              </w:r>
            </w:ins>
            <w:del w:id="1387" w:author="Lucas Yasuyuki Koroku" w:date="2022-06-27T14:10:00Z">
              <w:r w:rsidRPr="00552315" w:rsidDel="005E4BD6">
                <w:rPr>
                  <w:rFonts w:cs="Arial"/>
                  <w:szCs w:val="20"/>
                </w:rPr>
                <w:delText>3</w:delText>
              </w:r>
            </w:del>
          </w:p>
        </w:tc>
        <w:tc>
          <w:tcPr>
            <w:tcW w:w="5604" w:type="dxa"/>
            <w:tcBorders>
              <w:top w:val="outset" w:sz="6" w:space="0" w:color="000000"/>
              <w:left w:val="outset" w:sz="6" w:space="0" w:color="000000"/>
              <w:bottom w:val="outset" w:sz="6" w:space="0" w:color="000000"/>
            </w:tcBorders>
          </w:tcPr>
          <w:p w14:paraId="22787AF0" w14:textId="222E05F1" w:rsidR="00C701DE" w:rsidRPr="00552315" w:rsidRDefault="00C701DE">
            <w:pPr>
              <w:spacing w:line="276" w:lineRule="auto"/>
              <w:ind w:right="-28"/>
              <w:jc w:val="center"/>
              <w:rPr>
                <w:rFonts w:cs="Arial"/>
                <w:szCs w:val="20"/>
              </w:rPr>
              <w:pPrChange w:id="1388" w:author="Lucas Yasuyuki Koroku" w:date="2022-06-27T14:10:00Z">
                <w:pPr>
                  <w:spacing w:before="120" w:after="120" w:line="276" w:lineRule="auto"/>
                  <w:ind w:right="-30"/>
                  <w:jc w:val="center"/>
                </w:pPr>
              </w:pPrChange>
            </w:pPr>
            <w:ins w:id="1389" w:author="Lucas Yasuyuki Koroku" w:date="2022-06-27T14:10:00Z">
              <w:r w:rsidRPr="00FF5F02">
                <w:rPr>
                  <w:rFonts w:cs="Arial"/>
                  <w:sz w:val="18"/>
                  <w:szCs w:val="20"/>
                </w:rPr>
                <w:t>0,8% ao dia sobre o valor mensal do contrato</w:t>
              </w:r>
            </w:ins>
            <w:del w:id="1390" w:author="Lucas Yasuyuki Koroku" w:date="2022-06-27T14:10:00Z">
              <w:r w:rsidRPr="00552315" w:rsidDel="005E4BD6">
                <w:rPr>
                  <w:rFonts w:cs="Arial"/>
                  <w:szCs w:val="20"/>
                </w:rPr>
                <w:delText>0,8% ao dia sobre o valor mensal do contrato</w:delText>
              </w:r>
            </w:del>
          </w:p>
        </w:tc>
      </w:tr>
      <w:tr w:rsidR="00C701DE" w:rsidRPr="00552315"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467D2E63" w:rsidR="00C701DE" w:rsidRPr="00552315" w:rsidRDefault="00C701DE">
            <w:pPr>
              <w:spacing w:line="276" w:lineRule="auto"/>
              <w:ind w:right="-28"/>
              <w:jc w:val="center"/>
              <w:rPr>
                <w:rFonts w:cs="Arial"/>
                <w:szCs w:val="20"/>
              </w:rPr>
              <w:pPrChange w:id="1391" w:author="Lucas Yasuyuki Koroku" w:date="2022-06-27T14:10:00Z">
                <w:pPr>
                  <w:spacing w:before="120" w:after="120" w:line="276" w:lineRule="auto"/>
                  <w:ind w:right="-30"/>
                  <w:jc w:val="center"/>
                </w:pPr>
              </w:pPrChange>
            </w:pPr>
            <w:ins w:id="1392" w:author="Lucas Yasuyuki Koroku" w:date="2022-06-27T14:10:00Z">
              <w:r w:rsidRPr="00FF5F02">
                <w:rPr>
                  <w:rFonts w:cs="Arial"/>
                  <w:sz w:val="18"/>
                  <w:szCs w:val="20"/>
                </w:rPr>
                <w:t>4</w:t>
              </w:r>
            </w:ins>
            <w:del w:id="1393" w:author="Lucas Yasuyuki Koroku" w:date="2022-06-27T14:10:00Z">
              <w:r w:rsidRPr="00552315" w:rsidDel="005E4BD6">
                <w:rPr>
                  <w:rFonts w:cs="Arial"/>
                  <w:szCs w:val="20"/>
                </w:rPr>
                <w:delText>4</w:delText>
              </w:r>
            </w:del>
          </w:p>
        </w:tc>
        <w:tc>
          <w:tcPr>
            <w:tcW w:w="5604" w:type="dxa"/>
            <w:tcBorders>
              <w:top w:val="outset" w:sz="6" w:space="0" w:color="000000"/>
              <w:left w:val="outset" w:sz="6" w:space="0" w:color="000000"/>
              <w:bottom w:val="outset" w:sz="6" w:space="0" w:color="000000"/>
            </w:tcBorders>
          </w:tcPr>
          <w:p w14:paraId="5BBD3292" w14:textId="2470AD26" w:rsidR="00C701DE" w:rsidRPr="00552315" w:rsidRDefault="00C701DE">
            <w:pPr>
              <w:spacing w:line="276" w:lineRule="auto"/>
              <w:ind w:right="-28"/>
              <w:jc w:val="center"/>
              <w:rPr>
                <w:rFonts w:cs="Arial"/>
                <w:szCs w:val="20"/>
              </w:rPr>
              <w:pPrChange w:id="1394" w:author="Lucas Yasuyuki Koroku" w:date="2022-06-27T14:10:00Z">
                <w:pPr>
                  <w:spacing w:before="120" w:after="120" w:line="276" w:lineRule="auto"/>
                  <w:ind w:right="-30"/>
                  <w:jc w:val="center"/>
                </w:pPr>
              </w:pPrChange>
            </w:pPr>
            <w:ins w:id="1395" w:author="Lucas Yasuyuki Koroku" w:date="2022-06-27T14:10:00Z">
              <w:r w:rsidRPr="00FF5F02">
                <w:rPr>
                  <w:rFonts w:cs="Arial"/>
                  <w:sz w:val="18"/>
                  <w:szCs w:val="20"/>
                </w:rPr>
                <w:t>1,6% ao dia sobre o valor mensal do contrato</w:t>
              </w:r>
            </w:ins>
            <w:del w:id="1396" w:author="Lucas Yasuyuki Koroku" w:date="2022-06-27T14:10:00Z">
              <w:r w:rsidRPr="00552315" w:rsidDel="005E4BD6">
                <w:rPr>
                  <w:rFonts w:cs="Arial"/>
                  <w:szCs w:val="20"/>
                </w:rPr>
                <w:delText>1,6% ao dia sobre o valor mensal do contrato</w:delText>
              </w:r>
            </w:del>
          </w:p>
        </w:tc>
      </w:tr>
      <w:tr w:rsidR="00C701DE" w:rsidRPr="00552315" w14:paraId="11080699" w14:textId="77777777" w:rsidTr="00C701DE">
        <w:tblPrEx>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ExChange w:id="1397" w:author="Lucas Yasuyuki Koroku" w:date="2022-06-27T14:10:00Z">
            <w:tblPrEx>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Ex>
          </w:tblPrExChange>
        </w:tblPrEx>
        <w:trPr>
          <w:trHeight w:val="20"/>
          <w:tblCellSpacing w:w="0" w:type="dxa"/>
          <w:trPrChange w:id="1398" w:author="Lucas Yasuyuki Koroku" w:date="2022-06-27T14:10:00Z">
            <w:trPr>
              <w:tblCellSpacing w:w="0" w:type="dxa"/>
            </w:trPr>
          </w:trPrChange>
        </w:trPr>
        <w:tc>
          <w:tcPr>
            <w:tcW w:w="3576" w:type="dxa"/>
            <w:tcBorders>
              <w:top w:val="outset" w:sz="6" w:space="0" w:color="000000"/>
              <w:bottom w:val="outset" w:sz="6" w:space="0" w:color="000000"/>
              <w:right w:val="outset" w:sz="6" w:space="0" w:color="000000"/>
            </w:tcBorders>
            <w:tcPrChange w:id="1399" w:author="Lucas Yasuyuki Koroku" w:date="2022-06-27T14:10:00Z">
              <w:tcPr>
                <w:tcW w:w="3576" w:type="dxa"/>
                <w:tcBorders>
                  <w:top w:val="outset" w:sz="6" w:space="0" w:color="000000"/>
                  <w:bottom w:val="outset" w:sz="6" w:space="0" w:color="000000"/>
                  <w:right w:val="outset" w:sz="6" w:space="0" w:color="000000"/>
                </w:tcBorders>
              </w:tcPr>
            </w:tcPrChange>
          </w:tcPr>
          <w:p w14:paraId="251D1809" w14:textId="0EBAF661" w:rsidR="00C701DE" w:rsidRPr="00552315" w:rsidRDefault="00C701DE">
            <w:pPr>
              <w:spacing w:line="276" w:lineRule="auto"/>
              <w:ind w:right="-28"/>
              <w:jc w:val="center"/>
              <w:rPr>
                <w:rFonts w:cs="Arial"/>
                <w:szCs w:val="20"/>
              </w:rPr>
              <w:pPrChange w:id="1400" w:author="Lucas Yasuyuki Koroku" w:date="2022-06-27T14:10:00Z">
                <w:pPr>
                  <w:spacing w:before="120" w:after="120" w:line="276" w:lineRule="auto"/>
                  <w:ind w:right="-30"/>
                  <w:jc w:val="center"/>
                </w:pPr>
              </w:pPrChange>
            </w:pPr>
            <w:ins w:id="1401" w:author="Lucas Yasuyuki Koroku" w:date="2022-06-27T14:10:00Z">
              <w:r w:rsidRPr="00FF5F02">
                <w:rPr>
                  <w:rFonts w:cs="Arial"/>
                  <w:sz w:val="18"/>
                  <w:szCs w:val="20"/>
                </w:rPr>
                <w:t>5</w:t>
              </w:r>
            </w:ins>
            <w:del w:id="1402" w:author="Lucas Yasuyuki Koroku" w:date="2022-06-27T14:10:00Z">
              <w:r w:rsidRPr="00552315" w:rsidDel="005E4BD6">
                <w:rPr>
                  <w:rFonts w:cs="Arial"/>
                  <w:szCs w:val="20"/>
                </w:rPr>
                <w:delText>5</w:delText>
              </w:r>
            </w:del>
          </w:p>
        </w:tc>
        <w:tc>
          <w:tcPr>
            <w:tcW w:w="5604" w:type="dxa"/>
            <w:tcBorders>
              <w:top w:val="outset" w:sz="6" w:space="0" w:color="000000"/>
              <w:left w:val="outset" w:sz="6" w:space="0" w:color="000000"/>
              <w:bottom w:val="outset" w:sz="6" w:space="0" w:color="000000"/>
            </w:tcBorders>
            <w:tcPrChange w:id="1403" w:author="Lucas Yasuyuki Koroku" w:date="2022-06-27T14:10:00Z">
              <w:tcPr>
                <w:tcW w:w="5604" w:type="dxa"/>
                <w:tcBorders>
                  <w:top w:val="outset" w:sz="6" w:space="0" w:color="000000"/>
                  <w:left w:val="outset" w:sz="6" w:space="0" w:color="000000"/>
                  <w:bottom w:val="outset" w:sz="6" w:space="0" w:color="000000"/>
                </w:tcBorders>
              </w:tcPr>
            </w:tcPrChange>
          </w:tcPr>
          <w:p w14:paraId="682FE8EF" w14:textId="20C2F723" w:rsidR="00C701DE" w:rsidRPr="00552315" w:rsidRDefault="00C701DE">
            <w:pPr>
              <w:spacing w:line="276" w:lineRule="auto"/>
              <w:ind w:right="-28"/>
              <w:jc w:val="center"/>
              <w:rPr>
                <w:rFonts w:cs="Arial"/>
                <w:szCs w:val="20"/>
              </w:rPr>
              <w:pPrChange w:id="1404" w:author="Lucas Yasuyuki Koroku" w:date="2022-06-27T14:10:00Z">
                <w:pPr>
                  <w:spacing w:before="120" w:after="120" w:line="276" w:lineRule="auto"/>
                  <w:ind w:right="-30"/>
                  <w:jc w:val="center"/>
                </w:pPr>
              </w:pPrChange>
            </w:pPr>
            <w:ins w:id="1405" w:author="Lucas Yasuyuki Koroku" w:date="2022-06-27T14:10:00Z">
              <w:r w:rsidRPr="00FF5F02">
                <w:rPr>
                  <w:rFonts w:cs="Arial"/>
                  <w:sz w:val="18"/>
                  <w:szCs w:val="20"/>
                </w:rPr>
                <w:t>3,2% ao dia sobre o valor mensal do contrato</w:t>
              </w:r>
            </w:ins>
            <w:del w:id="1406" w:author="Lucas Yasuyuki Koroku" w:date="2022-06-27T14:10:00Z">
              <w:r w:rsidRPr="00552315" w:rsidDel="005E4BD6">
                <w:rPr>
                  <w:rFonts w:cs="Arial"/>
                  <w:szCs w:val="20"/>
                </w:rPr>
                <w:delText>3,2% ao dia sobre o valor mensal do contrato</w:delText>
              </w:r>
            </w:del>
          </w:p>
        </w:tc>
      </w:tr>
    </w:tbl>
    <w:p w14:paraId="7BF1D307" w14:textId="77777777" w:rsidR="00B222EE" w:rsidRPr="00552315" w:rsidRDefault="00B222EE" w:rsidP="00B222EE">
      <w:pPr>
        <w:spacing w:before="120" w:after="120" w:line="276" w:lineRule="auto"/>
        <w:ind w:right="-30"/>
        <w:jc w:val="center"/>
        <w:rPr>
          <w:rFonts w:cs="Arial"/>
          <w:szCs w:val="20"/>
        </w:rPr>
      </w:pPr>
      <w:r w:rsidRPr="00552315">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552315"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552315" w:rsidRDefault="00B222EE">
            <w:pPr>
              <w:spacing w:line="276" w:lineRule="auto"/>
              <w:ind w:right="-28"/>
              <w:jc w:val="center"/>
              <w:rPr>
                <w:rFonts w:cs="Arial"/>
                <w:szCs w:val="20"/>
              </w:rPr>
              <w:pPrChange w:id="1407" w:author="Lucas Yasuyuki Koroku" w:date="2022-06-27T14:11:00Z">
                <w:pPr>
                  <w:spacing w:before="120" w:after="120" w:line="276" w:lineRule="auto"/>
                  <w:ind w:right="-30"/>
                  <w:jc w:val="center"/>
                </w:pPr>
              </w:pPrChange>
            </w:pPr>
            <w:r w:rsidRPr="00552315">
              <w:rPr>
                <w:rFonts w:cs="Arial"/>
                <w:b/>
                <w:bCs/>
                <w:szCs w:val="20"/>
              </w:rPr>
              <w:t>INFRAÇÃO</w:t>
            </w:r>
          </w:p>
        </w:tc>
      </w:tr>
      <w:tr w:rsidR="00C701DE" w:rsidRPr="00552315"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C701DE" w:rsidRPr="00552315" w:rsidRDefault="00C701DE">
            <w:pPr>
              <w:spacing w:line="276" w:lineRule="auto"/>
              <w:ind w:right="-28"/>
              <w:jc w:val="center"/>
              <w:rPr>
                <w:rFonts w:cs="Arial"/>
                <w:szCs w:val="20"/>
              </w:rPr>
              <w:pPrChange w:id="1408" w:author="Lucas Yasuyuki Koroku" w:date="2022-06-27T14:11:00Z">
                <w:pPr>
                  <w:spacing w:before="120" w:after="120" w:line="276" w:lineRule="auto"/>
                  <w:ind w:right="-30"/>
                  <w:jc w:val="center"/>
                </w:pPr>
              </w:pPrChange>
            </w:pPr>
            <w:r w:rsidRPr="00552315">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063E0D02" w:rsidR="00C701DE" w:rsidRPr="00552315" w:rsidRDefault="00C701DE">
            <w:pPr>
              <w:spacing w:line="276" w:lineRule="auto"/>
              <w:ind w:right="-28"/>
              <w:jc w:val="center"/>
              <w:rPr>
                <w:rFonts w:cs="Arial"/>
                <w:szCs w:val="20"/>
              </w:rPr>
              <w:pPrChange w:id="1409" w:author="Lucas Yasuyuki Koroku" w:date="2022-06-27T14:11:00Z">
                <w:pPr>
                  <w:spacing w:before="120" w:after="120" w:line="276" w:lineRule="auto"/>
                  <w:ind w:right="-30"/>
                  <w:jc w:val="center"/>
                </w:pPr>
              </w:pPrChange>
            </w:pPr>
            <w:ins w:id="1410" w:author="Lucas Yasuyuki Koroku" w:date="2022-06-27T14:11:00Z">
              <w:r w:rsidRPr="00FF5F02">
                <w:rPr>
                  <w:rFonts w:cs="Arial"/>
                  <w:bCs/>
                  <w:szCs w:val="20"/>
                </w:rPr>
                <w:t>DESCRIÇÃO</w:t>
              </w:r>
            </w:ins>
            <w:del w:id="1411" w:author="Lucas Yasuyuki Koroku" w:date="2022-06-27T14:11:00Z">
              <w:r w:rsidRPr="00552315" w:rsidDel="00423CFF">
                <w:rPr>
                  <w:rFonts w:cs="Arial"/>
                  <w:b/>
                  <w:bCs/>
                  <w:szCs w:val="20"/>
                </w:rPr>
                <w:delText>DESCRIÇÃO</w:delText>
              </w:r>
            </w:del>
          </w:p>
        </w:tc>
        <w:tc>
          <w:tcPr>
            <w:tcW w:w="1958" w:type="dxa"/>
            <w:tcBorders>
              <w:top w:val="outset" w:sz="6" w:space="0" w:color="000000"/>
              <w:left w:val="outset" w:sz="6" w:space="0" w:color="000000"/>
              <w:bottom w:val="outset" w:sz="6" w:space="0" w:color="000000"/>
            </w:tcBorders>
            <w:vAlign w:val="center"/>
          </w:tcPr>
          <w:p w14:paraId="3BF1D423" w14:textId="45BA3617" w:rsidR="00C701DE" w:rsidRPr="00552315" w:rsidRDefault="00C701DE">
            <w:pPr>
              <w:spacing w:line="276" w:lineRule="auto"/>
              <w:ind w:right="-28"/>
              <w:jc w:val="center"/>
              <w:rPr>
                <w:rFonts w:cs="Arial"/>
                <w:szCs w:val="20"/>
              </w:rPr>
              <w:pPrChange w:id="1412" w:author="Lucas Yasuyuki Koroku" w:date="2022-06-27T14:11:00Z">
                <w:pPr>
                  <w:spacing w:before="120" w:after="120" w:line="276" w:lineRule="auto"/>
                  <w:ind w:right="-30"/>
                  <w:jc w:val="center"/>
                </w:pPr>
              </w:pPrChange>
            </w:pPr>
            <w:ins w:id="1413" w:author="Lucas Yasuyuki Koroku" w:date="2022-06-27T14:11:00Z">
              <w:r w:rsidRPr="00FF5F02">
                <w:rPr>
                  <w:rFonts w:cs="Arial"/>
                  <w:bCs/>
                  <w:szCs w:val="20"/>
                </w:rPr>
                <w:t>GRAU</w:t>
              </w:r>
            </w:ins>
            <w:del w:id="1414" w:author="Lucas Yasuyuki Koroku" w:date="2022-06-27T14:11:00Z">
              <w:r w:rsidRPr="00552315" w:rsidDel="00423CFF">
                <w:rPr>
                  <w:rFonts w:cs="Arial"/>
                  <w:b/>
                  <w:bCs/>
                  <w:szCs w:val="20"/>
                </w:rPr>
                <w:delText>GRAU</w:delText>
              </w:r>
            </w:del>
          </w:p>
        </w:tc>
      </w:tr>
      <w:tr w:rsidR="00C701DE" w:rsidRPr="00552315"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C701DE" w:rsidRPr="00552315" w:rsidRDefault="00C701DE">
            <w:pPr>
              <w:spacing w:line="276" w:lineRule="auto"/>
              <w:ind w:right="-28"/>
              <w:jc w:val="center"/>
              <w:rPr>
                <w:rFonts w:cs="Arial"/>
                <w:szCs w:val="20"/>
              </w:rPr>
              <w:pPrChange w:id="1415" w:author="Lucas Yasuyuki Koroku" w:date="2022-06-27T14:11:00Z">
                <w:pPr>
                  <w:spacing w:before="120" w:after="120" w:line="276" w:lineRule="auto"/>
                  <w:ind w:right="-30"/>
                  <w:jc w:val="center"/>
                </w:pPr>
              </w:pPrChange>
            </w:pPr>
            <w:r w:rsidRPr="00552315">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3886FC3D" w:rsidR="00C701DE" w:rsidRPr="00552315" w:rsidRDefault="00C701DE">
            <w:pPr>
              <w:spacing w:line="276" w:lineRule="auto"/>
              <w:ind w:right="-28"/>
              <w:jc w:val="center"/>
              <w:rPr>
                <w:rFonts w:cs="Arial"/>
                <w:szCs w:val="20"/>
              </w:rPr>
              <w:pPrChange w:id="1416" w:author="Lucas Yasuyuki Koroku" w:date="2022-06-27T14:11:00Z">
                <w:pPr>
                  <w:spacing w:before="120" w:after="120" w:line="276" w:lineRule="auto"/>
                  <w:ind w:right="-30"/>
                  <w:jc w:val="center"/>
                </w:pPr>
              </w:pPrChange>
            </w:pPr>
            <w:ins w:id="1417" w:author="Lucas Yasuyuki Koroku" w:date="2022-06-27T14:11:00Z">
              <w:r w:rsidRPr="00FF5F02">
                <w:rPr>
                  <w:rFonts w:cs="Arial"/>
                  <w:sz w:val="18"/>
                  <w:szCs w:val="20"/>
                </w:rPr>
                <w:t>Retardar ou realizar o pagamento de indenização após o prazo previsto</w:t>
              </w:r>
            </w:ins>
            <w:del w:id="1418" w:author="Lucas Yasuyuki Koroku" w:date="2022-06-27T14:11:00Z">
              <w:r w:rsidRPr="00552315" w:rsidDel="00423CFF">
                <w:rPr>
                  <w:rFonts w:cs="Arial"/>
                  <w:szCs w:val="20"/>
                </w:rPr>
                <w:delText>Permitir situação que crie a possibilidade de causar dano físico, lesão corporal ou conseqüências letais, por ocorrência;</w:delText>
              </w:r>
            </w:del>
          </w:p>
        </w:tc>
        <w:tc>
          <w:tcPr>
            <w:tcW w:w="1958" w:type="dxa"/>
            <w:tcBorders>
              <w:top w:val="outset" w:sz="6" w:space="0" w:color="000000"/>
              <w:left w:val="outset" w:sz="6" w:space="0" w:color="000000"/>
              <w:bottom w:val="outset" w:sz="6" w:space="0" w:color="000000"/>
            </w:tcBorders>
            <w:vAlign w:val="center"/>
          </w:tcPr>
          <w:p w14:paraId="05975920" w14:textId="408A18EB" w:rsidR="00C701DE" w:rsidRPr="00552315" w:rsidRDefault="00C701DE">
            <w:pPr>
              <w:spacing w:line="276" w:lineRule="auto"/>
              <w:ind w:right="-28"/>
              <w:jc w:val="center"/>
              <w:rPr>
                <w:rFonts w:cs="Arial"/>
                <w:szCs w:val="20"/>
              </w:rPr>
              <w:pPrChange w:id="1419" w:author="Lucas Yasuyuki Koroku" w:date="2022-06-27T14:11:00Z">
                <w:pPr>
                  <w:spacing w:before="120" w:after="120" w:line="276" w:lineRule="auto"/>
                  <w:ind w:right="-30"/>
                  <w:jc w:val="center"/>
                </w:pPr>
              </w:pPrChange>
            </w:pPr>
            <w:ins w:id="1420" w:author="Lucas Yasuyuki Koroku" w:date="2022-06-27T14:11:00Z">
              <w:r w:rsidRPr="00FF5F02">
                <w:rPr>
                  <w:rFonts w:cs="Arial"/>
                  <w:sz w:val="18"/>
                  <w:szCs w:val="20"/>
                </w:rPr>
                <w:t>05</w:t>
              </w:r>
            </w:ins>
            <w:del w:id="1421" w:author="Lucas Yasuyuki Koroku" w:date="2022-06-27T14:11:00Z">
              <w:r w:rsidRPr="00552315" w:rsidDel="00423CFF">
                <w:rPr>
                  <w:rFonts w:cs="Arial"/>
                  <w:szCs w:val="20"/>
                </w:rPr>
                <w:delText>05</w:delText>
              </w:r>
            </w:del>
          </w:p>
        </w:tc>
      </w:tr>
      <w:tr w:rsidR="00C701DE" w:rsidRPr="00552315"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C701DE" w:rsidRPr="00552315" w:rsidRDefault="00C701DE">
            <w:pPr>
              <w:spacing w:line="276" w:lineRule="auto"/>
              <w:ind w:right="-28"/>
              <w:jc w:val="center"/>
              <w:rPr>
                <w:rFonts w:cs="Arial"/>
                <w:szCs w:val="20"/>
              </w:rPr>
              <w:pPrChange w:id="1422" w:author="Lucas Yasuyuki Koroku" w:date="2022-06-27T14:11:00Z">
                <w:pPr>
                  <w:spacing w:before="120" w:after="120" w:line="276" w:lineRule="auto"/>
                  <w:ind w:right="-30"/>
                  <w:jc w:val="center"/>
                </w:pPr>
              </w:pPrChange>
            </w:pPr>
            <w:r w:rsidRPr="00552315">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25C8B335" w:rsidR="00C701DE" w:rsidRPr="00552315" w:rsidRDefault="00C701DE">
            <w:pPr>
              <w:spacing w:line="276" w:lineRule="auto"/>
              <w:ind w:right="-28"/>
              <w:jc w:val="center"/>
              <w:rPr>
                <w:rFonts w:cs="Arial"/>
                <w:szCs w:val="20"/>
              </w:rPr>
              <w:pPrChange w:id="1423" w:author="Lucas Yasuyuki Koroku" w:date="2022-06-27T14:11:00Z">
                <w:pPr>
                  <w:spacing w:before="120" w:after="120" w:line="276" w:lineRule="auto"/>
                  <w:ind w:right="-30"/>
                  <w:jc w:val="center"/>
                </w:pPr>
              </w:pPrChange>
            </w:pPr>
            <w:ins w:id="1424" w:author="Lucas Yasuyuki Koroku" w:date="2022-06-27T14:11:00Z">
              <w:r w:rsidRPr="00FF5F02">
                <w:rPr>
                  <w:rFonts w:cs="Arial"/>
                  <w:sz w:val="18"/>
                  <w:szCs w:val="20"/>
                </w:rPr>
                <w:t>Suspender ou interromper, salvo motivo de força maio ou caso fortuito, a validade da apólice</w:t>
              </w:r>
            </w:ins>
            <w:del w:id="1425" w:author="Lucas Yasuyuki Koroku" w:date="2022-06-27T14:11:00Z">
              <w:r w:rsidRPr="00552315" w:rsidDel="00423CFF">
                <w:rPr>
                  <w:rFonts w:cs="Arial"/>
                  <w:szCs w:val="20"/>
                </w:rPr>
                <w:delText>Suspender ou interromper, salvo motivo de força maior ou caso fortuito, os serviços contratuais por dia e por unidade de atendimento;</w:delText>
              </w:r>
            </w:del>
          </w:p>
        </w:tc>
        <w:tc>
          <w:tcPr>
            <w:tcW w:w="1958" w:type="dxa"/>
            <w:tcBorders>
              <w:top w:val="outset" w:sz="6" w:space="0" w:color="000000"/>
              <w:left w:val="outset" w:sz="6" w:space="0" w:color="000000"/>
              <w:bottom w:val="outset" w:sz="6" w:space="0" w:color="000000"/>
            </w:tcBorders>
            <w:vAlign w:val="center"/>
          </w:tcPr>
          <w:p w14:paraId="08EB8FAB" w14:textId="662371F3" w:rsidR="00C701DE" w:rsidRPr="00552315" w:rsidRDefault="00C701DE">
            <w:pPr>
              <w:spacing w:line="276" w:lineRule="auto"/>
              <w:ind w:right="-28"/>
              <w:jc w:val="center"/>
              <w:rPr>
                <w:rFonts w:cs="Arial"/>
                <w:szCs w:val="20"/>
              </w:rPr>
              <w:pPrChange w:id="1426" w:author="Lucas Yasuyuki Koroku" w:date="2022-06-27T14:11:00Z">
                <w:pPr>
                  <w:spacing w:before="120" w:after="120" w:line="276" w:lineRule="auto"/>
                  <w:ind w:right="-30"/>
                  <w:jc w:val="center"/>
                </w:pPr>
              </w:pPrChange>
            </w:pPr>
            <w:ins w:id="1427" w:author="Lucas Yasuyuki Koroku" w:date="2022-06-27T14:11:00Z">
              <w:r w:rsidRPr="00FF5F02">
                <w:rPr>
                  <w:rFonts w:cs="Arial"/>
                  <w:sz w:val="18"/>
                  <w:szCs w:val="20"/>
                </w:rPr>
                <w:t>04</w:t>
              </w:r>
            </w:ins>
            <w:del w:id="1428" w:author="Lucas Yasuyuki Koroku" w:date="2022-06-27T14:11:00Z">
              <w:r w:rsidRPr="00552315" w:rsidDel="00423CFF">
                <w:rPr>
                  <w:rFonts w:cs="Arial"/>
                  <w:szCs w:val="20"/>
                </w:rPr>
                <w:delText>04</w:delText>
              </w:r>
            </w:del>
          </w:p>
        </w:tc>
      </w:tr>
      <w:tr w:rsidR="00C701DE" w:rsidRPr="00552315"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C701DE" w:rsidRPr="00552315" w:rsidRDefault="00C701DE">
            <w:pPr>
              <w:spacing w:line="276" w:lineRule="auto"/>
              <w:ind w:right="-28"/>
              <w:jc w:val="center"/>
              <w:rPr>
                <w:rFonts w:cs="Arial"/>
                <w:szCs w:val="20"/>
              </w:rPr>
              <w:pPrChange w:id="1429" w:author="Lucas Yasuyuki Koroku" w:date="2022-06-27T14:11:00Z">
                <w:pPr>
                  <w:spacing w:before="120" w:after="120" w:line="276" w:lineRule="auto"/>
                  <w:ind w:right="-30"/>
                  <w:jc w:val="center"/>
                </w:pPr>
              </w:pPrChange>
            </w:pPr>
            <w:r w:rsidRPr="00552315">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E3608A5" w:rsidR="00C701DE" w:rsidRPr="00552315" w:rsidRDefault="00C701DE">
            <w:pPr>
              <w:spacing w:line="276" w:lineRule="auto"/>
              <w:ind w:right="-28"/>
              <w:jc w:val="center"/>
              <w:rPr>
                <w:rFonts w:cs="Arial"/>
                <w:szCs w:val="20"/>
              </w:rPr>
              <w:pPrChange w:id="1430" w:author="Lucas Yasuyuki Koroku" w:date="2022-06-27T14:11:00Z">
                <w:pPr>
                  <w:spacing w:before="120" w:after="120" w:line="276" w:lineRule="auto"/>
                  <w:ind w:right="-30"/>
                  <w:jc w:val="center"/>
                </w:pPr>
              </w:pPrChange>
            </w:pPr>
            <w:ins w:id="1431" w:author="Lucas Yasuyuki Koroku" w:date="2022-06-27T14:11:00Z">
              <w:r w:rsidRPr="00FF5F02">
                <w:rPr>
                  <w:rFonts w:cs="Arial"/>
                  <w:sz w:val="18"/>
                  <w:szCs w:val="20"/>
                </w:rPr>
                <w:t>Deixar de cumprir com os prazos previstos no Termo de Referência</w:t>
              </w:r>
            </w:ins>
            <w:del w:id="1432" w:author="Lucas Yasuyuki Koroku" w:date="2022-06-27T14:11:00Z">
              <w:r w:rsidRPr="00552315" w:rsidDel="00423CFF">
                <w:rPr>
                  <w:rFonts w:cs="Arial"/>
                  <w:szCs w:val="20"/>
                </w:rPr>
                <w:delText>Manter funcionário sem qualificação para executar os serviços contratados, por empregado e por dia;</w:delText>
              </w:r>
            </w:del>
          </w:p>
        </w:tc>
        <w:tc>
          <w:tcPr>
            <w:tcW w:w="1958" w:type="dxa"/>
            <w:tcBorders>
              <w:top w:val="outset" w:sz="6" w:space="0" w:color="000000"/>
              <w:left w:val="outset" w:sz="6" w:space="0" w:color="000000"/>
              <w:bottom w:val="outset" w:sz="6" w:space="0" w:color="000000"/>
            </w:tcBorders>
            <w:vAlign w:val="center"/>
          </w:tcPr>
          <w:p w14:paraId="6E1385D7" w14:textId="0777A304" w:rsidR="00C701DE" w:rsidRPr="00552315" w:rsidRDefault="00C701DE">
            <w:pPr>
              <w:spacing w:line="276" w:lineRule="auto"/>
              <w:ind w:right="-28"/>
              <w:jc w:val="center"/>
              <w:rPr>
                <w:rFonts w:cs="Arial"/>
                <w:szCs w:val="20"/>
              </w:rPr>
              <w:pPrChange w:id="1433" w:author="Lucas Yasuyuki Koroku" w:date="2022-06-27T14:11:00Z">
                <w:pPr>
                  <w:spacing w:before="120" w:after="120" w:line="276" w:lineRule="auto"/>
                  <w:ind w:right="-30"/>
                  <w:jc w:val="center"/>
                </w:pPr>
              </w:pPrChange>
            </w:pPr>
            <w:ins w:id="1434" w:author="Lucas Yasuyuki Koroku" w:date="2022-06-27T14:11:00Z">
              <w:r w:rsidRPr="00FF5F02">
                <w:rPr>
                  <w:rFonts w:cs="Arial"/>
                  <w:sz w:val="18"/>
                  <w:szCs w:val="20"/>
                </w:rPr>
                <w:t>03</w:t>
              </w:r>
            </w:ins>
            <w:del w:id="1435" w:author="Lucas Yasuyuki Koroku" w:date="2022-06-27T14:11:00Z">
              <w:r w:rsidRPr="00552315" w:rsidDel="00423CFF">
                <w:rPr>
                  <w:rFonts w:cs="Arial"/>
                  <w:szCs w:val="20"/>
                </w:rPr>
                <w:delText>03</w:delText>
              </w:r>
            </w:del>
          </w:p>
        </w:tc>
      </w:tr>
      <w:tr w:rsidR="00C701DE" w:rsidRPr="00552315"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C701DE" w:rsidRPr="00552315" w:rsidRDefault="00C701DE">
            <w:pPr>
              <w:spacing w:line="276" w:lineRule="auto"/>
              <w:ind w:right="-28"/>
              <w:jc w:val="center"/>
              <w:rPr>
                <w:rFonts w:cs="Arial"/>
                <w:szCs w:val="20"/>
              </w:rPr>
              <w:pPrChange w:id="1436" w:author="Lucas Yasuyuki Koroku" w:date="2022-06-27T14:11:00Z">
                <w:pPr>
                  <w:spacing w:before="120" w:after="120" w:line="276" w:lineRule="auto"/>
                  <w:ind w:right="-30"/>
                  <w:jc w:val="center"/>
                </w:pPr>
              </w:pPrChange>
            </w:pPr>
            <w:r w:rsidRPr="00552315">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37F477B7" w:rsidR="00C701DE" w:rsidRPr="00552315" w:rsidRDefault="00C701DE">
            <w:pPr>
              <w:spacing w:line="276" w:lineRule="auto"/>
              <w:ind w:right="-28"/>
              <w:jc w:val="center"/>
              <w:rPr>
                <w:rFonts w:cs="Arial"/>
                <w:szCs w:val="20"/>
              </w:rPr>
              <w:pPrChange w:id="1437" w:author="Lucas Yasuyuki Koroku" w:date="2022-06-27T14:11:00Z">
                <w:pPr>
                  <w:spacing w:before="120" w:after="120" w:line="276" w:lineRule="auto"/>
                  <w:ind w:right="-30"/>
                  <w:jc w:val="center"/>
                </w:pPr>
              </w:pPrChange>
            </w:pPr>
            <w:ins w:id="1438" w:author="Lucas Yasuyuki Koroku" w:date="2022-06-27T14:11:00Z">
              <w:r w:rsidRPr="00FF5F02">
                <w:rPr>
                  <w:rFonts w:cs="Arial"/>
                  <w:sz w:val="18"/>
                  <w:szCs w:val="20"/>
                </w:rPr>
                <w:t>Deixar de comunicar à Contratante acerca do andamento das solicitações</w:t>
              </w:r>
            </w:ins>
            <w:del w:id="1439" w:author="Lucas Yasuyuki Koroku" w:date="2022-06-27T14:11:00Z">
              <w:r w:rsidRPr="00552315" w:rsidDel="00423CFF">
                <w:rPr>
                  <w:rFonts w:cs="Arial"/>
                  <w:szCs w:val="20"/>
                </w:rPr>
                <w:delText>Recusar-se a executar serviço determinado pela fiscalização, por serviço e por dia;</w:delText>
              </w:r>
            </w:del>
          </w:p>
        </w:tc>
        <w:tc>
          <w:tcPr>
            <w:tcW w:w="1958" w:type="dxa"/>
            <w:tcBorders>
              <w:top w:val="outset" w:sz="6" w:space="0" w:color="000000"/>
              <w:left w:val="outset" w:sz="6" w:space="0" w:color="000000"/>
              <w:bottom w:val="outset" w:sz="6" w:space="0" w:color="000000"/>
            </w:tcBorders>
            <w:vAlign w:val="center"/>
          </w:tcPr>
          <w:p w14:paraId="4D82401B" w14:textId="28272A3D" w:rsidR="00C701DE" w:rsidRPr="00552315" w:rsidRDefault="00C701DE">
            <w:pPr>
              <w:spacing w:line="276" w:lineRule="auto"/>
              <w:ind w:right="-28"/>
              <w:jc w:val="center"/>
              <w:rPr>
                <w:rFonts w:cs="Arial"/>
                <w:szCs w:val="20"/>
              </w:rPr>
              <w:pPrChange w:id="1440" w:author="Lucas Yasuyuki Koroku" w:date="2022-06-27T14:11:00Z">
                <w:pPr>
                  <w:spacing w:before="120" w:after="120" w:line="276" w:lineRule="auto"/>
                  <w:ind w:right="-30"/>
                  <w:jc w:val="center"/>
                </w:pPr>
              </w:pPrChange>
            </w:pPr>
            <w:ins w:id="1441" w:author="Lucas Yasuyuki Koroku" w:date="2022-06-27T14:11:00Z">
              <w:r w:rsidRPr="00FF5F02">
                <w:rPr>
                  <w:rFonts w:cs="Arial"/>
                  <w:sz w:val="18"/>
                  <w:szCs w:val="20"/>
                </w:rPr>
                <w:t>02</w:t>
              </w:r>
            </w:ins>
            <w:del w:id="1442" w:author="Lucas Yasuyuki Koroku" w:date="2022-06-27T14:11:00Z">
              <w:r w:rsidRPr="00552315" w:rsidDel="00423CFF">
                <w:rPr>
                  <w:rFonts w:cs="Arial"/>
                  <w:szCs w:val="20"/>
                </w:rPr>
                <w:delText>02</w:delText>
              </w:r>
            </w:del>
          </w:p>
        </w:tc>
      </w:tr>
      <w:tr w:rsidR="00C701DE" w:rsidRPr="00552315"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C701DE" w:rsidRPr="00552315" w:rsidRDefault="00C701DE">
            <w:pPr>
              <w:spacing w:line="276" w:lineRule="auto"/>
              <w:ind w:right="-28"/>
              <w:jc w:val="center"/>
              <w:rPr>
                <w:rFonts w:cs="Arial"/>
                <w:szCs w:val="20"/>
              </w:rPr>
              <w:pPrChange w:id="1443" w:author="Lucas Yasuyuki Koroku" w:date="2022-06-27T14:11:00Z">
                <w:pPr>
                  <w:spacing w:before="120" w:after="120" w:line="276" w:lineRule="auto"/>
                  <w:ind w:right="-30"/>
                  <w:jc w:val="center"/>
                </w:pPr>
              </w:pPrChange>
            </w:pPr>
            <w:r w:rsidRPr="00552315">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33936B3C" w:rsidR="00C701DE" w:rsidRPr="00552315" w:rsidRDefault="00C701DE">
            <w:pPr>
              <w:spacing w:line="276" w:lineRule="auto"/>
              <w:ind w:right="-28"/>
              <w:jc w:val="center"/>
              <w:rPr>
                <w:rFonts w:cs="Arial"/>
                <w:szCs w:val="20"/>
              </w:rPr>
              <w:pPrChange w:id="1444" w:author="Lucas Yasuyuki Koroku" w:date="2022-06-27T14:11:00Z">
                <w:pPr>
                  <w:spacing w:before="120" w:after="120" w:line="276" w:lineRule="auto"/>
                  <w:ind w:right="-30"/>
                  <w:jc w:val="center"/>
                </w:pPr>
              </w:pPrChange>
            </w:pPr>
            <w:ins w:id="1445" w:author="Lucas Yasuyuki Koroku" w:date="2022-06-27T14:11:00Z">
              <w:r w:rsidRPr="00FF5F02">
                <w:rPr>
                  <w:rFonts w:cs="Arial"/>
                  <w:sz w:val="18"/>
                  <w:szCs w:val="20"/>
                </w:rPr>
                <w:t>Deixar de registrar solicitações de atendimento da Contratante</w:t>
              </w:r>
            </w:ins>
            <w:del w:id="1446" w:author="Lucas Yasuyuki Koroku" w:date="2022-06-27T14:11:00Z">
              <w:r w:rsidRPr="00552315" w:rsidDel="00423CFF">
                <w:rPr>
                  <w:rFonts w:cs="Arial"/>
                  <w:szCs w:val="20"/>
                </w:rPr>
                <w:delText>Retirar funcionários ou encarregados do serviço durante o expediente, sem a anuência prévia do CONTRATANTE, por empregado e por dia;</w:delText>
              </w:r>
            </w:del>
          </w:p>
        </w:tc>
        <w:tc>
          <w:tcPr>
            <w:tcW w:w="1958" w:type="dxa"/>
            <w:tcBorders>
              <w:top w:val="outset" w:sz="6" w:space="0" w:color="000000"/>
              <w:left w:val="outset" w:sz="6" w:space="0" w:color="000000"/>
              <w:bottom w:val="outset" w:sz="6" w:space="0" w:color="000000"/>
            </w:tcBorders>
            <w:vAlign w:val="center"/>
          </w:tcPr>
          <w:p w14:paraId="3545ED8F" w14:textId="58ED6632" w:rsidR="00C701DE" w:rsidRPr="00552315" w:rsidRDefault="00C701DE">
            <w:pPr>
              <w:spacing w:line="276" w:lineRule="auto"/>
              <w:ind w:right="-28"/>
              <w:jc w:val="center"/>
              <w:rPr>
                <w:rFonts w:cs="Arial"/>
                <w:szCs w:val="20"/>
              </w:rPr>
              <w:pPrChange w:id="1447" w:author="Lucas Yasuyuki Koroku" w:date="2022-06-27T14:11:00Z">
                <w:pPr>
                  <w:spacing w:before="120" w:after="120" w:line="276" w:lineRule="auto"/>
                  <w:ind w:right="-30"/>
                  <w:jc w:val="center"/>
                </w:pPr>
              </w:pPrChange>
            </w:pPr>
            <w:ins w:id="1448" w:author="Lucas Yasuyuki Koroku" w:date="2022-06-27T14:11:00Z">
              <w:r w:rsidRPr="00FF5F02">
                <w:rPr>
                  <w:rFonts w:cs="Arial"/>
                  <w:sz w:val="18"/>
                  <w:szCs w:val="20"/>
                </w:rPr>
                <w:t>0</w:t>
              </w:r>
              <w:r>
                <w:rPr>
                  <w:rFonts w:cs="Arial"/>
                  <w:sz w:val="18"/>
                  <w:szCs w:val="20"/>
                </w:rPr>
                <w:t>1</w:t>
              </w:r>
            </w:ins>
            <w:del w:id="1449" w:author="Lucas Yasuyuki Koroku" w:date="2022-06-27T14:11:00Z">
              <w:r w:rsidRPr="00552315" w:rsidDel="00423CFF">
                <w:rPr>
                  <w:rFonts w:cs="Arial"/>
                  <w:szCs w:val="20"/>
                </w:rPr>
                <w:delText>03</w:delText>
              </w:r>
            </w:del>
          </w:p>
        </w:tc>
      </w:tr>
      <w:tr w:rsidR="00B222EE" w:rsidRPr="00552315" w:rsidDel="00C701DE" w14:paraId="1CD13230" w14:textId="2B563B25" w:rsidTr="008B0C2F">
        <w:trPr>
          <w:trHeight w:val="225"/>
          <w:tblCellSpacing w:w="0" w:type="dxa"/>
          <w:del w:id="1450" w:author="Lucas Yasuyuki Koroku" w:date="2022-06-27T14:11:00Z"/>
        </w:trPr>
        <w:tc>
          <w:tcPr>
            <w:tcW w:w="9180" w:type="dxa"/>
            <w:gridSpan w:val="3"/>
            <w:tcBorders>
              <w:top w:val="outset" w:sz="6" w:space="0" w:color="000000"/>
              <w:bottom w:val="outset" w:sz="6" w:space="0" w:color="000000"/>
            </w:tcBorders>
            <w:vAlign w:val="center"/>
          </w:tcPr>
          <w:p w14:paraId="517F5448" w14:textId="25619322" w:rsidR="00B222EE" w:rsidRPr="00552315" w:rsidDel="00C701DE" w:rsidRDefault="00B222EE" w:rsidP="008B0C2F">
            <w:pPr>
              <w:spacing w:before="120" w:after="120" w:line="276" w:lineRule="auto"/>
              <w:ind w:right="-30"/>
              <w:jc w:val="center"/>
              <w:rPr>
                <w:del w:id="1451" w:author="Lucas Yasuyuki Koroku" w:date="2022-06-27T14:11:00Z"/>
                <w:rFonts w:cs="Arial"/>
                <w:szCs w:val="20"/>
              </w:rPr>
            </w:pPr>
            <w:del w:id="1452" w:author="Lucas Yasuyuki Koroku" w:date="2022-06-27T14:11:00Z">
              <w:r w:rsidRPr="00552315" w:rsidDel="00C701DE">
                <w:rPr>
                  <w:rFonts w:cs="Arial"/>
                  <w:b/>
                  <w:bCs/>
                  <w:szCs w:val="20"/>
                </w:rPr>
                <w:delText>Para os itens a seguir, deixar de:</w:delText>
              </w:r>
            </w:del>
          </w:p>
        </w:tc>
      </w:tr>
      <w:tr w:rsidR="00B222EE" w:rsidRPr="00552315" w:rsidDel="00C701DE" w14:paraId="3AFFF911" w14:textId="34647BBC" w:rsidTr="008B0C2F">
        <w:trPr>
          <w:tblCellSpacing w:w="0" w:type="dxa"/>
          <w:del w:id="1453" w:author="Lucas Yasuyuki Koroku" w:date="2022-06-27T14:11:00Z"/>
        </w:trPr>
        <w:tc>
          <w:tcPr>
            <w:tcW w:w="2239" w:type="dxa"/>
            <w:tcBorders>
              <w:top w:val="outset" w:sz="6" w:space="0" w:color="000000"/>
              <w:bottom w:val="outset" w:sz="6" w:space="0" w:color="000000"/>
              <w:right w:val="outset" w:sz="6" w:space="0" w:color="000000"/>
            </w:tcBorders>
            <w:vAlign w:val="center"/>
          </w:tcPr>
          <w:p w14:paraId="207F21B9" w14:textId="2627D256" w:rsidR="00B222EE" w:rsidRPr="00552315" w:rsidDel="00C701DE" w:rsidRDefault="00B222EE" w:rsidP="008B0C2F">
            <w:pPr>
              <w:spacing w:before="120" w:after="120" w:line="276" w:lineRule="auto"/>
              <w:ind w:right="-30"/>
              <w:jc w:val="center"/>
              <w:rPr>
                <w:del w:id="1454" w:author="Lucas Yasuyuki Koroku" w:date="2022-06-27T14:11:00Z"/>
                <w:rFonts w:cs="Arial"/>
                <w:szCs w:val="20"/>
              </w:rPr>
            </w:pPr>
            <w:del w:id="1455" w:author="Lucas Yasuyuki Koroku" w:date="2022-06-27T14:11:00Z">
              <w:r w:rsidRPr="00552315" w:rsidDel="00C701DE">
                <w:rPr>
                  <w:rFonts w:cs="Arial"/>
                  <w:szCs w:val="20"/>
                </w:rPr>
                <w:delText>6</w:delText>
              </w:r>
            </w:del>
          </w:p>
        </w:tc>
        <w:tc>
          <w:tcPr>
            <w:tcW w:w="4983" w:type="dxa"/>
            <w:tcBorders>
              <w:top w:val="outset" w:sz="6" w:space="0" w:color="000000"/>
              <w:left w:val="outset" w:sz="6" w:space="0" w:color="000000"/>
              <w:bottom w:val="outset" w:sz="6" w:space="0" w:color="000000"/>
              <w:right w:val="outset" w:sz="6" w:space="0" w:color="000000"/>
            </w:tcBorders>
          </w:tcPr>
          <w:p w14:paraId="483D7838" w14:textId="60BCE330" w:rsidR="00B222EE" w:rsidRPr="00552315" w:rsidDel="00C701DE" w:rsidRDefault="00B222EE" w:rsidP="008B0C2F">
            <w:pPr>
              <w:spacing w:before="120" w:after="120" w:line="276" w:lineRule="auto"/>
              <w:ind w:right="-30"/>
              <w:jc w:val="center"/>
              <w:rPr>
                <w:del w:id="1456" w:author="Lucas Yasuyuki Koroku" w:date="2022-06-27T14:11:00Z"/>
                <w:rFonts w:cs="Arial"/>
                <w:szCs w:val="20"/>
              </w:rPr>
            </w:pPr>
            <w:del w:id="1457" w:author="Lucas Yasuyuki Koroku" w:date="2022-06-27T14:11:00Z">
              <w:r w:rsidRPr="00552315" w:rsidDel="00C701DE">
                <w:rPr>
                  <w:rFonts w:cs="Arial"/>
                  <w:szCs w:val="20"/>
                </w:rPr>
                <w:delText>Registrar e controlar, diariamente, a assiduidade e a pontualidade de seu pessoal, por funcionário e por dia;</w:delText>
              </w:r>
            </w:del>
          </w:p>
        </w:tc>
        <w:tc>
          <w:tcPr>
            <w:tcW w:w="1958" w:type="dxa"/>
            <w:tcBorders>
              <w:top w:val="outset" w:sz="6" w:space="0" w:color="000000"/>
              <w:left w:val="outset" w:sz="6" w:space="0" w:color="000000"/>
              <w:bottom w:val="outset" w:sz="6" w:space="0" w:color="000000"/>
            </w:tcBorders>
            <w:vAlign w:val="center"/>
          </w:tcPr>
          <w:p w14:paraId="7939D727" w14:textId="4964A03F" w:rsidR="00B222EE" w:rsidRPr="00552315" w:rsidDel="00C701DE" w:rsidRDefault="00B222EE" w:rsidP="008B0C2F">
            <w:pPr>
              <w:spacing w:before="120" w:after="120" w:line="276" w:lineRule="auto"/>
              <w:ind w:right="-30"/>
              <w:jc w:val="center"/>
              <w:rPr>
                <w:del w:id="1458" w:author="Lucas Yasuyuki Koroku" w:date="2022-06-27T14:11:00Z"/>
                <w:rFonts w:cs="Arial"/>
                <w:szCs w:val="20"/>
              </w:rPr>
            </w:pPr>
            <w:del w:id="1459" w:author="Lucas Yasuyuki Koroku" w:date="2022-06-27T14:11:00Z">
              <w:r w:rsidRPr="00552315" w:rsidDel="00C701DE">
                <w:rPr>
                  <w:rFonts w:cs="Arial"/>
                  <w:szCs w:val="20"/>
                </w:rPr>
                <w:delText>01</w:delText>
              </w:r>
            </w:del>
          </w:p>
        </w:tc>
      </w:tr>
      <w:tr w:rsidR="00B222EE" w:rsidRPr="00552315" w:rsidDel="00C701DE" w14:paraId="44A17881" w14:textId="13CCAF1D" w:rsidTr="008B0C2F">
        <w:trPr>
          <w:tblCellSpacing w:w="0" w:type="dxa"/>
          <w:del w:id="1460" w:author="Lucas Yasuyuki Koroku" w:date="2022-06-27T14:11:00Z"/>
        </w:trPr>
        <w:tc>
          <w:tcPr>
            <w:tcW w:w="2239" w:type="dxa"/>
            <w:tcBorders>
              <w:top w:val="outset" w:sz="6" w:space="0" w:color="000000"/>
              <w:bottom w:val="outset" w:sz="6" w:space="0" w:color="000000"/>
              <w:right w:val="outset" w:sz="6" w:space="0" w:color="000000"/>
            </w:tcBorders>
            <w:vAlign w:val="center"/>
          </w:tcPr>
          <w:p w14:paraId="0902CB6F" w14:textId="0DEBB5E3" w:rsidR="00B222EE" w:rsidRPr="00552315" w:rsidDel="00C701DE" w:rsidRDefault="00B222EE" w:rsidP="008B0C2F">
            <w:pPr>
              <w:spacing w:before="120" w:after="120" w:line="276" w:lineRule="auto"/>
              <w:ind w:right="-30"/>
              <w:jc w:val="center"/>
              <w:rPr>
                <w:del w:id="1461" w:author="Lucas Yasuyuki Koroku" w:date="2022-06-27T14:11:00Z"/>
                <w:rFonts w:cs="Arial"/>
                <w:szCs w:val="20"/>
              </w:rPr>
            </w:pPr>
            <w:del w:id="1462" w:author="Lucas Yasuyuki Koroku" w:date="2022-06-27T14:11:00Z">
              <w:r w:rsidRPr="00552315" w:rsidDel="00C701DE">
                <w:rPr>
                  <w:rFonts w:cs="Arial"/>
                  <w:szCs w:val="20"/>
                </w:rPr>
                <w:delText>7</w:delText>
              </w:r>
            </w:del>
          </w:p>
        </w:tc>
        <w:tc>
          <w:tcPr>
            <w:tcW w:w="4983" w:type="dxa"/>
            <w:tcBorders>
              <w:top w:val="outset" w:sz="6" w:space="0" w:color="000000"/>
              <w:left w:val="outset" w:sz="6" w:space="0" w:color="000000"/>
              <w:bottom w:val="outset" w:sz="6" w:space="0" w:color="000000"/>
              <w:right w:val="outset" w:sz="6" w:space="0" w:color="000000"/>
            </w:tcBorders>
          </w:tcPr>
          <w:p w14:paraId="4B431506" w14:textId="6B7DBF42" w:rsidR="00B222EE" w:rsidRPr="00552315" w:rsidDel="00C701DE" w:rsidRDefault="00B222EE" w:rsidP="008B0C2F">
            <w:pPr>
              <w:spacing w:before="120" w:after="120" w:line="276" w:lineRule="auto"/>
              <w:ind w:right="-30"/>
              <w:jc w:val="center"/>
              <w:rPr>
                <w:del w:id="1463" w:author="Lucas Yasuyuki Koroku" w:date="2022-06-27T14:11:00Z"/>
                <w:rFonts w:cs="Arial"/>
                <w:szCs w:val="20"/>
              </w:rPr>
            </w:pPr>
            <w:del w:id="1464" w:author="Lucas Yasuyuki Koroku" w:date="2022-06-27T14:11:00Z">
              <w:r w:rsidRPr="00552315" w:rsidDel="00C701DE">
                <w:rPr>
                  <w:rFonts w:cs="Arial"/>
                  <w:szCs w:val="20"/>
                </w:rPr>
                <w:delText>Cumprir determinação formal ou instrução complementar do órgão fiscalizador, por ocorrência;</w:delText>
              </w:r>
            </w:del>
          </w:p>
        </w:tc>
        <w:tc>
          <w:tcPr>
            <w:tcW w:w="1958" w:type="dxa"/>
            <w:tcBorders>
              <w:top w:val="outset" w:sz="6" w:space="0" w:color="000000"/>
              <w:left w:val="outset" w:sz="6" w:space="0" w:color="000000"/>
              <w:bottom w:val="outset" w:sz="6" w:space="0" w:color="000000"/>
            </w:tcBorders>
            <w:vAlign w:val="center"/>
          </w:tcPr>
          <w:p w14:paraId="678A6DC1" w14:textId="521F3F50" w:rsidR="00B222EE" w:rsidRPr="00552315" w:rsidDel="00C701DE" w:rsidRDefault="00B222EE" w:rsidP="008B0C2F">
            <w:pPr>
              <w:spacing w:before="120" w:after="120" w:line="276" w:lineRule="auto"/>
              <w:ind w:right="-30"/>
              <w:jc w:val="center"/>
              <w:rPr>
                <w:del w:id="1465" w:author="Lucas Yasuyuki Koroku" w:date="2022-06-27T14:11:00Z"/>
                <w:rFonts w:cs="Arial"/>
                <w:szCs w:val="20"/>
              </w:rPr>
            </w:pPr>
            <w:del w:id="1466" w:author="Lucas Yasuyuki Koroku" w:date="2022-06-27T14:11:00Z">
              <w:r w:rsidRPr="00552315" w:rsidDel="00C701DE">
                <w:rPr>
                  <w:rFonts w:cs="Arial"/>
                  <w:szCs w:val="20"/>
                </w:rPr>
                <w:delText>02</w:delText>
              </w:r>
            </w:del>
          </w:p>
        </w:tc>
      </w:tr>
      <w:tr w:rsidR="00B222EE" w:rsidRPr="00552315" w:rsidDel="00C701DE" w14:paraId="2205EC32" w14:textId="472AE027" w:rsidTr="008B0C2F">
        <w:trPr>
          <w:tblCellSpacing w:w="0" w:type="dxa"/>
          <w:del w:id="1467" w:author="Lucas Yasuyuki Koroku" w:date="2022-06-27T14:11:00Z"/>
        </w:trPr>
        <w:tc>
          <w:tcPr>
            <w:tcW w:w="2239" w:type="dxa"/>
            <w:tcBorders>
              <w:top w:val="outset" w:sz="6" w:space="0" w:color="000000"/>
              <w:bottom w:val="outset" w:sz="6" w:space="0" w:color="000000"/>
              <w:right w:val="outset" w:sz="6" w:space="0" w:color="000000"/>
            </w:tcBorders>
            <w:vAlign w:val="center"/>
          </w:tcPr>
          <w:p w14:paraId="0198BC37" w14:textId="2E66B737" w:rsidR="00B222EE" w:rsidRPr="00552315" w:rsidDel="00C701DE" w:rsidRDefault="00B222EE" w:rsidP="008B0C2F">
            <w:pPr>
              <w:spacing w:before="120" w:after="120" w:line="276" w:lineRule="auto"/>
              <w:ind w:right="-30"/>
              <w:jc w:val="center"/>
              <w:rPr>
                <w:del w:id="1468" w:author="Lucas Yasuyuki Koroku" w:date="2022-06-27T14:11:00Z"/>
                <w:rFonts w:cs="Arial"/>
                <w:szCs w:val="20"/>
              </w:rPr>
            </w:pPr>
            <w:del w:id="1469" w:author="Lucas Yasuyuki Koroku" w:date="2022-06-27T14:11:00Z">
              <w:r w:rsidRPr="00552315" w:rsidDel="00C701DE">
                <w:rPr>
                  <w:rFonts w:cs="Arial"/>
                  <w:szCs w:val="20"/>
                </w:rPr>
                <w:delText>8</w:delText>
              </w:r>
            </w:del>
          </w:p>
        </w:tc>
        <w:tc>
          <w:tcPr>
            <w:tcW w:w="4983" w:type="dxa"/>
            <w:tcBorders>
              <w:top w:val="outset" w:sz="6" w:space="0" w:color="000000"/>
              <w:left w:val="outset" w:sz="6" w:space="0" w:color="000000"/>
              <w:bottom w:val="outset" w:sz="6" w:space="0" w:color="000000"/>
              <w:right w:val="outset" w:sz="6" w:space="0" w:color="000000"/>
            </w:tcBorders>
          </w:tcPr>
          <w:p w14:paraId="5B794B2B" w14:textId="358F7DFE" w:rsidR="00B222EE" w:rsidRPr="00552315" w:rsidDel="00C701DE" w:rsidRDefault="00B222EE" w:rsidP="008B0C2F">
            <w:pPr>
              <w:spacing w:before="120" w:after="120" w:line="276" w:lineRule="auto"/>
              <w:ind w:right="-30"/>
              <w:jc w:val="center"/>
              <w:rPr>
                <w:del w:id="1470" w:author="Lucas Yasuyuki Koroku" w:date="2022-06-27T14:11:00Z"/>
                <w:rFonts w:cs="Arial"/>
                <w:szCs w:val="20"/>
              </w:rPr>
            </w:pPr>
            <w:del w:id="1471" w:author="Lucas Yasuyuki Koroku" w:date="2022-06-27T14:11:00Z">
              <w:r w:rsidRPr="00552315" w:rsidDel="00C701DE">
                <w:rPr>
                  <w:rFonts w:cs="Arial"/>
                  <w:szCs w:val="20"/>
                </w:rPr>
                <w:delText>Substituir empregado que se conduza de modo inconveniente ou não atenda às necessidades do serviço, por funcionário e por dia;</w:delText>
              </w:r>
            </w:del>
          </w:p>
        </w:tc>
        <w:tc>
          <w:tcPr>
            <w:tcW w:w="1958" w:type="dxa"/>
            <w:tcBorders>
              <w:top w:val="outset" w:sz="6" w:space="0" w:color="000000"/>
              <w:left w:val="outset" w:sz="6" w:space="0" w:color="000000"/>
              <w:bottom w:val="outset" w:sz="6" w:space="0" w:color="000000"/>
            </w:tcBorders>
            <w:vAlign w:val="center"/>
          </w:tcPr>
          <w:p w14:paraId="57458B82" w14:textId="5CE137E9" w:rsidR="00B222EE" w:rsidRPr="00552315" w:rsidDel="00C701DE" w:rsidRDefault="00B222EE" w:rsidP="008B0C2F">
            <w:pPr>
              <w:spacing w:before="120" w:after="120" w:line="276" w:lineRule="auto"/>
              <w:ind w:right="-30"/>
              <w:jc w:val="center"/>
              <w:rPr>
                <w:del w:id="1472" w:author="Lucas Yasuyuki Koroku" w:date="2022-06-27T14:11:00Z"/>
                <w:rFonts w:cs="Arial"/>
                <w:szCs w:val="20"/>
              </w:rPr>
            </w:pPr>
            <w:del w:id="1473" w:author="Lucas Yasuyuki Koroku" w:date="2022-06-27T14:11:00Z">
              <w:r w:rsidRPr="00552315" w:rsidDel="00C701DE">
                <w:rPr>
                  <w:rFonts w:cs="Arial"/>
                  <w:szCs w:val="20"/>
                </w:rPr>
                <w:delText>01</w:delText>
              </w:r>
            </w:del>
          </w:p>
        </w:tc>
      </w:tr>
      <w:tr w:rsidR="00B222EE" w:rsidRPr="00552315" w:rsidDel="00C701DE" w14:paraId="38582C65" w14:textId="15003E03" w:rsidTr="008B0C2F">
        <w:trPr>
          <w:tblCellSpacing w:w="0" w:type="dxa"/>
          <w:del w:id="1474" w:author="Lucas Yasuyuki Koroku" w:date="2022-06-27T14:11:00Z"/>
        </w:trPr>
        <w:tc>
          <w:tcPr>
            <w:tcW w:w="2239" w:type="dxa"/>
            <w:tcBorders>
              <w:top w:val="outset" w:sz="6" w:space="0" w:color="000000"/>
              <w:bottom w:val="outset" w:sz="6" w:space="0" w:color="000000"/>
              <w:right w:val="outset" w:sz="6" w:space="0" w:color="000000"/>
            </w:tcBorders>
            <w:vAlign w:val="center"/>
          </w:tcPr>
          <w:p w14:paraId="5842F834" w14:textId="52E61155" w:rsidR="00B222EE" w:rsidRPr="00552315" w:rsidDel="00C701DE" w:rsidRDefault="00B222EE" w:rsidP="008B0C2F">
            <w:pPr>
              <w:spacing w:before="120" w:after="120" w:line="276" w:lineRule="auto"/>
              <w:ind w:right="-30"/>
              <w:jc w:val="center"/>
              <w:rPr>
                <w:del w:id="1475" w:author="Lucas Yasuyuki Koroku" w:date="2022-06-27T14:11:00Z"/>
                <w:rFonts w:cs="Arial"/>
                <w:szCs w:val="20"/>
              </w:rPr>
            </w:pPr>
            <w:del w:id="1476" w:author="Lucas Yasuyuki Koroku" w:date="2022-06-27T14:11:00Z">
              <w:r w:rsidRPr="00552315" w:rsidDel="00C701DE">
                <w:rPr>
                  <w:rFonts w:cs="Arial"/>
                  <w:szCs w:val="20"/>
                </w:rPr>
                <w:delText>9</w:delText>
              </w:r>
            </w:del>
          </w:p>
        </w:tc>
        <w:tc>
          <w:tcPr>
            <w:tcW w:w="4983" w:type="dxa"/>
            <w:tcBorders>
              <w:top w:val="outset" w:sz="6" w:space="0" w:color="000000"/>
              <w:left w:val="outset" w:sz="6" w:space="0" w:color="000000"/>
              <w:bottom w:val="outset" w:sz="6" w:space="0" w:color="000000"/>
              <w:right w:val="outset" w:sz="6" w:space="0" w:color="000000"/>
            </w:tcBorders>
          </w:tcPr>
          <w:p w14:paraId="1C38CC04" w14:textId="60C8716D" w:rsidR="00B222EE" w:rsidRPr="00552315" w:rsidDel="00C701DE" w:rsidRDefault="00B222EE" w:rsidP="008B0C2F">
            <w:pPr>
              <w:spacing w:before="120" w:after="120" w:line="276" w:lineRule="auto"/>
              <w:ind w:right="-30"/>
              <w:jc w:val="center"/>
              <w:rPr>
                <w:del w:id="1477" w:author="Lucas Yasuyuki Koroku" w:date="2022-06-27T14:11:00Z"/>
                <w:rFonts w:cs="Arial"/>
                <w:szCs w:val="20"/>
              </w:rPr>
            </w:pPr>
            <w:del w:id="1478" w:author="Lucas Yasuyuki Koroku" w:date="2022-06-27T14:11:00Z">
              <w:r w:rsidRPr="00552315" w:rsidDel="00C701DE">
                <w:rPr>
                  <w:rFonts w:cs="Arial"/>
                  <w:szCs w:val="20"/>
                </w:rPr>
                <w:delText>Cumprir quaisquer dos itens do Edital e seus Anexos não previstos nesta tabela de multas, após reincidência formalmente notificada pelo órgão fiscalizador, por item e por ocorrência;</w:delText>
              </w:r>
            </w:del>
          </w:p>
        </w:tc>
        <w:tc>
          <w:tcPr>
            <w:tcW w:w="1958" w:type="dxa"/>
            <w:tcBorders>
              <w:top w:val="outset" w:sz="6" w:space="0" w:color="000000"/>
              <w:left w:val="outset" w:sz="6" w:space="0" w:color="000000"/>
              <w:bottom w:val="outset" w:sz="6" w:space="0" w:color="000000"/>
            </w:tcBorders>
            <w:vAlign w:val="center"/>
          </w:tcPr>
          <w:p w14:paraId="49F78939" w14:textId="04B453D1" w:rsidR="00B222EE" w:rsidRPr="00552315" w:rsidDel="00C701DE" w:rsidRDefault="00B222EE" w:rsidP="008B0C2F">
            <w:pPr>
              <w:spacing w:before="120" w:after="120" w:line="276" w:lineRule="auto"/>
              <w:ind w:right="-30"/>
              <w:jc w:val="center"/>
              <w:rPr>
                <w:del w:id="1479" w:author="Lucas Yasuyuki Koroku" w:date="2022-06-27T14:11:00Z"/>
                <w:rFonts w:cs="Arial"/>
                <w:szCs w:val="20"/>
              </w:rPr>
            </w:pPr>
            <w:del w:id="1480" w:author="Lucas Yasuyuki Koroku" w:date="2022-06-27T14:11:00Z">
              <w:r w:rsidRPr="00552315" w:rsidDel="00C701DE">
                <w:rPr>
                  <w:rFonts w:cs="Arial"/>
                  <w:szCs w:val="20"/>
                </w:rPr>
                <w:delText>03</w:delText>
              </w:r>
            </w:del>
          </w:p>
        </w:tc>
      </w:tr>
      <w:tr w:rsidR="00B222EE" w:rsidRPr="00552315" w:rsidDel="00C701DE" w14:paraId="2C658605" w14:textId="555BB380" w:rsidTr="008B0C2F">
        <w:trPr>
          <w:tblCellSpacing w:w="0" w:type="dxa"/>
          <w:del w:id="1481" w:author="Lucas Yasuyuki Koroku" w:date="2022-06-27T14:11:00Z"/>
        </w:trPr>
        <w:tc>
          <w:tcPr>
            <w:tcW w:w="2239" w:type="dxa"/>
            <w:tcBorders>
              <w:top w:val="outset" w:sz="6" w:space="0" w:color="000000"/>
              <w:bottom w:val="outset" w:sz="6" w:space="0" w:color="000000"/>
              <w:right w:val="outset" w:sz="6" w:space="0" w:color="000000"/>
            </w:tcBorders>
            <w:vAlign w:val="center"/>
          </w:tcPr>
          <w:p w14:paraId="29ABEC9E" w14:textId="4557BEB3" w:rsidR="00B222EE" w:rsidRPr="00552315" w:rsidDel="00C701DE" w:rsidRDefault="00B222EE" w:rsidP="008B0C2F">
            <w:pPr>
              <w:spacing w:before="120" w:after="120" w:line="276" w:lineRule="auto"/>
              <w:ind w:right="-30"/>
              <w:jc w:val="center"/>
              <w:rPr>
                <w:del w:id="1482" w:author="Lucas Yasuyuki Koroku" w:date="2022-06-27T14:11:00Z"/>
                <w:rFonts w:cs="Arial"/>
                <w:szCs w:val="20"/>
              </w:rPr>
            </w:pPr>
            <w:del w:id="1483" w:author="Lucas Yasuyuki Koroku" w:date="2022-06-27T14:11:00Z">
              <w:r w:rsidRPr="00552315" w:rsidDel="00C701DE">
                <w:rPr>
                  <w:rFonts w:cs="Arial"/>
                  <w:szCs w:val="20"/>
                </w:rPr>
                <w:delText>10</w:delText>
              </w:r>
            </w:del>
          </w:p>
        </w:tc>
        <w:tc>
          <w:tcPr>
            <w:tcW w:w="4983" w:type="dxa"/>
            <w:tcBorders>
              <w:top w:val="outset" w:sz="6" w:space="0" w:color="000000"/>
              <w:left w:val="outset" w:sz="6" w:space="0" w:color="000000"/>
              <w:bottom w:val="outset" w:sz="6" w:space="0" w:color="000000"/>
              <w:right w:val="outset" w:sz="6" w:space="0" w:color="000000"/>
            </w:tcBorders>
          </w:tcPr>
          <w:p w14:paraId="43A13FA4" w14:textId="523BA90D" w:rsidR="00B222EE" w:rsidRPr="00552315" w:rsidDel="00C701DE" w:rsidRDefault="00B222EE" w:rsidP="008B0C2F">
            <w:pPr>
              <w:spacing w:before="120" w:after="120" w:line="276" w:lineRule="auto"/>
              <w:ind w:right="-30"/>
              <w:jc w:val="center"/>
              <w:rPr>
                <w:del w:id="1484" w:author="Lucas Yasuyuki Koroku" w:date="2022-06-27T14:11:00Z"/>
                <w:rFonts w:cs="Arial"/>
                <w:szCs w:val="20"/>
              </w:rPr>
            </w:pPr>
            <w:del w:id="1485" w:author="Lucas Yasuyuki Koroku" w:date="2022-06-27T14:11:00Z">
              <w:r w:rsidRPr="00552315" w:rsidDel="00C701DE">
                <w:rPr>
                  <w:rFonts w:cs="Arial"/>
                  <w:szCs w:val="20"/>
                </w:rPr>
                <w:delText>Indicar e manter durante a execução do contrato os prepostos previstos no edital/contrato;</w:delText>
              </w:r>
            </w:del>
          </w:p>
        </w:tc>
        <w:tc>
          <w:tcPr>
            <w:tcW w:w="1958" w:type="dxa"/>
            <w:tcBorders>
              <w:top w:val="outset" w:sz="6" w:space="0" w:color="000000"/>
              <w:left w:val="outset" w:sz="6" w:space="0" w:color="000000"/>
              <w:bottom w:val="outset" w:sz="6" w:space="0" w:color="000000"/>
            </w:tcBorders>
            <w:vAlign w:val="center"/>
          </w:tcPr>
          <w:p w14:paraId="1C13530B" w14:textId="55D13143" w:rsidR="00B222EE" w:rsidRPr="00552315" w:rsidDel="00C701DE" w:rsidRDefault="00B222EE" w:rsidP="008B0C2F">
            <w:pPr>
              <w:spacing w:before="120" w:after="120" w:line="276" w:lineRule="auto"/>
              <w:ind w:right="-30"/>
              <w:jc w:val="center"/>
              <w:rPr>
                <w:del w:id="1486" w:author="Lucas Yasuyuki Koroku" w:date="2022-06-27T14:11:00Z"/>
                <w:rFonts w:cs="Arial"/>
                <w:szCs w:val="20"/>
              </w:rPr>
            </w:pPr>
            <w:del w:id="1487" w:author="Lucas Yasuyuki Koroku" w:date="2022-06-27T14:11:00Z">
              <w:r w:rsidRPr="00552315" w:rsidDel="00C701DE">
                <w:rPr>
                  <w:rFonts w:cs="Arial"/>
                  <w:szCs w:val="20"/>
                </w:rPr>
                <w:delText>01</w:delText>
              </w:r>
            </w:del>
          </w:p>
        </w:tc>
      </w:tr>
      <w:tr w:rsidR="00B222EE" w:rsidRPr="00552315" w:rsidDel="00C701DE" w14:paraId="440121CA" w14:textId="1905BE90" w:rsidTr="008B0C2F">
        <w:trPr>
          <w:tblCellSpacing w:w="0" w:type="dxa"/>
          <w:del w:id="1488" w:author="Lucas Yasuyuki Koroku" w:date="2022-06-27T14:11:00Z"/>
        </w:trPr>
        <w:tc>
          <w:tcPr>
            <w:tcW w:w="2239" w:type="dxa"/>
            <w:tcBorders>
              <w:top w:val="outset" w:sz="6" w:space="0" w:color="000000"/>
              <w:bottom w:val="outset" w:sz="6" w:space="0" w:color="000000"/>
              <w:right w:val="outset" w:sz="6" w:space="0" w:color="000000"/>
            </w:tcBorders>
            <w:vAlign w:val="center"/>
          </w:tcPr>
          <w:p w14:paraId="4DD32A0F" w14:textId="3A021F60" w:rsidR="00B222EE" w:rsidRPr="00552315" w:rsidDel="00C701DE" w:rsidRDefault="00B222EE" w:rsidP="008B0C2F">
            <w:pPr>
              <w:spacing w:before="120" w:after="120" w:line="276" w:lineRule="auto"/>
              <w:ind w:right="-30"/>
              <w:jc w:val="center"/>
              <w:rPr>
                <w:del w:id="1489" w:author="Lucas Yasuyuki Koroku" w:date="2022-06-27T14:11:00Z"/>
                <w:rFonts w:cs="Arial"/>
                <w:szCs w:val="20"/>
              </w:rPr>
            </w:pPr>
            <w:del w:id="1490" w:author="Lucas Yasuyuki Koroku" w:date="2022-06-27T14:11:00Z">
              <w:r w:rsidRPr="00552315" w:rsidDel="00C701DE">
                <w:rPr>
                  <w:rFonts w:cs="Arial"/>
                  <w:szCs w:val="20"/>
                </w:rPr>
                <w:delText>11</w:delText>
              </w:r>
            </w:del>
          </w:p>
        </w:tc>
        <w:tc>
          <w:tcPr>
            <w:tcW w:w="4983" w:type="dxa"/>
            <w:tcBorders>
              <w:top w:val="outset" w:sz="6" w:space="0" w:color="000000"/>
              <w:left w:val="outset" w:sz="6" w:space="0" w:color="000000"/>
              <w:bottom w:val="outset" w:sz="6" w:space="0" w:color="000000"/>
              <w:right w:val="outset" w:sz="6" w:space="0" w:color="000000"/>
            </w:tcBorders>
          </w:tcPr>
          <w:p w14:paraId="39015CCA" w14:textId="3A8B57C9" w:rsidR="00B222EE" w:rsidRPr="00552315" w:rsidDel="00C701DE" w:rsidRDefault="00B222EE" w:rsidP="008B0C2F">
            <w:pPr>
              <w:spacing w:before="120" w:after="120" w:line="276" w:lineRule="auto"/>
              <w:ind w:right="-30"/>
              <w:jc w:val="center"/>
              <w:rPr>
                <w:del w:id="1491" w:author="Lucas Yasuyuki Koroku" w:date="2022-06-27T14:11:00Z"/>
                <w:rFonts w:cs="Arial"/>
                <w:szCs w:val="20"/>
              </w:rPr>
            </w:pPr>
            <w:del w:id="1492" w:author="Lucas Yasuyuki Koroku" w:date="2022-06-27T14:11:00Z">
              <w:r w:rsidRPr="00552315" w:rsidDel="00C701DE">
                <w:rPr>
                  <w:rFonts w:cs="Arial"/>
                  <w:szCs w:val="20"/>
                </w:rPr>
                <w:delText>Providenciar treinamento para seus funcionários conforme previsto na relação de obrigações da CONTRATADA</w:delText>
              </w:r>
            </w:del>
          </w:p>
        </w:tc>
        <w:tc>
          <w:tcPr>
            <w:tcW w:w="1958" w:type="dxa"/>
            <w:tcBorders>
              <w:top w:val="outset" w:sz="6" w:space="0" w:color="000000"/>
              <w:left w:val="outset" w:sz="6" w:space="0" w:color="000000"/>
              <w:bottom w:val="outset" w:sz="6" w:space="0" w:color="000000"/>
            </w:tcBorders>
            <w:vAlign w:val="center"/>
          </w:tcPr>
          <w:p w14:paraId="045174F9" w14:textId="0EB38BC5" w:rsidR="00B222EE" w:rsidRPr="00552315" w:rsidDel="00C701DE" w:rsidRDefault="00B222EE" w:rsidP="008B0C2F">
            <w:pPr>
              <w:spacing w:before="120" w:after="120" w:line="276" w:lineRule="auto"/>
              <w:ind w:right="-30"/>
              <w:jc w:val="center"/>
              <w:rPr>
                <w:del w:id="1493" w:author="Lucas Yasuyuki Koroku" w:date="2022-06-27T14:11:00Z"/>
                <w:rFonts w:cs="Arial"/>
                <w:szCs w:val="20"/>
              </w:rPr>
            </w:pPr>
            <w:del w:id="1494" w:author="Lucas Yasuyuki Koroku" w:date="2022-06-27T14:11:00Z">
              <w:r w:rsidRPr="00552315" w:rsidDel="00C701DE">
                <w:rPr>
                  <w:rFonts w:cs="Arial"/>
                  <w:szCs w:val="20"/>
                </w:rPr>
                <w:delText>01</w:delText>
              </w:r>
            </w:del>
          </w:p>
        </w:tc>
      </w:tr>
    </w:tbl>
    <w:p w14:paraId="7A7A1819" w14:textId="380A280D" w:rsidR="00B222EE" w:rsidRPr="00552315" w:rsidDel="00C701DE" w:rsidRDefault="00B222EE">
      <w:pPr>
        <w:pStyle w:val="Citao1"/>
        <w:numPr>
          <w:ilvl w:val="1"/>
          <w:numId w:val="1"/>
        </w:numPr>
        <w:ind w:left="425" w:firstLine="0"/>
        <w:rPr>
          <w:del w:id="1495" w:author="Lucas Yasuyuki Koroku" w:date="2022-06-27T14:11:00Z"/>
          <w:rFonts w:ascii="Arial" w:hAnsi="Arial" w:cs="Arial"/>
          <w:color w:val="auto"/>
          <w:sz w:val="20"/>
          <w:szCs w:val="20"/>
        </w:rPr>
        <w:pPrChange w:id="1496" w:author="Lucas Yasuyuki Koroku" w:date="2022-06-27T14:53:00Z">
          <w:pPr>
            <w:pStyle w:val="Citao1"/>
            <w:ind w:right="-30"/>
          </w:pPr>
        </w:pPrChange>
      </w:pPr>
      <w:del w:id="1497" w:author="Lucas Yasuyuki Koroku" w:date="2022-06-27T14:11:00Z">
        <w:r w:rsidRPr="008E58E0" w:rsidDel="00C701DE">
          <w:rPr>
            <w:rFonts w:cs="Arial"/>
            <w:szCs w:val="20"/>
            <w:rPrChange w:id="1498" w:author="Lucas Yasuyuki Koroku" w:date="2022-06-27T14:53:00Z">
              <w:rPr>
                <w:rFonts w:cs="Arial"/>
                <w:b/>
                <w:bCs/>
                <w:szCs w:val="20"/>
              </w:rPr>
            </w:rPrChange>
          </w:rPr>
          <w:delText>Nota explicativa:</w:delText>
        </w:r>
        <w:r w:rsidRPr="00552315" w:rsidDel="00C701DE">
          <w:rPr>
            <w:rFonts w:ascii="Arial" w:hAnsi="Arial" w:cs="Arial"/>
            <w:color w:val="auto"/>
            <w:sz w:val="20"/>
            <w:szCs w:val="20"/>
          </w:rPr>
          <w:delText xml:space="preserve"> A autoridade poderá incluir na tabela de infrações outras condutas que entender necessárias, pertinentes ao serviço prestad</w:delText>
        </w:r>
        <w:r w:rsidR="00BA6694" w:rsidRPr="00552315" w:rsidDel="00C701DE">
          <w:rPr>
            <w:rFonts w:ascii="Arial" w:hAnsi="Arial" w:cs="Arial"/>
            <w:color w:val="auto"/>
            <w:sz w:val="20"/>
            <w:szCs w:val="20"/>
          </w:rPr>
          <w:delText>o, ou retirar as que entender serem inadequadas ao objeto contratual em questão.</w:delText>
        </w:r>
      </w:del>
    </w:p>
    <w:p w14:paraId="3A05AFED" w14:textId="0A6A2A35" w:rsidR="007F4C27" w:rsidRPr="00552315" w:rsidRDefault="007F4C27">
      <w:pPr>
        <w:numPr>
          <w:ilvl w:val="1"/>
          <w:numId w:val="1"/>
        </w:numPr>
        <w:spacing w:before="120" w:after="120" w:line="276" w:lineRule="auto"/>
        <w:ind w:left="425" w:firstLine="0"/>
        <w:jc w:val="both"/>
        <w:rPr>
          <w:rFonts w:cs="Arial"/>
          <w:szCs w:val="20"/>
          <w:lang w:eastAsia="en-US"/>
        </w:rPr>
        <w:pPrChange w:id="1499" w:author="Lucas Yasuyuki Koroku" w:date="2022-06-27T14:53:00Z">
          <w:pPr>
            <w:numPr>
              <w:ilvl w:val="1"/>
              <w:numId w:val="3"/>
            </w:numPr>
            <w:spacing w:before="120" w:after="120" w:line="276" w:lineRule="auto"/>
            <w:ind w:left="792" w:right="-30" w:hanging="432"/>
            <w:jc w:val="both"/>
          </w:pPr>
        </w:pPrChange>
      </w:pPr>
      <w:r w:rsidRPr="00552315">
        <w:rPr>
          <w:rFonts w:cs="Arial"/>
          <w:szCs w:val="20"/>
          <w:lang w:eastAsia="en-US"/>
        </w:rPr>
        <w:t>Também ficam sujeitas às penalidades do art. 87, III e IV da Lei nº 8.666, de 1993, as empresas ou profissionais que:</w:t>
      </w:r>
    </w:p>
    <w:p w14:paraId="073AD897" w14:textId="29353FD1" w:rsidR="007F4C27" w:rsidRPr="00552315" w:rsidRDefault="007F4C27">
      <w:pPr>
        <w:numPr>
          <w:ilvl w:val="2"/>
          <w:numId w:val="1"/>
        </w:numPr>
        <w:spacing w:before="120" w:after="120" w:line="276" w:lineRule="auto"/>
        <w:jc w:val="both"/>
        <w:rPr>
          <w:rFonts w:cs="Arial"/>
          <w:szCs w:val="20"/>
          <w:lang w:eastAsia="en-US"/>
        </w:rPr>
        <w:pPrChange w:id="1500" w:author="Lucas Yasuyuki Koroku" w:date="2022-06-27T14:53:00Z">
          <w:pPr>
            <w:numPr>
              <w:ilvl w:val="2"/>
              <w:numId w:val="3"/>
            </w:numPr>
            <w:spacing w:before="120" w:after="120" w:line="276" w:lineRule="auto"/>
            <w:ind w:left="1224" w:right="-30" w:hanging="504"/>
            <w:jc w:val="both"/>
          </w:pPr>
        </w:pPrChange>
      </w:pPr>
      <w:r w:rsidRPr="00552315">
        <w:rPr>
          <w:rFonts w:cs="Arial"/>
          <w:szCs w:val="20"/>
          <w:lang w:eastAsia="en-US"/>
        </w:rPr>
        <w:t>tenham sofrido condenação definitiva por praticar, por meio dolosos, fraude fiscal no recolhimento de quaisquer tributos;</w:t>
      </w:r>
    </w:p>
    <w:p w14:paraId="7793C2E3" w14:textId="118C86BD" w:rsidR="007F4C27" w:rsidRPr="00552315" w:rsidRDefault="007F4C27">
      <w:pPr>
        <w:numPr>
          <w:ilvl w:val="2"/>
          <w:numId w:val="1"/>
        </w:numPr>
        <w:spacing w:before="120" w:after="120" w:line="276" w:lineRule="auto"/>
        <w:jc w:val="both"/>
        <w:rPr>
          <w:rFonts w:cs="Arial"/>
          <w:szCs w:val="20"/>
          <w:lang w:eastAsia="en-US"/>
        </w:rPr>
        <w:pPrChange w:id="1501" w:author="Lucas Yasuyuki Koroku" w:date="2022-06-27T14:53:00Z">
          <w:pPr>
            <w:numPr>
              <w:ilvl w:val="2"/>
              <w:numId w:val="3"/>
            </w:numPr>
            <w:spacing w:before="120" w:after="120" w:line="276" w:lineRule="auto"/>
            <w:ind w:left="1224" w:right="-30" w:hanging="504"/>
            <w:jc w:val="both"/>
          </w:pPr>
        </w:pPrChange>
      </w:pPr>
      <w:r w:rsidRPr="00552315">
        <w:rPr>
          <w:rFonts w:cs="Arial"/>
          <w:szCs w:val="20"/>
          <w:lang w:eastAsia="en-US"/>
        </w:rPr>
        <w:t>tenham praticado atos ilícitos visando a frustrar os objetivos da licitação;</w:t>
      </w:r>
    </w:p>
    <w:p w14:paraId="7AA87AD8" w14:textId="77777777" w:rsidR="007F4C27" w:rsidRPr="00552315" w:rsidRDefault="007F4C27">
      <w:pPr>
        <w:numPr>
          <w:ilvl w:val="2"/>
          <w:numId w:val="1"/>
        </w:numPr>
        <w:spacing w:before="120" w:after="120" w:line="276" w:lineRule="auto"/>
        <w:jc w:val="both"/>
        <w:rPr>
          <w:rFonts w:cs="Arial"/>
          <w:szCs w:val="20"/>
          <w:lang w:eastAsia="en-US"/>
        </w:rPr>
        <w:pPrChange w:id="1502" w:author="Lucas Yasuyuki Koroku" w:date="2022-06-27T14:53:00Z">
          <w:pPr>
            <w:numPr>
              <w:ilvl w:val="2"/>
              <w:numId w:val="3"/>
            </w:numPr>
            <w:spacing w:before="120" w:after="120" w:line="276" w:lineRule="auto"/>
            <w:ind w:left="1224" w:right="-30" w:hanging="504"/>
            <w:jc w:val="both"/>
          </w:pPr>
        </w:pPrChange>
      </w:pPr>
      <w:r w:rsidRPr="00552315">
        <w:rPr>
          <w:rFonts w:cs="Arial"/>
          <w:szCs w:val="20"/>
          <w:lang w:eastAsia="en-US"/>
        </w:rPr>
        <w:t xml:space="preserve">demonstrem não possuir idoneidade para contratar com a Administração em virtude de atos ilícitos praticados. </w:t>
      </w:r>
    </w:p>
    <w:p w14:paraId="122B9CDA" w14:textId="77777777" w:rsidR="007F4C27" w:rsidRPr="00552315" w:rsidRDefault="007F4C27">
      <w:pPr>
        <w:numPr>
          <w:ilvl w:val="1"/>
          <w:numId w:val="1"/>
        </w:numPr>
        <w:spacing w:before="120" w:after="120" w:line="276" w:lineRule="auto"/>
        <w:ind w:left="425" w:firstLine="0"/>
        <w:jc w:val="both"/>
        <w:rPr>
          <w:rFonts w:cs="Arial"/>
          <w:szCs w:val="20"/>
          <w:lang w:eastAsia="en-US"/>
        </w:rPr>
        <w:pPrChange w:id="1503" w:author="Lucas Yasuyuki Koroku" w:date="2022-06-27T14:53:00Z">
          <w:pPr>
            <w:numPr>
              <w:ilvl w:val="1"/>
              <w:numId w:val="3"/>
            </w:numPr>
            <w:spacing w:before="120" w:after="120" w:line="276" w:lineRule="auto"/>
            <w:ind w:left="792" w:right="-30" w:hanging="432"/>
            <w:jc w:val="both"/>
          </w:pPr>
        </w:pPrChange>
      </w:pPr>
      <w:r w:rsidRPr="00552315">
        <w:rPr>
          <w:rFonts w:cs="Arial"/>
          <w:szCs w:val="20"/>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96A63CD" w14:textId="77777777" w:rsidR="00D7051D" w:rsidRPr="008E58E0" w:rsidRDefault="00D7051D">
      <w:pPr>
        <w:numPr>
          <w:ilvl w:val="1"/>
          <w:numId w:val="1"/>
        </w:numPr>
        <w:spacing w:before="120" w:after="120" w:line="276" w:lineRule="auto"/>
        <w:ind w:left="425" w:firstLine="0"/>
        <w:jc w:val="both"/>
        <w:rPr>
          <w:rFonts w:cs="Arial"/>
          <w:szCs w:val="20"/>
          <w:lang w:eastAsia="en-US"/>
          <w:rPrChange w:id="1504" w:author="Lucas Yasuyuki Koroku" w:date="2022-06-27T14:53:00Z">
            <w:rPr/>
          </w:rPrChange>
        </w:rPr>
        <w:pPrChange w:id="1505" w:author="Lucas Yasuyuki Koroku" w:date="2022-06-27T14:53:00Z">
          <w:pPr>
            <w:numPr>
              <w:ilvl w:val="1"/>
              <w:numId w:val="3"/>
            </w:numPr>
            <w:spacing w:before="120" w:after="120" w:line="276" w:lineRule="auto"/>
            <w:ind w:left="792" w:right="-30" w:hanging="432"/>
            <w:jc w:val="both"/>
          </w:pPr>
        </w:pPrChange>
      </w:pPr>
      <w:r w:rsidRPr="008E58E0">
        <w:rPr>
          <w:rFonts w:cs="Arial"/>
          <w:szCs w:val="20"/>
          <w:lang w:eastAsia="en-US"/>
          <w:rPrChange w:id="1506" w:author="Lucas Yasuyuki Koroku" w:date="2022-06-27T14:53:00Z">
            <w:rPr>
              <w:szCs w:val="20"/>
            </w:rPr>
          </w:rPrChange>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1838CB0" w14:textId="356DCFD2" w:rsidR="00D7051D" w:rsidRPr="008E58E0" w:rsidRDefault="00D7051D">
      <w:pPr>
        <w:numPr>
          <w:ilvl w:val="2"/>
          <w:numId w:val="1"/>
        </w:numPr>
        <w:spacing w:before="120" w:after="120" w:line="276" w:lineRule="auto"/>
        <w:jc w:val="both"/>
        <w:rPr>
          <w:rFonts w:cs="Arial"/>
          <w:szCs w:val="20"/>
          <w:lang w:eastAsia="en-US"/>
          <w:rPrChange w:id="1507" w:author="Lucas Yasuyuki Koroku" w:date="2022-06-27T14:53:00Z">
            <w:rPr/>
          </w:rPrChange>
        </w:rPr>
        <w:pPrChange w:id="1508" w:author="Lucas Yasuyuki Koroku" w:date="2022-06-27T14:53:00Z">
          <w:pPr>
            <w:numPr>
              <w:ilvl w:val="2"/>
              <w:numId w:val="3"/>
            </w:numPr>
            <w:spacing w:before="120" w:after="120" w:line="276" w:lineRule="auto"/>
            <w:ind w:left="1224" w:right="-30" w:hanging="504"/>
            <w:jc w:val="both"/>
          </w:pPr>
        </w:pPrChange>
      </w:pPr>
      <w:r w:rsidRPr="008E58E0">
        <w:rPr>
          <w:rFonts w:cs="Arial"/>
          <w:szCs w:val="20"/>
          <w:lang w:eastAsia="en-US"/>
          <w:rPrChange w:id="1509" w:author="Lucas Yasuyuki Koroku" w:date="2022-06-27T14:53:00Z">
            <w:rPr>
              <w:szCs w:val="20"/>
            </w:rPr>
          </w:rPrChange>
        </w:rPr>
        <w:t xml:space="preserve">Caso a Contratante determine, a multa deverá ser recolhida no prazo máximo de </w:t>
      </w:r>
      <w:del w:id="1510" w:author="Lucas Yasuyuki Koroku" w:date="2022-06-27T14:11:00Z">
        <w:r w:rsidRPr="008E58E0" w:rsidDel="00C701DE">
          <w:rPr>
            <w:rFonts w:cs="Arial"/>
            <w:szCs w:val="20"/>
            <w:lang w:eastAsia="en-US"/>
            <w:rPrChange w:id="1511" w:author="Lucas Yasuyuki Koroku" w:date="2022-06-27T14:53:00Z">
              <w:rPr>
                <w:color w:val="FF0000"/>
                <w:szCs w:val="20"/>
              </w:rPr>
            </w:rPrChange>
          </w:rPr>
          <w:delText>XX</w:delText>
        </w:r>
        <w:r w:rsidRPr="008E58E0" w:rsidDel="00C701DE">
          <w:rPr>
            <w:rFonts w:cs="Arial"/>
            <w:szCs w:val="20"/>
            <w:lang w:eastAsia="en-US"/>
            <w:rPrChange w:id="1512" w:author="Lucas Yasuyuki Koroku" w:date="2022-06-27T14:53:00Z">
              <w:rPr>
                <w:szCs w:val="20"/>
              </w:rPr>
            </w:rPrChange>
          </w:rPr>
          <w:delText xml:space="preserve"> </w:delText>
        </w:r>
      </w:del>
      <w:ins w:id="1513" w:author="Lucas Yasuyuki Koroku" w:date="2022-06-27T14:11:00Z">
        <w:r w:rsidR="00C701DE" w:rsidRPr="008E58E0">
          <w:rPr>
            <w:rFonts w:cs="Arial"/>
            <w:szCs w:val="20"/>
            <w:lang w:eastAsia="en-US"/>
            <w:rPrChange w:id="1514" w:author="Lucas Yasuyuki Koroku" w:date="2022-06-27T14:53:00Z">
              <w:rPr>
                <w:szCs w:val="20"/>
              </w:rPr>
            </w:rPrChange>
          </w:rPr>
          <w:t xml:space="preserve">30 </w:t>
        </w:r>
      </w:ins>
      <w:r w:rsidRPr="008E58E0">
        <w:rPr>
          <w:rFonts w:cs="Arial"/>
          <w:szCs w:val="20"/>
          <w:lang w:eastAsia="en-US"/>
          <w:rPrChange w:id="1515" w:author="Lucas Yasuyuki Koroku" w:date="2022-06-27T14:53:00Z">
            <w:rPr>
              <w:szCs w:val="20"/>
            </w:rPr>
          </w:rPrChange>
        </w:rPr>
        <w:t>(</w:t>
      </w:r>
      <w:del w:id="1516" w:author="Lucas Yasuyuki Koroku" w:date="2022-06-27T14:11:00Z">
        <w:r w:rsidRPr="008E58E0" w:rsidDel="00C701DE">
          <w:rPr>
            <w:rFonts w:cs="Arial"/>
            <w:szCs w:val="20"/>
            <w:lang w:eastAsia="en-US"/>
            <w:rPrChange w:id="1517" w:author="Lucas Yasuyuki Koroku" w:date="2022-06-27T14:53:00Z">
              <w:rPr>
                <w:color w:val="FF0000"/>
                <w:szCs w:val="20"/>
              </w:rPr>
            </w:rPrChange>
          </w:rPr>
          <w:delText>XXXX</w:delText>
        </w:r>
      </w:del>
      <w:ins w:id="1518" w:author="Lucas Yasuyuki Koroku" w:date="2022-06-27T14:11:00Z">
        <w:r w:rsidR="00C701DE" w:rsidRPr="008E58E0">
          <w:rPr>
            <w:rFonts w:cs="Arial"/>
            <w:szCs w:val="20"/>
            <w:lang w:eastAsia="en-US"/>
            <w:rPrChange w:id="1519" w:author="Lucas Yasuyuki Koroku" w:date="2022-06-27T14:53:00Z">
              <w:rPr>
                <w:szCs w:val="20"/>
              </w:rPr>
            </w:rPrChange>
          </w:rPr>
          <w:t>trinta</w:t>
        </w:r>
      </w:ins>
      <w:r w:rsidRPr="008E58E0">
        <w:rPr>
          <w:rFonts w:cs="Arial"/>
          <w:szCs w:val="20"/>
          <w:lang w:eastAsia="en-US"/>
          <w:rPrChange w:id="1520" w:author="Lucas Yasuyuki Koroku" w:date="2022-06-27T14:53:00Z">
            <w:rPr>
              <w:szCs w:val="20"/>
            </w:rPr>
          </w:rPrChange>
        </w:rPr>
        <w:t>) dias, a contar da data do recebimento da comunicação enviada pela autoridade competente.</w:t>
      </w:r>
    </w:p>
    <w:p w14:paraId="19003165" w14:textId="77777777" w:rsidR="00F639E1" w:rsidRPr="008E58E0" w:rsidRDefault="00F639E1">
      <w:pPr>
        <w:numPr>
          <w:ilvl w:val="1"/>
          <w:numId w:val="1"/>
        </w:numPr>
        <w:spacing w:before="120" w:after="120" w:line="276" w:lineRule="auto"/>
        <w:ind w:left="425" w:firstLine="0"/>
        <w:jc w:val="both"/>
        <w:rPr>
          <w:rFonts w:cs="Arial"/>
          <w:szCs w:val="20"/>
          <w:lang w:eastAsia="en-US"/>
          <w:rPrChange w:id="1521" w:author="Lucas Yasuyuki Koroku" w:date="2022-06-27T14:53:00Z">
            <w:rPr/>
          </w:rPrChange>
        </w:rPr>
        <w:pPrChange w:id="1522" w:author="Lucas Yasuyuki Koroku" w:date="2022-06-27T14:53:00Z">
          <w:pPr>
            <w:numPr>
              <w:ilvl w:val="1"/>
              <w:numId w:val="3"/>
            </w:numPr>
            <w:spacing w:before="120" w:after="120" w:line="276" w:lineRule="auto"/>
            <w:ind w:left="792" w:right="-30" w:hanging="432"/>
            <w:jc w:val="both"/>
          </w:pPr>
        </w:pPrChange>
      </w:pPr>
      <w:r w:rsidRPr="008E58E0">
        <w:rPr>
          <w:rFonts w:cs="Arial"/>
          <w:szCs w:val="20"/>
          <w:lang w:eastAsia="en-US"/>
          <w:rPrChange w:id="1523" w:author="Lucas Yasuyuki Koroku" w:date="2022-06-27T14:53:00Z">
            <w:rPr/>
          </w:rPrChange>
        </w:rPr>
        <w:t xml:space="preserve">Caso o valor da multa não seja suficiente para cobrir os prejuízos causados pela conduta </w:t>
      </w:r>
      <w:r w:rsidRPr="008E58E0">
        <w:rPr>
          <w:rFonts w:cs="Arial"/>
          <w:szCs w:val="20"/>
          <w:lang w:eastAsia="en-US"/>
          <w:rPrChange w:id="1524" w:author="Lucas Yasuyuki Koroku" w:date="2022-06-27T14:53:00Z">
            <w:rPr>
              <w:szCs w:val="20"/>
            </w:rPr>
          </w:rPrChange>
        </w:rPr>
        <w:t>do</w:t>
      </w:r>
      <w:r w:rsidRPr="008E58E0">
        <w:rPr>
          <w:rFonts w:cs="Arial"/>
          <w:szCs w:val="20"/>
          <w:lang w:eastAsia="en-US"/>
          <w:rPrChange w:id="1525" w:author="Lucas Yasuyuki Koroku" w:date="2022-06-27T14:53:00Z">
            <w:rPr/>
          </w:rPrChange>
        </w:rPr>
        <w:t xml:space="preserve"> licitante, a União ou Entidade poderá cobrar o valor remanescente judicialmente, conforme artigo 419 do Código Civil.</w:t>
      </w:r>
    </w:p>
    <w:p w14:paraId="7EB8EDE9" w14:textId="77777777" w:rsidR="00D7051D" w:rsidRPr="008E58E0" w:rsidRDefault="00D7051D">
      <w:pPr>
        <w:numPr>
          <w:ilvl w:val="1"/>
          <w:numId w:val="1"/>
        </w:numPr>
        <w:spacing w:before="120" w:after="120" w:line="276" w:lineRule="auto"/>
        <w:ind w:left="425" w:firstLine="0"/>
        <w:jc w:val="both"/>
        <w:rPr>
          <w:rFonts w:cs="Arial"/>
          <w:szCs w:val="20"/>
          <w:lang w:eastAsia="en-US"/>
          <w:rPrChange w:id="1526" w:author="Lucas Yasuyuki Koroku" w:date="2022-06-27T14:53:00Z">
            <w:rPr/>
          </w:rPrChange>
        </w:rPr>
        <w:pPrChange w:id="1527" w:author="Lucas Yasuyuki Koroku" w:date="2022-06-27T14:53:00Z">
          <w:pPr>
            <w:numPr>
              <w:ilvl w:val="1"/>
              <w:numId w:val="3"/>
            </w:numPr>
            <w:spacing w:before="120" w:after="120" w:line="276" w:lineRule="auto"/>
            <w:ind w:left="792" w:right="-30" w:hanging="432"/>
            <w:jc w:val="both"/>
          </w:pPr>
        </w:pPrChange>
      </w:pPr>
      <w:r w:rsidRPr="008E58E0">
        <w:rPr>
          <w:rFonts w:cs="Arial"/>
          <w:szCs w:val="20"/>
          <w:lang w:eastAsia="en-US"/>
          <w:rPrChange w:id="1528" w:author="Lucas Yasuyuki Koroku" w:date="2022-06-27T14:53:00Z">
            <w:rPr/>
          </w:rPrChange>
        </w:rPr>
        <w:t>A autoridade competente, na aplicação das sanções, levará em consideração a gravidade da conduta do infrator, o caráter educativo da pena, bem como o dano causado à Administração, observado o princípio da proporcionalidade.</w:t>
      </w:r>
    </w:p>
    <w:p w14:paraId="178C09C5" w14:textId="77777777" w:rsidR="00D7051D" w:rsidRPr="008E58E0" w:rsidRDefault="00D7051D">
      <w:pPr>
        <w:numPr>
          <w:ilvl w:val="1"/>
          <w:numId w:val="1"/>
        </w:numPr>
        <w:spacing w:before="120" w:after="120" w:line="276" w:lineRule="auto"/>
        <w:ind w:left="425" w:firstLine="0"/>
        <w:jc w:val="both"/>
        <w:rPr>
          <w:rFonts w:cs="Arial"/>
          <w:lang w:eastAsia="en-US"/>
          <w:rPrChange w:id="1529" w:author="Lucas Yasuyuki Koroku" w:date="2022-06-27T14:53:00Z">
            <w:rPr>
              <w:rFonts w:ascii="Arial" w:hAnsi="Arial" w:cs="Arial"/>
            </w:rPr>
          </w:rPrChange>
        </w:rPr>
        <w:pPrChange w:id="1530" w:author="Lucas Yasuyuki Koroku" w:date="2022-06-27T14:53:00Z">
          <w:pPr>
            <w:pStyle w:val="Nivel2"/>
            <w:numPr>
              <w:numId w:val="3"/>
            </w:numPr>
            <w:ind w:left="792"/>
          </w:pPr>
        </w:pPrChange>
      </w:pPr>
      <w:r w:rsidRPr="008E58E0">
        <w:rPr>
          <w:rFonts w:cs="Arial"/>
          <w:szCs w:val="20"/>
          <w:lang w:eastAsia="en-US"/>
          <w:rPrChange w:id="1531" w:author="Lucas Yasuyuki Koroku" w:date="2022-06-27T14:53:00Z">
            <w:rPr>
              <w:rFonts w:cs="Arial"/>
            </w:rPr>
          </w:rPrChange>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25F836F" w14:textId="77777777" w:rsidR="00D7051D" w:rsidRPr="008E58E0" w:rsidRDefault="00D7051D">
      <w:pPr>
        <w:numPr>
          <w:ilvl w:val="1"/>
          <w:numId w:val="1"/>
        </w:numPr>
        <w:spacing w:before="120" w:after="120" w:line="276" w:lineRule="auto"/>
        <w:ind w:left="425" w:firstLine="0"/>
        <w:jc w:val="both"/>
        <w:rPr>
          <w:rFonts w:cs="Arial"/>
          <w:lang w:eastAsia="en-US"/>
          <w:rPrChange w:id="1532" w:author="Lucas Yasuyuki Koroku" w:date="2022-06-27T14:53:00Z">
            <w:rPr>
              <w:rFonts w:ascii="Arial" w:hAnsi="Arial" w:cs="Arial"/>
            </w:rPr>
          </w:rPrChange>
        </w:rPr>
        <w:pPrChange w:id="1533" w:author="Lucas Yasuyuki Koroku" w:date="2022-06-27T14:53:00Z">
          <w:pPr>
            <w:pStyle w:val="Nivel2"/>
            <w:numPr>
              <w:numId w:val="3"/>
            </w:numPr>
            <w:ind w:left="792"/>
          </w:pPr>
        </w:pPrChange>
      </w:pPr>
      <w:r w:rsidRPr="008E58E0">
        <w:rPr>
          <w:rFonts w:cs="Arial"/>
          <w:szCs w:val="20"/>
          <w:lang w:eastAsia="en-US"/>
          <w:rPrChange w:id="1534" w:author="Lucas Yasuyuki Koroku" w:date="2022-06-27T14:53:00Z">
            <w:rPr>
              <w:rFonts w:cs="Arial"/>
            </w:rPr>
          </w:rPrChange>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42345B" w14:textId="77777777" w:rsidR="00D7051D" w:rsidRPr="008E58E0" w:rsidRDefault="00D7051D">
      <w:pPr>
        <w:numPr>
          <w:ilvl w:val="1"/>
          <w:numId w:val="1"/>
        </w:numPr>
        <w:spacing w:before="120" w:after="120" w:line="276" w:lineRule="auto"/>
        <w:ind w:left="425" w:firstLine="0"/>
        <w:jc w:val="both"/>
        <w:rPr>
          <w:rFonts w:cs="Arial"/>
          <w:lang w:eastAsia="en-US"/>
          <w:rPrChange w:id="1535" w:author="Lucas Yasuyuki Koroku" w:date="2022-06-27T14:53:00Z">
            <w:rPr>
              <w:rFonts w:ascii="Arial" w:hAnsi="Arial" w:cs="Arial"/>
            </w:rPr>
          </w:rPrChange>
        </w:rPr>
        <w:pPrChange w:id="1536" w:author="Lucas Yasuyuki Koroku" w:date="2022-06-27T14:53:00Z">
          <w:pPr>
            <w:pStyle w:val="Nivel2"/>
            <w:numPr>
              <w:numId w:val="3"/>
            </w:numPr>
            <w:ind w:left="792"/>
          </w:pPr>
        </w:pPrChange>
      </w:pPr>
      <w:r w:rsidRPr="008E58E0">
        <w:rPr>
          <w:rFonts w:cs="Arial"/>
          <w:szCs w:val="20"/>
          <w:lang w:eastAsia="en-US"/>
          <w:rPrChange w:id="1537" w:author="Lucas Yasuyuki Koroku" w:date="2022-06-27T14:53:00Z">
            <w:rPr>
              <w:rFonts w:cs="Arial"/>
            </w:rPr>
          </w:rPrChange>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62CD915B" w:rsidR="00DB206B" w:rsidRPr="00552315" w:rsidRDefault="00B222EE">
      <w:pPr>
        <w:numPr>
          <w:ilvl w:val="1"/>
          <w:numId w:val="1"/>
        </w:numPr>
        <w:spacing w:before="120" w:after="120" w:line="276" w:lineRule="auto"/>
        <w:ind w:left="425" w:firstLine="0"/>
        <w:jc w:val="both"/>
        <w:rPr>
          <w:rFonts w:cs="Arial"/>
          <w:szCs w:val="20"/>
          <w:lang w:eastAsia="en-US"/>
        </w:rPr>
        <w:pPrChange w:id="1538" w:author="Lucas Yasuyuki Koroku" w:date="2022-06-27T14:53:00Z">
          <w:pPr>
            <w:numPr>
              <w:ilvl w:val="1"/>
              <w:numId w:val="3"/>
            </w:numPr>
            <w:spacing w:before="120" w:after="120" w:line="276" w:lineRule="auto"/>
            <w:ind w:left="792" w:right="-30" w:hanging="432"/>
            <w:jc w:val="both"/>
          </w:pPr>
        </w:pPrChange>
      </w:pPr>
      <w:r w:rsidRPr="00552315">
        <w:rPr>
          <w:rFonts w:cs="Arial"/>
          <w:szCs w:val="20"/>
          <w:lang w:eastAsia="en-US"/>
        </w:rPr>
        <w:t xml:space="preserve">As penalidades serão obrigatoriamente registradas no </w:t>
      </w:r>
      <w:r w:rsidR="003C58CC" w:rsidRPr="00552315">
        <w:rPr>
          <w:rFonts w:cs="Arial"/>
          <w:szCs w:val="20"/>
          <w:lang w:eastAsia="en-US"/>
        </w:rPr>
        <w:t>SICAF</w:t>
      </w:r>
      <w:r w:rsidRPr="00552315">
        <w:rPr>
          <w:rFonts w:cs="Arial"/>
          <w:szCs w:val="20"/>
          <w:lang w:eastAsia="en-US"/>
        </w:rPr>
        <w:t>.</w:t>
      </w:r>
    </w:p>
    <w:p w14:paraId="40385EBD" w14:textId="3B17D835" w:rsidR="006E3DF1" w:rsidRPr="00552315" w:rsidDel="00C701DE" w:rsidRDefault="006E3DF1" w:rsidP="006E3DF1">
      <w:pPr>
        <w:pStyle w:val="citao2"/>
        <w:pBdr>
          <w:bottom w:val="single" w:sz="4" w:space="0" w:color="1F497D"/>
        </w:pBdr>
        <w:rPr>
          <w:del w:id="1539" w:author="Lucas Yasuyuki Koroku" w:date="2022-06-27T14:11:00Z"/>
          <w:rFonts w:cs="Arial"/>
          <w:lang w:val="pt-BR"/>
        </w:rPr>
      </w:pPr>
      <w:del w:id="1540" w:author="Lucas Yasuyuki Koroku" w:date="2022-06-27T14:11:00Z">
        <w:r w:rsidRPr="00552315" w:rsidDel="00C701DE">
          <w:rPr>
            <w:rFonts w:cs="Arial"/>
            <w:b/>
          </w:rPr>
          <w:delText>Nota explicativa</w:delText>
        </w:r>
        <w:r w:rsidRPr="00552315" w:rsidDel="00C701DE">
          <w:rPr>
            <w:rFonts w:cs="Arial"/>
          </w:rPr>
          <w:delText xml:space="preserve">: </w:delText>
        </w:r>
        <w:r w:rsidRPr="00552315" w:rsidDel="00C701DE">
          <w:rPr>
            <w:rFonts w:cs="Arial"/>
            <w:lang w:val="pt-BR"/>
          </w:rPr>
          <w:delText>No que se refere à multa, observar o disposto no Anexo V, item 2.6, alínea j.3  da  IN SEGES/</w:delText>
        </w:r>
        <w:r w:rsidR="003C58CC" w:rsidRPr="00552315" w:rsidDel="00C701DE">
          <w:rPr>
            <w:rFonts w:cs="Arial"/>
            <w:lang w:val="pt-BR"/>
          </w:rPr>
          <w:delText>MP</w:delText>
        </w:r>
        <w:r w:rsidRPr="00552315" w:rsidDel="00C701DE">
          <w:rPr>
            <w:rFonts w:cs="Arial"/>
            <w:lang w:val="pt-BR"/>
          </w:rPr>
          <w:delText xml:space="preserve"> n. 5/2017. </w:delText>
        </w:r>
      </w:del>
    </w:p>
    <w:p w14:paraId="7E38F131" w14:textId="77777777" w:rsidR="00680050" w:rsidRPr="00552315" w:rsidRDefault="00680050" w:rsidP="00680050">
      <w:pPr>
        <w:spacing w:before="120" w:after="120" w:line="276" w:lineRule="auto"/>
        <w:jc w:val="both"/>
        <w:rPr>
          <w:rFonts w:cs="Arial"/>
          <w:i/>
          <w:szCs w:val="20"/>
        </w:rPr>
      </w:pPr>
    </w:p>
    <w:p w14:paraId="2FE86A47" w14:textId="4F3BB31F" w:rsidR="009439A2" w:rsidRPr="008E58E0" w:rsidRDefault="009439A2">
      <w:pPr>
        <w:pStyle w:val="Nivel1"/>
        <w:rPr>
          <w:rFonts w:cs="Arial"/>
          <w:b w:val="0"/>
          <w:rPrChange w:id="1541" w:author="Lucas Yasuyuki Koroku" w:date="2022-06-27T14:46:00Z">
            <w:rPr>
              <w:rFonts w:cs="Arial"/>
              <w:b/>
              <w:bCs/>
              <w:szCs w:val="20"/>
            </w:rPr>
          </w:rPrChange>
        </w:rPr>
        <w:pPrChange w:id="1542" w:author="Lucas Yasuyuki Koroku" w:date="2022-06-27T14:46:00Z">
          <w:pPr>
            <w:pStyle w:val="PargrafodaLista"/>
            <w:numPr>
              <w:numId w:val="3"/>
            </w:numPr>
            <w:spacing w:before="120" w:after="120" w:line="276" w:lineRule="auto"/>
            <w:ind w:left="360" w:right="-30" w:hanging="360"/>
            <w:jc w:val="both"/>
          </w:pPr>
        </w:pPrChange>
      </w:pPr>
      <w:r w:rsidRPr="008E58E0">
        <w:rPr>
          <w:rFonts w:cs="Arial"/>
          <w:color w:val="auto"/>
          <w:rPrChange w:id="1543" w:author="Lucas Yasuyuki Koroku" w:date="2022-06-27T14:46:00Z">
            <w:rPr>
              <w:rFonts w:cs="Arial"/>
              <w:b/>
              <w:bCs/>
            </w:rPr>
          </w:rPrChange>
        </w:rPr>
        <w:t>CRITÉRIOS DE SELEÇÃO DO FORNECEDOR.</w:t>
      </w:r>
    </w:p>
    <w:p w14:paraId="40A52500" w14:textId="6F8AEA93" w:rsidR="009439A2" w:rsidRPr="00552315" w:rsidDel="00C701DE" w:rsidRDefault="009439A2">
      <w:pPr>
        <w:pStyle w:val="Citao1"/>
        <w:numPr>
          <w:ilvl w:val="1"/>
          <w:numId w:val="1"/>
        </w:numPr>
        <w:ind w:left="432" w:right="-17" w:firstLine="0"/>
        <w:rPr>
          <w:del w:id="1544" w:author="Lucas Yasuyuki Koroku" w:date="2022-06-27T14:11:00Z"/>
          <w:rFonts w:ascii="Arial" w:hAnsi="Arial" w:cs="Arial"/>
          <w:sz w:val="20"/>
          <w:szCs w:val="20"/>
        </w:rPr>
        <w:pPrChange w:id="1545" w:author="Lucas Yasuyuki Koroku" w:date="2022-06-27T14:51:00Z">
          <w:pPr>
            <w:pStyle w:val="Citao1"/>
            <w:ind w:left="360"/>
          </w:pPr>
        </w:pPrChange>
      </w:pPr>
      <w:del w:id="1546" w:author="Lucas Yasuyuki Koroku" w:date="2022-06-27T14:11:00Z">
        <w:r w:rsidRPr="008E58E0" w:rsidDel="00C701DE">
          <w:rPr>
            <w:rFonts w:cs="Arial"/>
            <w:szCs w:val="20"/>
            <w:rPrChange w:id="1547" w:author="Lucas Yasuyuki Koroku" w:date="2022-06-27T14:51:00Z">
              <w:rPr>
                <w:rFonts w:cs="Arial"/>
                <w:b/>
                <w:bCs/>
                <w:szCs w:val="20"/>
              </w:rPr>
            </w:rPrChange>
          </w:rPr>
          <w:delText>Nota explicativa</w:delText>
        </w:r>
        <w:r w:rsidRPr="00552315" w:rsidDel="00C701DE">
          <w:rPr>
            <w:rFonts w:ascii="Arial" w:hAnsi="Arial" w:cs="Arial"/>
            <w:sz w:val="20"/>
            <w:szCs w:val="20"/>
          </w:rPr>
          <w:delText>: O art. 30, IX, da IN SEGES/MP n. 5/2017 determina que o Termo de Referência contenha os critérios de seleção do fornecedor, e seu anexo V, disposição 2.8, explicita quais são esses critérios. Todos esses devem estar previstos no edital, pois esse instrumento disciplina justamente a escolha da melhor proposta.</w:delText>
        </w:r>
      </w:del>
    </w:p>
    <w:p w14:paraId="4EBC4A13" w14:textId="48D1EAE2" w:rsidR="00E84E5B" w:rsidRPr="007E1925" w:rsidDel="00C701DE" w:rsidRDefault="009439A2">
      <w:pPr>
        <w:pStyle w:val="Citao1"/>
        <w:numPr>
          <w:ilvl w:val="1"/>
          <w:numId w:val="1"/>
        </w:numPr>
        <w:ind w:left="432" w:right="-17" w:firstLine="0"/>
        <w:rPr>
          <w:del w:id="1548" w:author="Lucas Yasuyuki Koroku" w:date="2022-06-27T14:11:00Z"/>
          <w:rFonts w:ascii="Arial" w:hAnsi="Arial" w:cs="Arial"/>
          <w:sz w:val="20"/>
          <w:szCs w:val="20"/>
        </w:rPr>
        <w:pPrChange w:id="1549" w:author="Lucas Yasuyuki Koroku" w:date="2022-06-27T14:51:00Z">
          <w:pPr>
            <w:pStyle w:val="Citao1"/>
            <w:ind w:left="360"/>
          </w:pPr>
        </w:pPrChange>
      </w:pPr>
      <w:del w:id="1550" w:author="Lucas Yasuyuki Koroku" w:date="2022-06-27T14:11:00Z">
        <w:r w:rsidRPr="00552315" w:rsidDel="00C701DE">
          <w:rPr>
            <w:rFonts w:ascii="Arial" w:hAnsi="Arial" w:cs="Arial"/>
            <w:sz w:val="20"/>
            <w:szCs w:val="20"/>
          </w:rPr>
          <w:delText>Em vista disso, optamos por remeter ao edital, na maioria das disposições deste tópico, com exceção das que digam respeito à matéria de ordem técnica, atentos ao fato de que a elaboração do TR é realizada pelo setor requisitante, conforme art. 29, §2º, da IN SEGES/MP n. 5/2017.</w:delText>
        </w:r>
        <w:r w:rsidR="007E1925" w:rsidDel="00C701DE">
          <w:rPr>
            <w:rFonts w:ascii="Arial" w:hAnsi="Arial" w:cs="Arial"/>
            <w:sz w:val="20"/>
            <w:szCs w:val="20"/>
          </w:rPr>
          <w:delText xml:space="preserve"> </w:delText>
        </w:r>
        <w:r w:rsidR="00E84E5B" w:rsidRPr="007E1925" w:rsidDel="00C701DE">
          <w:rPr>
            <w:rFonts w:ascii="Arial" w:hAnsi="Arial" w:cs="Arial"/>
            <w:sz w:val="20"/>
            <w:szCs w:val="20"/>
          </w:rPr>
          <w:delText>Importante ressaltar que as previsões do Edital devem ser absolutamente coincidentes com as do Termo de Referência, quando tratarem do mesmo tema.</w:delText>
        </w:r>
      </w:del>
    </w:p>
    <w:p w14:paraId="1F879199" w14:textId="382CCB53" w:rsidR="009439A2" w:rsidRPr="008E58E0" w:rsidDel="00C701DE" w:rsidRDefault="009439A2">
      <w:pPr>
        <w:numPr>
          <w:ilvl w:val="1"/>
          <w:numId w:val="1"/>
        </w:numPr>
        <w:spacing w:after="120" w:line="276" w:lineRule="auto"/>
        <w:ind w:left="432" w:right="-17" w:firstLine="0"/>
        <w:jc w:val="both"/>
        <w:rPr>
          <w:del w:id="1551" w:author="Lucas Yasuyuki Koroku" w:date="2022-06-27T14:11:00Z"/>
          <w:rFonts w:cs="Arial"/>
          <w:szCs w:val="20"/>
          <w:rPrChange w:id="1552" w:author="Lucas Yasuyuki Koroku" w:date="2022-06-27T14:51:00Z">
            <w:rPr>
              <w:del w:id="1553" w:author="Lucas Yasuyuki Koroku" w:date="2022-06-27T14:11:00Z"/>
              <w:rFonts w:cs="Arial"/>
              <w:b/>
              <w:bCs/>
              <w:szCs w:val="20"/>
            </w:rPr>
          </w:rPrChange>
        </w:rPr>
        <w:pPrChange w:id="1554" w:author="Lucas Yasuyuki Koroku" w:date="2022-06-27T14:51:00Z">
          <w:pPr>
            <w:spacing w:after="120" w:line="276" w:lineRule="auto"/>
            <w:ind w:left="360" w:right="-17"/>
            <w:jc w:val="both"/>
          </w:pPr>
        </w:pPrChange>
      </w:pPr>
    </w:p>
    <w:p w14:paraId="3109FB4C" w14:textId="77777777" w:rsidR="00C701DE" w:rsidRPr="00552315" w:rsidRDefault="00C701DE">
      <w:pPr>
        <w:numPr>
          <w:ilvl w:val="1"/>
          <w:numId w:val="1"/>
        </w:numPr>
        <w:spacing w:before="120" w:after="120" w:line="276" w:lineRule="auto"/>
        <w:ind w:left="432" w:right="-17" w:firstLine="0"/>
        <w:jc w:val="both"/>
        <w:rPr>
          <w:ins w:id="1555" w:author="Lucas Yasuyuki Koroku" w:date="2022-06-27T14:09:00Z"/>
          <w:rFonts w:cs="Arial"/>
          <w:szCs w:val="20"/>
        </w:rPr>
        <w:pPrChange w:id="1556" w:author="Lucas Yasuyuki Koroku" w:date="2022-06-27T14:51:00Z">
          <w:pPr>
            <w:numPr>
              <w:ilvl w:val="1"/>
              <w:numId w:val="26"/>
            </w:numPr>
            <w:spacing w:before="120" w:after="120" w:line="276" w:lineRule="auto"/>
            <w:ind w:left="716" w:hanging="432"/>
            <w:jc w:val="both"/>
          </w:pPr>
        </w:pPrChange>
      </w:pPr>
      <w:ins w:id="1557" w:author="Lucas Yasuyuki Koroku" w:date="2022-06-27T14:09:00Z">
        <w:r w:rsidRPr="00552315">
          <w:rPr>
            <w:rFonts w:cs="Arial"/>
            <w:szCs w:val="20"/>
          </w:rPr>
          <w:t>As exigências de habilitação jurídica e de regularidade fiscal e trabalhista são as usuais para a generalidade dos objetos, conforme disciplinado no edital.</w:t>
        </w:r>
      </w:ins>
    </w:p>
    <w:p w14:paraId="66FA56CB" w14:textId="77777777" w:rsidR="00C701DE" w:rsidRPr="00552315" w:rsidRDefault="00C701DE">
      <w:pPr>
        <w:numPr>
          <w:ilvl w:val="1"/>
          <w:numId w:val="1"/>
        </w:numPr>
        <w:spacing w:before="120" w:after="120" w:line="276" w:lineRule="auto"/>
        <w:ind w:left="432" w:right="-17" w:firstLine="0"/>
        <w:jc w:val="both"/>
        <w:rPr>
          <w:ins w:id="1558" w:author="Lucas Yasuyuki Koroku" w:date="2022-06-27T14:09:00Z"/>
          <w:rFonts w:cs="Arial"/>
          <w:szCs w:val="20"/>
        </w:rPr>
        <w:pPrChange w:id="1559" w:author="Lucas Yasuyuki Koroku" w:date="2022-06-27T14:51:00Z">
          <w:pPr>
            <w:numPr>
              <w:ilvl w:val="1"/>
              <w:numId w:val="1"/>
            </w:numPr>
            <w:spacing w:before="120" w:after="120" w:line="276" w:lineRule="auto"/>
            <w:ind w:left="425" w:hanging="432"/>
            <w:jc w:val="both"/>
          </w:pPr>
        </w:pPrChange>
      </w:pPr>
      <w:ins w:id="1560" w:author="Lucas Yasuyuki Koroku" w:date="2022-06-27T14:09:00Z">
        <w:r w:rsidRPr="00552315">
          <w:rPr>
            <w:rFonts w:cs="Arial"/>
            <w:szCs w:val="20"/>
          </w:rPr>
          <w:t>Os critérios de qualificação econômic</w:t>
        </w:r>
        <w:r>
          <w:rPr>
            <w:rFonts w:cs="Arial"/>
            <w:szCs w:val="20"/>
          </w:rPr>
          <w:t>o-financeira</w:t>
        </w:r>
        <w:r w:rsidRPr="00552315">
          <w:rPr>
            <w:rFonts w:cs="Arial"/>
            <w:szCs w:val="20"/>
          </w:rPr>
          <w:t xml:space="preserve"> a serem atendidos pelo fornecedor estão previstos no edital.</w:t>
        </w:r>
      </w:ins>
    </w:p>
    <w:p w14:paraId="2CE08ED3" w14:textId="77777777" w:rsidR="00C701DE" w:rsidRPr="00FF5F02" w:rsidRDefault="00C701DE">
      <w:pPr>
        <w:numPr>
          <w:ilvl w:val="1"/>
          <w:numId w:val="1"/>
        </w:numPr>
        <w:spacing w:before="120" w:after="120" w:line="276" w:lineRule="auto"/>
        <w:ind w:left="432" w:right="-17" w:firstLine="0"/>
        <w:jc w:val="both"/>
        <w:rPr>
          <w:ins w:id="1561" w:author="Lucas Yasuyuki Koroku" w:date="2022-06-27T14:09:00Z"/>
          <w:rFonts w:cs="Arial"/>
          <w:szCs w:val="20"/>
        </w:rPr>
        <w:pPrChange w:id="1562" w:author="Lucas Yasuyuki Koroku" w:date="2022-06-27T14:51:00Z">
          <w:pPr>
            <w:numPr>
              <w:ilvl w:val="1"/>
              <w:numId w:val="1"/>
            </w:numPr>
            <w:spacing w:before="120" w:after="120" w:line="276" w:lineRule="auto"/>
            <w:ind w:left="425" w:hanging="432"/>
            <w:jc w:val="both"/>
          </w:pPr>
        </w:pPrChange>
      </w:pPr>
      <w:ins w:id="1563" w:author="Lucas Yasuyuki Koroku" w:date="2022-06-27T14:09:00Z">
        <w:r w:rsidRPr="00FF5F02">
          <w:rPr>
            <w:rFonts w:cs="Arial"/>
            <w:szCs w:val="20"/>
          </w:rPr>
          <w:t>Os critérios de qualificação técnica a serem atendidos pelo fornecedor serão:</w:t>
        </w:r>
      </w:ins>
    </w:p>
    <w:p w14:paraId="3DD40FC4" w14:textId="77777777" w:rsidR="00C701DE" w:rsidRPr="00FF5F02" w:rsidRDefault="00C701DE" w:rsidP="00C701DE">
      <w:pPr>
        <w:numPr>
          <w:ilvl w:val="2"/>
          <w:numId w:val="1"/>
        </w:numPr>
        <w:spacing w:before="120" w:after="120" w:line="276" w:lineRule="auto"/>
        <w:jc w:val="both"/>
        <w:rPr>
          <w:ins w:id="1564" w:author="Lucas Yasuyuki Koroku" w:date="2022-06-27T14:09:00Z"/>
        </w:rPr>
      </w:pPr>
      <w:ins w:id="1565" w:author="Lucas Yasuyuki Koroku" w:date="2022-06-27T14:09:00Z">
        <w:r w:rsidRPr="00FF5F02">
          <w:rPr>
            <w:rFonts w:cs="Arial"/>
            <w:szCs w:val="20"/>
          </w:rPr>
          <w:t>Comprovação de que a empresa é autorizada a comercializar o Seguro Obrigatório de Responsabilidade Civil do Explorador ou Transportador Aéreo (RETA) pela Superintendência de Seguros Privados – SUSEP.</w:t>
        </w:r>
      </w:ins>
    </w:p>
    <w:p w14:paraId="0B6DA740" w14:textId="77777777" w:rsidR="00C701DE" w:rsidRDefault="00C701DE" w:rsidP="00C701DE">
      <w:pPr>
        <w:numPr>
          <w:ilvl w:val="1"/>
          <w:numId w:val="1"/>
        </w:numPr>
        <w:spacing w:before="120" w:after="120" w:line="276" w:lineRule="auto"/>
        <w:ind w:left="425" w:firstLine="0"/>
        <w:jc w:val="both"/>
        <w:rPr>
          <w:ins w:id="1566" w:author="Lucas Yasuyuki Koroku" w:date="2022-06-27T14:09:00Z"/>
          <w:rFonts w:cs="Arial"/>
          <w:szCs w:val="20"/>
        </w:rPr>
      </w:pPr>
      <w:ins w:id="1567" w:author="Lucas Yasuyuki Koroku" w:date="2022-06-27T14:09:00Z">
        <w:r w:rsidRPr="00552315">
          <w:rPr>
            <w:rFonts w:cs="Arial"/>
            <w:szCs w:val="20"/>
          </w:rPr>
          <w:t>O critério de julgamento da proposta é o menor preço global.</w:t>
        </w:r>
      </w:ins>
    </w:p>
    <w:p w14:paraId="08B5FBF3" w14:textId="77777777" w:rsidR="00C701DE" w:rsidRPr="005131B2" w:rsidRDefault="00C701DE" w:rsidP="00C701DE">
      <w:pPr>
        <w:numPr>
          <w:ilvl w:val="1"/>
          <w:numId w:val="1"/>
        </w:numPr>
        <w:spacing w:before="120" w:after="120" w:line="276" w:lineRule="auto"/>
        <w:ind w:left="432" w:right="-17" w:firstLine="0"/>
        <w:jc w:val="both"/>
        <w:rPr>
          <w:ins w:id="1568" w:author="Lucas Yasuyuki Koroku" w:date="2022-06-27T14:09:00Z"/>
          <w:rFonts w:cs="Arial"/>
          <w:b/>
          <w:szCs w:val="20"/>
          <w:lang w:val="x-none"/>
        </w:rPr>
      </w:pPr>
      <w:ins w:id="1569" w:author="Lucas Yasuyuki Koroku" w:date="2022-06-27T14:09:00Z">
        <w:r w:rsidRPr="005131B2">
          <w:rPr>
            <w:rFonts w:cs="Arial"/>
            <w:szCs w:val="20"/>
          </w:rPr>
          <w:t>As regras de desempate entre propostas são as discriminadas no edital.</w:t>
        </w:r>
      </w:ins>
    </w:p>
    <w:p w14:paraId="2EE96D9B" w14:textId="500B6854" w:rsidR="009439A2" w:rsidRPr="00552315" w:rsidDel="00C701DE" w:rsidRDefault="009439A2">
      <w:pPr>
        <w:numPr>
          <w:ilvl w:val="1"/>
          <w:numId w:val="1"/>
        </w:numPr>
        <w:spacing w:before="120" w:after="120" w:line="276" w:lineRule="auto"/>
        <w:ind w:left="432" w:right="-17" w:firstLine="0"/>
        <w:jc w:val="both"/>
        <w:rPr>
          <w:del w:id="1570" w:author="Lucas Yasuyuki Koroku" w:date="2022-06-27T14:09:00Z"/>
          <w:rFonts w:cs="Arial"/>
          <w:szCs w:val="20"/>
        </w:rPr>
        <w:pPrChange w:id="1571" w:author="Lucas Yasuyuki Koroku" w:date="2022-06-27T14:51:00Z">
          <w:pPr>
            <w:numPr>
              <w:ilvl w:val="1"/>
              <w:numId w:val="3"/>
            </w:numPr>
            <w:spacing w:before="120" w:after="120" w:line="276" w:lineRule="auto"/>
            <w:ind w:left="792" w:right="-30" w:hanging="432"/>
            <w:jc w:val="both"/>
          </w:pPr>
        </w:pPrChange>
      </w:pPr>
      <w:del w:id="1572" w:author="Lucas Yasuyuki Koroku" w:date="2022-06-27T14:09:00Z">
        <w:r w:rsidRPr="00552315" w:rsidDel="00C701DE">
          <w:rPr>
            <w:rFonts w:cs="Arial"/>
            <w:szCs w:val="20"/>
          </w:rPr>
          <w:delText>As exigências de habilitação jurídica e de regularidade fiscal e trabalhista são as usuais para a generalidade dos objetos, conforme disciplinado no edital.</w:delText>
        </w:r>
      </w:del>
    </w:p>
    <w:p w14:paraId="4C1E90AD" w14:textId="3AC8D038" w:rsidR="009439A2" w:rsidRPr="00552315" w:rsidDel="00C701DE" w:rsidRDefault="009439A2">
      <w:pPr>
        <w:numPr>
          <w:ilvl w:val="1"/>
          <w:numId w:val="1"/>
        </w:numPr>
        <w:spacing w:before="120" w:after="120" w:line="276" w:lineRule="auto"/>
        <w:ind w:left="432" w:right="-17" w:firstLine="0"/>
        <w:jc w:val="both"/>
        <w:rPr>
          <w:del w:id="1573" w:author="Lucas Yasuyuki Koroku" w:date="2022-06-27T14:09:00Z"/>
          <w:rFonts w:cs="Arial"/>
          <w:szCs w:val="20"/>
        </w:rPr>
        <w:pPrChange w:id="1574" w:author="Lucas Yasuyuki Koroku" w:date="2022-06-27T14:51:00Z">
          <w:pPr>
            <w:numPr>
              <w:ilvl w:val="1"/>
              <w:numId w:val="3"/>
            </w:numPr>
            <w:spacing w:before="120" w:after="120" w:line="276" w:lineRule="auto"/>
            <w:ind w:left="792" w:right="-30" w:hanging="432"/>
            <w:jc w:val="both"/>
          </w:pPr>
        </w:pPrChange>
      </w:pPr>
      <w:del w:id="1575" w:author="Lucas Yasuyuki Koroku" w:date="2022-06-27T14:09:00Z">
        <w:r w:rsidRPr="00552315" w:rsidDel="00C701DE">
          <w:rPr>
            <w:rFonts w:cs="Arial"/>
            <w:szCs w:val="20"/>
          </w:rPr>
          <w:delText>Os critérios de qualificação econômic</w:delText>
        </w:r>
        <w:r w:rsidR="00370B7B" w:rsidDel="00C701DE">
          <w:rPr>
            <w:rFonts w:cs="Arial"/>
            <w:szCs w:val="20"/>
          </w:rPr>
          <w:delText>o-financeira</w:delText>
        </w:r>
        <w:r w:rsidRPr="00552315" w:rsidDel="00C701DE">
          <w:rPr>
            <w:rFonts w:cs="Arial"/>
            <w:szCs w:val="20"/>
          </w:rPr>
          <w:delText xml:space="preserve"> a serem atendidos pelo fornecedor estão previstos no edital.</w:delText>
        </w:r>
      </w:del>
    </w:p>
    <w:p w14:paraId="4BA10D9F" w14:textId="2E7A9DF1" w:rsidR="009439A2" w:rsidDel="00C701DE" w:rsidRDefault="009439A2">
      <w:pPr>
        <w:numPr>
          <w:ilvl w:val="1"/>
          <w:numId w:val="1"/>
        </w:numPr>
        <w:spacing w:before="120" w:after="120" w:line="276" w:lineRule="auto"/>
        <w:ind w:left="432" w:right="-17" w:firstLine="0"/>
        <w:jc w:val="both"/>
        <w:rPr>
          <w:del w:id="1576" w:author="Lucas Yasuyuki Koroku" w:date="2022-06-27T14:09:00Z"/>
          <w:rFonts w:cs="Arial"/>
          <w:szCs w:val="20"/>
        </w:rPr>
        <w:pPrChange w:id="1577" w:author="Lucas Yasuyuki Koroku" w:date="2022-06-27T14:51:00Z">
          <w:pPr>
            <w:numPr>
              <w:ilvl w:val="1"/>
              <w:numId w:val="3"/>
            </w:numPr>
            <w:spacing w:before="120" w:after="120" w:line="276" w:lineRule="auto"/>
            <w:ind w:left="792" w:right="-30" w:hanging="432"/>
            <w:jc w:val="both"/>
          </w:pPr>
        </w:pPrChange>
      </w:pPr>
      <w:del w:id="1578" w:author="Lucas Yasuyuki Koroku" w:date="2022-06-27T14:09:00Z">
        <w:r w:rsidRPr="00552315" w:rsidDel="00C701DE">
          <w:rPr>
            <w:rFonts w:cs="Arial"/>
            <w:szCs w:val="20"/>
          </w:rPr>
          <w:delText>Os critérios de qualificação técnica a serem atendidos pelo fornecedor serão:</w:delText>
        </w:r>
      </w:del>
    </w:p>
    <w:p w14:paraId="7168EA85" w14:textId="7CCA1C81" w:rsidR="00791199" w:rsidRPr="008E58E0" w:rsidDel="008E58E0" w:rsidRDefault="00791199">
      <w:pPr>
        <w:pStyle w:val="Citao"/>
        <w:numPr>
          <w:ilvl w:val="1"/>
          <w:numId w:val="1"/>
        </w:numPr>
        <w:spacing w:before="240" w:after="240" w:line="276" w:lineRule="auto"/>
        <w:ind w:left="432" w:right="-17" w:firstLine="0"/>
        <w:rPr>
          <w:del w:id="1579" w:author="Lucas Yasuyuki Koroku" w:date="2022-06-27T14:51:00Z"/>
          <w:rFonts w:cs="Arial"/>
          <w:szCs w:val="20"/>
          <w:rPrChange w:id="1580" w:author="Lucas Yasuyuki Koroku" w:date="2022-06-27T14:51:00Z">
            <w:rPr>
              <w:del w:id="1581" w:author="Lucas Yasuyuki Koroku" w:date="2022-06-27T14:51:00Z"/>
              <w:rFonts w:cs="Arial"/>
              <w:szCs w:val="20"/>
              <w:highlight w:val="yellow"/>
            </w:rPr>
          </w:rPrChange>
        </w:rPr>
        <w:pPrChange w:id="1582" w:author="Lucas Yasuyuki Koroku" w:date="2022-06-27T14:51:00Z">
          <w:pPr>
            <w:pStyle w:val="Citao"/>
            <w:spacing w:before="240" w:after="240" w:line="276" w:lineRule="auto"/>
          </w:pPr>
        </w:pPrChange>
      </w:pPr>
      <w:del w:id="1583" w:author="Lucas Yasuyuki Koroku" w:date="2022-06-27T14:51:00Z">
        <w:r w:rsidRPr="008E58E0" w:rsidDel="008E58E0">
          <w:rPr>
            <w:rFonts w:cs="Arial"/>
            <w:szCs w:val="20"/>
            <w:rPrChange w:id="1584" w:author="Lucas Yasuyuki Koroku" w:date="2022-06-27T14:51:00Z">
              <w:rPr>
                <w:rFonts w:cs="Arial"/>
                <w:b/>
                <w:szCs w:val="20"/>
                <w:highlight w:val="yellow"/>
              </w:rPr>
            </w:rPrChange>
          </w:rPr>
          <w:delText>Nota Explicativa:</w:delText>
        </w:r>
        <w:r w:rsidRPr="008E58E0" w:rsidDel="008E58E0">
          <w:rPr>
            <w:rFonts w:cs="Arial"/>
            <w:szCs w:val="20"/>
            <w:rPrChange w:id="1585" w:author="Lucas Yasuyuki Koroku" w:date="2022-06-27T14:51:00Z">
              <w:rPr>
                <w:rFonts w:cs="Arial"/>
                <w:szCs w:val="20"/>
                <w:highlight w:val="yellow"/>
              </w:rPr>
            </w:rPrChange>
          </w:rPr>
          <w:delText xml:space="preserve"> A documentação relativa à qualificação técnica do licitante poderá constar em dispositivo específico, quando a situação demandada a exigir. As exigências podem restringir-se a alguns itens específicos da contratação de forma justificada no processo licitatório. Nos termos do art. 30, II, da Lei nº 8.666/93, é obrigatório o estabelecimento de parâmetros mínimos objetivos (quantitativo, prazo, etc.) assim como é importante salientar </w:delText>
        </w:r>
        <w:r w:rsidR="00F2241A" w:rsidRPr="008E58E0" w:rsidDel="008E58E0">
          <w:rPr>
            <w:rFonts w:cs="Arial"/>
            <w:szCs w:val="20"/>
            <w:rPrChange w:id="1586" w:author="Lucas Yasuyuki Koroku" w:date="2022-06-27T14:51:00Z">
              <w:rPr>
                <w:rFonts w:cs="Arial"/>
                <w:szCs w:val="20"/>
                <w:highlight w:val="yellow"/>
              </w:rPr>
            </w:rPrChange>
          </w:rPr>
          <w:delText>que</w:delText>
        </w:r>
        <w:r w:rsidRPr="008E58E0" w:rsidDel="008E58E0">
          <w:rPr>
            <w:rFonts w:cs="Arial"/>
            <w:szCs w:val="20"/>
            <w:rPrChange w:id="1587" w:author="Lucas Yasuyuki Koroku" w:date="2022-06-27T14:51:00Z">
              <w:rPr>
                <w:rFonts w:cs="Arial"/>
                <w:szCs w:val="20"/>
                <w:highlight w:val="yellow"/>
              </w:rPr>
            </w:rPrChange>
          </w:rPr>
          <w:delText xml:space="preserve"> somente em casos excepcionais pode ser exigido quantitativo superior a 50% do item licitado. (Acórdão 361/2017- TCU Plenário): </w:delText>
        </w:r>
      </w:del>
    </w:p>
    <w:p w14:paraId="60F9F34A" w14:textId="4FDF21A4" w:rsidR="00791199" w:rsidRPr="008E58E0" w:rsidDel="008E58E0" w:rsidRDefault="00791199">
      <w:pPr>
        <w:numPr>
          <w:ilvl w:val="1"/>
          <w:numId w:val="1"/>
        </w:numPr>
        <w:spacing w:before="120" w:after="120" w:line="276" w:lineRule="auto"/>
        <w:ind w:left="432" w:right="-17" w:firstLine="0"/>
        <w:jc w:val="both"/>
        <w:rPr>
          <w:del w:id="1588" w:author="Lucas Yasuyuki Koroku" w:date="2022-06-27T14:51:00Z"/>
          <w:rFonts w:cs="Arial"/>
          <w:szCs w:val="20"/>
          <w:rPrChange w:id="1589" w:author="Lucas Yasuyuki Koroku" w:date="2022-06-27T14:51:00Z">
            <w:rPr>
              <w:del w:id="1590" w:author="Lucas Yasuyuki Koroku" w:date="2022-06-27T14:51:00Z"/>
              <w:color w:val="FF0000"/>
              <w:highlight w:val="yellow"/>
            </w:rPr>
          </w:rPrChange>
        </w:rPr>
        <w:pPrChange w:id="1591" w:author="Lucas Yasuyuki Koroku" w:date="2022-06-27T14:51:00Z">
          <w:pPr>
            <w:numPr>
              <w:ilvl w:val="2"/>
              <w:numId w:val="3"/>
            </w:numPr>
            <w:spacing w:before="120" w:after="120" w:line="276" w:lineRule="auto"/>
            <w:ind w:left="1224" w:hanging="504"/>
            <w:jc w:val="both"/>
          </w:pPr>
        </w:pPrChange>
      </w:pPr>
      <w:del w:id="1592" w:author="Lucas Yasuyuki Koroku" w:date="2022-06-27T14:51:00Z">
        <w:r w:rsidRPr="008E58E0" w:rsidDel="008E58E0">
          <w:rPr>
            <w:rFonts w:cs="Arial"/>
            <w:szCs w:val="20"/>
            <w:rPrChange w:id="1593" w:author="Lucas Yasuyuki Koroku" w:date="2022-06-27T14:51:00Z">
              <w:rPr>
                <w:color w:val="FF0000"/>
                <w:highlight w:val="yellow"/>
              </w:rPr>
            </w:rPrChange>
          </w:rPr>
          <w:delText xml:space="preserve">Registro ou inscrição </w:delText>
        </w:r>
        <w:r w:rsidRPr="008E58E0" w:rsidDel="008E58E0">
          <w:rPr>
            <w:rFonts w:cs="Arial"/>
            <w:szCs w:val="20"/>
            <w:rPrChange w:id="1594" w:author="Lucas Yasuyuki Koroku" w:date="2022-06-27T14:51:00Z">
              <w:rPr>
                <w:rFonts w:cs="Arial"/>
                <w:color w:val="000000"/>
                <w:szCs w:val="20"/>
                <w:highlight w:val="yellow"/>
              </w:rPr>
            </w:rPrChange>
          </w:rPr>
          <w:delText>da</w:delText>
        </w:r>
        <w:r w:rsidRPr="008E58E0" w:rsidDel="008E58E0">
          <w:rPr>
            <w:rFonts w:cs="Arial"/>
            <w:szCs w:val="20"/>
            <w:rPrChange w:id="1595" w:author="Lucas Yasuyuki Koroku" w:date="2022-06-27T14:51:00Z">
              <w:rPr>
                <w:color w:val="FF0000"/>
                <w:highlight w:val="yellow"/>
              </w:rPr>
            </w:rPrChange>
          </w:rPr>
          <w:delText xml:space="preserve"> empresa licitante na entidade profissional </w:delText>
        </w:r>
        <w:r w:rsidRPr="008E58E0" w:rsidDel="008E58E0">
          <w:rPr>
            <w:rFonts w:cs="Arial"/>
            <w:szCs w:val="20"/>
            <w:rPrChange w:id="1596" w:author="Lucas Yasuyuki Koroku" w:date="2022-06-27T14:51:00Z">
              <w:rPr>
                <w:rFonts w:cs="Arial"/>
                <w:color w:val="FF0000"/>
                <w:szCs w:val="20"/>
                <w:highlight w:val="yellow"/>
              </w:rPr>
            </w:rPrChange>
          </w:rPr>
          <w:delText>.........(escrever por extenso, se o caso)</w:delText>
        </w:r>
        <w:r w:rsidRPr="008E58E0" w:rsidDel="008E58E0">
          <w:rPr>
            <w:rFonts w:cs="Arial"/>
            <w:szCs w:val="20"/>
            <w:rPrChange w:id="1597" w:author="Lucas Yasuyuki Koroku" w:date="2022-06-27T14:51:00Z">
              <w:rPr>
                <w:color w:val="FF0000"/>
                <w:highlight w:val="yellow"/>
              </w:rPr>
            </w:rPrChange>
          </w:rPr>
          <w:delText>, em plena validade;</w:delText>
        </w:r>
      </w:del>
    </w:p>
    <w:p w14:paraId="6FF74B33" w14:textId="2259AA7D" w:rsidR="00791199" w:rsidRPr="008E58E0" w:rsidDel="008E58E0" w:rsidRDefault="00791199">
      <w:pPr>
        <w:pStyle w:val="Citao"/>
        <w:numPr>
          <w:ilvl w:val="1"/>
          <w:numId w:val="1"/>
        </w:numPr>
        <w:spacing w:line="276" w:lineRule="auto"/>
        <w:ind w:left="432" w:right="-17" w:firstLine="0"/>
        <w:rPr>
          <w:del w:id="1598" w:author="Lucas Yasuyuki Koroku" w:date="2022-06-27T14:51:00Z"/>
          <w:rFonts w:cs="Arial"/>
          <w:szCs w:val="20"/>
          <w:rPrChange w:id="1599" w:author="Lucas Yasuyuki Koroku" w:date="2022-06-27T14:51:00Z">
            <w:rPr>
              <w:del w:id="1600" w:author="Lucas Yasuyuki Koroku" w:date="2022-06-27T14:51:00Z"/>
              <w:rFonts w:cs="Arial"/>
              <w:szCs w:val="20"/>
              <w:highlight w:val="yellow"/>
            </w:rPr>
          </w:rPrChange>
        </w:rPr>
        <w:pPrChange w:id="1601" w:author="Lucas Yasuyuki Koroku" w:date="2022-06-27T14:51:00Z">
          <w:pPr>
            <w:pStyle w:val="Citao"/>
            <w:spacing w:line="276" w:lineRule="auto"/>
          </w:pPr>
        </w:pPrChange>
      </w:pPr>
      <w:del w:id="1602" w:author="Lucas Yasuyuki Koroku" w:date="2022-06-27T14:51:00Z">
        <w:r w:rsidRPr="008E58E0" w:rsidDel="008E58E0">
          <w:rPr>
            <w:rFonts w:cs="Arial"/>
            <w:szCs w:val="20"/>
            <w:rPrChange w:id="1603" w:author="Lucas Yasuyuki Koroku" w:date="2022-06-27T14:51:00Z">
              <w:rPr>
                <w:rFonts w:cs="Arial"/>
                <w:b/>
                <w:szCs w:val="20"/>
                <w:highlight w:val="yellow"/>
              </w:rPr>
            </w:rPrChange>
          </w:rPr>
          <w:delText>Nota explicativa</w:delText>
        </w:r>
        <w:r w:rsidRPr="008E58E0" w:rsidDel="008E58E0">
          <w:rPr>
            <w:rFonts w:cs="Arial"/>
            <w:szCs w:val="20"/>
            <w:rPrChange w:id="1604" w:author="Lucas Yasuyuki Koroku" w:date="2022-06-27T14:51:00Z">
              <w:rPr>
                <w:rFonts w:cs="Arial"/>
                <w:szCs w:val="20"/>
                <w:highlight w:val="yellow"/>
              </w:rPr>
            </w:rPrChange>
          </w:rPr>
          <w:delText xml:space="preserve">: Tal exigência só deve ser formulada quando, por determinação legal, o exercício de determinada atividade afeta ao objeto contratual esteja sujeita à fiscalização da entidade profissional competente, a ser indicada expressamente no dispositivo. </w:delText>
        </w:r>
      </w:del>
    </w:p>
    <w:p w14:paraId="7D0CE440" w14:textId="56DC280F" w:rsidR="00791199" w:rsidRPr="008E58E0" w:rsidDel="008E58E0" w:rsidRDefault="00791199">
      <w:pPr>
        <w:pStyle w:val="Citao"/>
        <w:numPr>
          <w:ilvl w:val="1"/>
          <w:numId w:val="1"/>
        </w:numPr>
        <w:spacing w:line="276" w:lineRule="auto"/>
        <w:ind w:left="432" w:right="-17" w:firstLine="0"/>
        <w:rPr>
          <w:del w:id="1605" w:author="Lucas Yasuyuki Koroku" w:date="2022-06-27T14:51:00Z"/>
          <w:rFonts w:cs="Arial"/>
          <w:szCs w:val="20"/>
          <w:rPrChange w:id="1606" w:author="Lucas Yasuyuki Koroku" w:date="2022-06-27T14:51:00Z">
            <w:rPr>
              <w:del w:id="1607" w:author="Lucas Yasuyuki Koroku" w:date="2022-06-27T14:51:00Z"/>
              <w:rFonts w:cs="Arial"/>
              <w:bCs/>
              <w:szCs w:val="20"/>
              <w:highlight w:val="yellow"/>
            </w:rPr>
          </w:rPrChange>
        </w:rPr>
        <w:pPrChange w:id="1608" w:author="Lucas Yasuyuki Koroku" w:date="2022-06-27T14:51:00Z">
          <w:pPr>
            <w:pStyle w:val="Citao"/>
            <w:spacing w:line="276" w:lineRule="auto"/>
          </w:pPr>
        </w:pPrChange>
      </w:pPr>
      <w:del w:id="1609" w:author="Lucas Yasuyuki Koroku" w:date="2022-06-27T14:51:00Z">
        <w:r w:rsidRPr="008E58E0" w:rsidDel="008E58E0">
          <w:rPr>
            <w:rFonts w:cs="Arial"/>
            <w:szCs w:val="20"/>
            <w:rPrChange w:id="1610" w:author="Lucas Yasuyuki Koroku" w:date="2022-06-27T14:51:00Z">
              <w:rPr>
                <w:rFonts w:cs="Arial"/>
                <w:szCs w:val="20"/>
                <w:highlight w:val="yellow"/>
              </w:rPr>
            </w:rPrChange>
          </w:rPr>
          <w:delText>Quando não existir determinação legal atrelando o exercício de determinada atividade ao correspondente conselho de fiscalização profissional, a exigência de registro ou inscrição, para fim de habilitação, torna-se inaplicável. Nessas situações, o referido subitem deve ser excluído.</w:delText>
        </w:r>
      </w:del>
    </w:p>
    <w:p w14:paraId="729D6DD9" w14:textId="58DC50B9" w:rsidR="00791199" w:rsidRPr="008E58E0" w:rsidDel="008E58E0" w:rsidRDefault="00791199">
      <w:pPr>
        <w:pStyle w:val="PargrafodaLista"/>
        <w:numPr>
          <w:ilvl w:val="1"/>
          <w:numId w:val="1"/>
        </w:numPr>
        <w:spacing w:before="120" w:after="120" w:line="276" w:lineRule="auto"/>
        <w:ind w:left="432" w:right="-17" w:firstLine="0"/>
        <w:jc w:val="both"/>
        <w:rPr>
          <w:del w:id="1611" w:author="Lucas Yasuyuki Koroku" w:date="2022-06-27T14:51:00Z"/>
          <w:rFonts w:cs="Arial"/>
          <w:szCs w:val="20"/>
          <w:rPrChange w:id="1612" w:author="Lucas Yasuyuki Koroku" w:date="2022-06-27T14:51:00Z">
            <w:rPr>
              <w:del w:id="1613" w:author="Lucas Yasuyuki Koroku" w:date="2022-06-27T14:51:00Z"/>
              <w:rFonts w:cs="Arial"/>
              <w:bCs/>
              <w:color w:val="000000"/>
              <w:szCs w:val="20"/>
              <w:highlight w:val="yellow"/>
            </w:rPr>
          </w:rPrChange>
        </w:rPr>
        <w:pPrChange w:id="1614" w:author="Lucas Yasuyuki Koroku" w:date="2022-06-27T14:51:00Z">
          <w:pPr>
            <w:pStyle w:val="PargrafodaLista"/>
            <w:numPr>
              <w:ilvl w:val="2"/>
              <w:numId w:val="3"/>
            </w:numPr>
            <w:spacing w:before="120" w:after="120" w:line="276" w:lineRule="auto"/>
            <w:ind w:left="1224" w:hanging="504"/>
            <w:jc w:val="both"/>
          </w:pPr>
        </w:pPrChange>
      </w:pPr>
      <w:bookmarkStart w:id="1615" w:name="_Hlk519176340"/>
      <w:del w:id="1616" w:author="Lucas Yasuyuki Koroku" w:date="2022-06-27T14:51:00Z">
        <w:r w:rsidRPr="008E58E0" w:rsidDel="008E58E0">
          <w:rPr>
            <w:rFonts w:cs="Arial"/>
            <w:szCs w:val="20"/>
            <w:rPrChange w:id="1617" w:author="Lucas Yasuyuki Koroku" w:date="2022-06-27T14:51:00Z">
              <w:rPr>
                <w:rFonts w:cs="Arial"/>
                <w:color w:val="000000"/>
                <w:szCs w:val="20"/>
                <w:highlight w:val="yellow"/>
              </w:rPr>
            </w:rPrChange>
          </w:rPr>
          <w:delTex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delText>
        </w:r>
      </w:del>
    </w:p>
    <w:p w14:paraId="1C8C0EC0" w14:textId="1BD3C795" w:rsidR="00791199" w:rsidRPr="008E58E0" w:rsidDel="008E58E0" w:rsidRDefault="00791199">
      <w:pPr>
        <w:numPr>
          <w:ilvl w:val="1"/>
          <w:numId w:val="1"/>
        </w:numPr>
        <w:tabs>
          <w:tab w:val="left" w:pos="1440"/>
        </w:tabs>
        <w:autoSpaceDE w:val="0"/>
        <w:snapToGrid w:val="0"/>
        <w:spacing w:before="120" w:after="120" w:line="276" w:lineRule="auto"/>
        <w:ind w:left="432" w:right="-17" w:firstLine="0"/>
        <w:jc w:val="both"/>
        <w:rPr>
          <w:del w:id="1618" w:author="Lucas Yasuyuki Koroku" w:date="2022-06-27T14:51:00Z"/>
          <w:rFonts w:cs="Arial"/>
          <w:szCs w:val="20"/>
          <w:rPrChange w:id="1619" w:author="Lucas Yasuyuki Koroku" w:date="2022-06-27T14:51:00Z">
            <w:rPr>
              <w:del w:id="1620" w:author="Lucas Yasuyuki Koroku" w:date="2022-06-27T14:51:00Z"/>
              <w:rFonts w:cs="Arial"/>
              <w:bCs/>
              <w:color w:val="000000"/>
              <w:szCs w:val="20"/>
              <w:highlight w:val="yellow"/>
            </w:rPr>
          </w:rPrChange>
        </w:rPr>
        <w:pPrChange w:id="1621" w:author="Lucas Yasuyuki Koroku" w:date="2022-06-27T14:51:00Z">
          <w:pPr>
            <w:numPr>
              <w:ilvl w:val="3"/>
              <w:numId w:val="3"/>
            </w:numPr>
            <w:tabs>
              <w:tab w:val="left" w:pos="1440"/>
            </w:tabs>
            <w:autoSpaceDE w:val="0"/>
            <w:snapToGrid w:val="0"/>
            <w:spacing w:before="120" w:after="120" w:line="276" w:lineRule="auto"/>
            <w:ind w:left="1728" w:hanging="648"/>
            <w:jc w:val="both"/>
          </w:pPr>
        </w:pPrChange>
      </w:pPr>
      <w:del w:id="1622" w:author="Lucas Yasuyuki Koroku" w:date="2022-06-27T14:51:00Z">
        <w:r w:rsidRPr="008E58E0" w:rsidDel="008E58E0">
          <w:rPr>
            <w:rFonts w:cs="Arial"/>
            <w:szCs w:val="20"/>
            <w:rPrChange w:id="1623" w:author="Lucas Yasuyuki Koroku" w:date="2022-06-27T14:51:00Z">
              <w:rPr>
                <w:rFonts w:cs="Arial"/>
                <w:color w:val="000000"/>
                <w:szCs w:val="20"/>
                <w:highlight w:val="yellow"/>
              </w:rPr>
            </w:rPrChange>
          </w:rPr>
          <w:delText>Para fins da comprovação de que trata este subitem, os atestados deverão dizer respeito a serviços executados com as seguintes características mínimas:</w:delText>
        </w:r>
      </w:del>
    </w:p>
    <w:p w14:paraId="441EAB66" w14:textId="5ACB5FEC" w:rsidR="00791199" w:rsidRPr="008E58E0" w:rsidDel="008E58E0" w:rsidRDefault="00791199">
      <w:pPr>
        <w:pStyle w:val="PargrafodaLista"/>
        <w:numPr>
          <w:ilvl w:val="1"/>
          <w:numId w:val="1"/>
        </w:numPr>
        <w:ind w:left="432" w:right="-17" w:firstLine="0"/>
        <w:jc w:val="both"/>
        <w:rPr>
          <w:del w:id="1624" w:author="Lucas Yasuyuki Koroku" w:date="2022-06-27T14:51:00Z"/>
          <w:rFonts w:cs="Arial"/>
          <w:szCs w:val="20"/>
          <w:rPrChange w:id="1625" w:author="Lucas Yasuyuki Koroku" w:date="2022-06-27T14:51:00Z">
            <w:rPr>
              <w:del w:id="1626" w:author="Lucas Yasuyuki Koroku" w:date="2022-06-27T14:51:00Z"/>
              <w:rFonts w:cs="Arial"/>
              <w:color w:val="FF0000"/>
              <w:szCs w:val="20"/>
              <w:highlight w:val="yellow"/>
            </w:rPr>
          </w:rPrChange>
        </w:rPr>
        <w:pPrChange w:id="1627" w:author="Lucas Yasuyuki Koroku" w:date="2022-06-27T14:51:00Z">
          <w:pPr>
            <w:pStyle w:val="PargrafodaLista"/>
            <w:numPr>
              <w:ilvl w:val="4"/>
              <w:numId w:val="3"/>
            </w:numPr>
            <w:ind w:left="2232" w:hanging="792"/>
            <w:jc w:val="both"/>
          </w:pPr>
        </w:pPrChange>
      </w:pPr>
      <w:del w:id="1628" w:author="Lucas Yasuyuki Koroku" w:date="2022-06-27T14:51:00Z">
        <w:r w:rsidRPr="008E58E0" w:rsidDel="008E58E0">
          <w:rPr>
            <w:rFonts w:cs="Arial"/>
            <w:szCs w:val="20"/>
            <w:rPrChange w:id="1629" w:author="Lucas Yasuyuki Koroku" w:date="2022-06-27T14:51:00Z">
              <w:rPr>
                <w:rFonts w:cs="Arial"/>
                <w:color w:val="FF0000"/>
                <w:szCs w:val="20"/>
                <w:highlight w:val="yellow"/>
              </w:rPr>
            </w:rPrChange>
          </w:rPr>
          <w:delText>Deverá haver a comprovação da experiência mínima de..... anos na prestação dos serviços, sendo aceito o somatório de atestados de períodos diferentes, não havendo obrigatoriedade de os ......  anos serem ininterruptos, conforme item 10.7.1 do Anexo VII-A da IN SEGES/MPDG n. 5/2017.</w:delText>
        </w:r>
      </w:del>
    </w:p>
    <w:p w14:paraId="67A2451D" w14:textId="741FE562" w:rsidR="00791199" w:rsidRPr="008E58E0" w:rsidDel="008E58E0" w:rsidRDefault="00791199">
      <w:pPr>
        <w:numPr>
          <w:ilvl w:val="1"/>
          <w:numId w:val="1"/>
        </w:numPr>
        <w:tabs>
          <w:tab w:val="left" w:pos="1440"/>
        </w:tabs>
        <w:autoSpaceDE w:val="0"/>
        <w:snapToGrid w:val="0"/>
        <w:spacing w:before="120" w:after="120" w:line="276" w:lineRule="auto"/>
        <w:ind w:left="432" w:right="-17" w:firstLine="0"/>
        <w:jc w:val="both"/>
        <w:rPr>
          <w:del w:id="1630" w:author="Lucas Yasuyuki Koroku" w:date="2022-06-27T14:51:00Z"/>
          <w:rFonts w:cs="Arial"/>
          <w:szCs w:val="20"/>
          <w:rPrChange w:id="1631" w:author="Lucas Yasuyuki Koroku" w:date="2022-06-27T14:51:00Z">
            <w:rPr>
              <w:del w:id="1632" w:author="Lucas Yasuyuki Koroku" w:date="2022-06-27T14:51:00Z"/>
              <w:rFonts w:cs="Arial"/>
              <w:bCs/>
              <w:color w:val="FF0000"/>
              <w:szCs w:val="20"/>
              <w:highlight w:val="yellow"/>
            </w:rPr>
          </w:rPrChange>
        </w:rPr>
        <w:pPrChange w:id="1633" w:author="Lucas Yasuyuki Koroku" w:date="2022-06-27T14:51:00Z">
          <w:pPr>
            <w:numPr>
              <w:ilvl w:val="4"/>
              <w:numId w:val="3"/>
            </w:numPr>
            <w:tabs>
              <w:tab w:val="left" w:pos="1440"/>
            </w:tabs>
            <w:autoSpaceDE w:val="0"/>
            <w:snapToGrid w:val="0"/>
            <w:spacing w:before="120" w:after="120" w:line="276" w:lineRule="auto"/>
            <w:ind w:left="2232" w:hanging="792"/>
            <w:jc w:val="both"/>
          </w:pPr>
        </w:pPrChange>
      </w:pPr>
      <w:del w:id="1634" w:author="Lucas Yasuyuki Koroku" w:date="2022-06-27T14:51:00Z">
        <w:r w:rsidRPr="008E58E0" w:rsidDel="008E58E0">
          <w:rPr>
            <w:rFonts w:cs="Arial"/>
            <w:szCs w:val="20"/>
            <w:rPrChange w:id="1635" w:author="Lucas Yasuyuki Koroku" w:date="2022-06-27T14:51:00Z">
              <w:rPr>
                <w:rFonts w:cs="Arial"/>
                <w:color w:val="FF0000"/>
                <w:szCs w:val="20"/>
                <w:highlight w:val="yellow"/>
              </w:rPr>
            </w:rPrChange>
          </w:rPr>
          <w:delText>....</w:delText>
        </w:r>
      </w:del>
    </w:p>
    <w:p w14:paraId="57425A4D" w14:textId="20118178" w:rsidR="00791199" w:rsidRPr="008E58E0" w:rsidDel="008E58E0" w:rsidRDefault="00791199">
      <w:pPr>
        <w:numPr>
          <w:ilvl w:val="1"/>
          <w:numId w:val="1"/>
        </w:numPr>
        <w:tabs>
          <w:tab w:val="left" w:pos="1440"/>
        </w:tabs>
        <w:autoSpaceDE w:val="0"/>
        <w:snapToGrid w:val="0"/>
        <w:spacing w:before="120" w:after="120" w:line="276" w:lineRule="auto"/>
        <w:ind w:left="432" w:right="-17" w:firstLine="0"/>
        <w:jc w:val="both"/>
        <w:rPr>
          <w:del w:id="1636" w:author="Lucas Yasuyuki Koroku" w:date="2022-06-27T14:51:00Z"/>
          <w:rFonts w:cs="Arial"/>
          <w:szCs w:val="20"/>
          <w:rPrChange w:id="1637" w:author="Lucas Yasuyuki Koroku" w:date="2022-06-27T14:51:00Z">
            <w:rPr>
              <w:del w:id="1638" w:author="Lucas Yasuyuki Koroku" w:date="2022-06-27T14:51:00Z"/>
              <w:rFonts w:cs="Arial"/>
              <w:bCs/>
              <w:color w:val="FF0000"/>
              <w:szCs w:val="20"/>
              <w:highlight w:val="yellow"/>
            </w:rPr>
          </w:rPrChange>
        </w:rPr>
        <w:pPrChange w:id="1639" w:author="Lucas Yasuyuki Koroku" w:date="2022-06-27T14:51:00Z">
          <w:pPr>
            <w:numPr>
              <w:ilvl w:val="4"/>
              <w:numId w:val="3"/>
            </w:numPr>
            <w:tabs>
              <w:tab w:val="left" w:pos="1440"/>
            </w:tabs>
            <w:autoSpaceDE w:val="0"/>
            <w:snapToGrid w:val="0"/>
            <w:spacing w:before="120" w:after="120" w:line="276" w:lineRule="auto"/>
            <w:ind w:left="2232" w:hanging="792"/>
            <w:jc w:val="both"/>
          </w:pPr>
        </w:pPrChange>
      </w:pPr>
      <w:del w:id="1640" w:author="Lucas Yasuyuki Koroku" w:date="2022-06-27T14:51:00Z">
        <w:r w:rsidRPr="008E58E0" w:rsidDel="008E58E0">
          <w:rPr>
            <w:rFonts w:cs="Arial"/>
            <w:szCs w:val="20"/>
            <w:rPrChange w:id="1641" w:author="Lucas Yasuyuki Koroku" w:date="2022-06-27T14:51:00Z">
              <w:rPr>
                <w:rFonts w:cs="Arial"/>
                <w:color w:val="FF0000"/>
                <w:szCs w:val="20"/>
                <w:highlight w:val="yellow"/>
              </w:rPr>
            </w:rPrChange>
          </w:rPr>
          <w:delText>....</w:delText>
        </w:r>
      </w:del>
    </w:p>
    <w:p w14:paraId="278F23FA" w14:textId="609F8CDE" w:rsidR="00791199" w:rsidRPr="008E58E0" w:rsidDel="008E58E0" w:rsidRDefault="00791199">
      <w:pPr>
        <w:numPr>
          <w:ilvl w:val="1"/>
          <w:numId w:val="1"/>
        </w:numPr>
        <w:tabs>
          <w:tab w:val="left" w:pos="1440"/>
        </w:tabs>
        <w:autoSpaceDE w:val="0"/>
        <w:snapToGrid w:val="0"/>
        <w:spacing w:before="120" w:after="120" w:line="276" w:lineRule="auto"/>
        <w:ind w:left="432" w:right="-17" w:firstLine="0"/>
        <w:jc w:val="both"/>
        <w:rPr>
          <w:del w:id="1642" w:author="Lucas Yasuyuki Koroku" w:date="2022-06-27T14:51:00Z"/>
          <w:rFonts w:cs="Arial"/>
          <w:szCs w:val="20"/>
          <w:rPrChange w:id="1643" w:author="Lucas Yasuyuki Koroku" w:date="2022-06-27T14:51:00Z">
            <w:rPr>
              <w:del w:id="1644" w:author="Lucas Yasuyuki Koroku" w:date="2022-06-27T14:51:00Z"/>
              <w:rFonts w:cs="Arial"/>
              <w:bCs/>
              <w:color w:val="FF0000"/>
              <w:szCs w:val="20"/>
              <w:highlight w:val="yellow"/>
            </w:rPr>
          </w:rPrChange>
        </w:rPr>
        <w:pPrChange w:id="1645" w:author="Lucas Yasuyuki Koroku" w:date="2022-06-27T14:51:00Z">
          <w:pPr>
            <w:numPr>
              <w:ilvl w:val="4"/>
              <w:numId w:val="3"/>
            </w:numPr>
            <w:tabs>
              <w:tab w:val="left" w:pos="1440"/>
            </w:tabs>
            <w:autoSpaceDE w:val="0"/>
            <w:snapToGrid w:val="0"/>
            <w:spacing w:before="120" w:after="120" w:line="276" w:lineRule="auto"/>
            <w:ind w:left="2232" w:hanging="792"/>
            <w:jc w:val="both"/>
          </w:pPr>
        </w:pPrChange>
      </w:pPr>
      <w:del w:id="1646" w:author="Lucas Yasuyuki Koroku" w:date="2022-06-27T14:51:00Z">
        <w:r w:rsidRPr="008E58E0" w:rsidDel="008E58E0">
          <w:rPr>
            <w:rFonts w:cs="Arial"/>
            <w:szCs w:val="20"/>
            <w:rPrChange w:id="1647" w:author="Lucas Yasuyuki Koroku" w:date="2022-06-27T14:51:00Z">
              <w:rPr>
                <w:rFonts w:cs="Arial"/>
                <w:color w:val="FF0000"/>
                <w:szCs w:val="20"/>
                <w:highlight w:val="yellow"/>
              </w:rPr>
            </w:rPrChange>
          </w:rPr>
          <w:delText>...</w:delText>
        </w:r>
      </w:del>
    </w:p>
    <w:p w14:paraId="3963E5CB" w14:textId="63EC0799" w:rsidR="00791199" w:rsidRPr="008E58E0" w:rsidDel="008E58E0" w:rsidRDefault="00791199">
      <w:pPr>
        <w:numPr>
          <w:ilvl w:val="1"/>
          <w:numId w:val="1"/>
        </w:numPr>
        <w:tabs>
          <w:tab w:val="left" w:pos="1440"/>
        </w:tabs>
        <w:autoSpaceDE w:val="0"/>
        <w:snapToGrid w:val="0"/>
        <w:spacing w:before="120" w:after="120" w:line="276" w:lineRule="auto"/>
        <w:ind w:left="432" w:right="-17" w:firstLine="0"/>
        <w:jc w:val="both"/>
        <w:rPr>
          <w:del w:id="1648" w:author="Lucas Yasuyuki Koroku" w:date="2022-06-27T14:51:00Z"/>
          <w:rFonts w:cs="Arial"/>
          <w:szCs w:val="20"/>
          <w:rPrChange w:id="1649" w:author="Lucas Yasuyuki Koroku" w:date="2022-06-27T14:51:00Z">
            <w:rPr>
              <w:del w:id="1650" w:author="Lucas Yasuyuki Koroku" w:date="2022-06-27T14:51:00Z"/>
              <w:rFonts w:cs="Arial"/>
              <w:color w:val="000000"/>
              <w:szCs w:val="20"/>
              <w:highlight w:val="yellow"/>
            </w:rPr>
          </w:rPrChange>
        </w:rPr>
        <w:pPrChange w:id="1651" w:author="Lucas Yasuyuki Koroku" w:date="2022-06-27T14:51:00Z">
          <w:pPr>
            <w:tabs>
              <w:tab w:val="left" w:pos="1440"/>
            </w:tabs>
            <w:autoSpaceDE w:val="0"/>
            <w:snapToGrid w:val="0"/>
            <w:spacing w:before="120" w:after="120" w:line="276" w:lineRule="auto"/>
            <w:jc w:val="both"/>
          </w:pPr>
        </w:pPrChange>
      </w:pPr>
    </w:p>
    <w:p w14:paraId="48736A85" w14:textId="37AC9B87" w:rsidR="00791199" w:rsidRPr="008E58E0" w:rsidDel="008E58E0" w:rsidRDefault="00791199">
      <w:pPr>
        <w:pStyle w:val="Citao"/>
        <w:numPr>
          <w:ilvl w:val="1"/>
          <w:numId w:val="1"/>
        </w:numPr>
        <w:spacing w:line="276" w:lineRule="auto"/>
        <w:ind w:left="432" w:right="-17" w:firstLine="0"/>
        <w:rPr>
          <w:del w:id="1652" w:author="Lucas Yasuyuki Koroku" w:date="2022-06-27T14:51:00Z"/>
          <w:rFonts w:cs="Arial"/>
          <w:szCs w:val="20"/>
          <w:rPrChange w:id="1653" w:author="Lucas Yasuyuki Koroku" w:date="2022-06-27T14:51:00Z">
            <w:rPr>
              <w:del w:id="1654" w:author="Lucas Yasuyuki Koroku" w:date="2022-06-27T14:51:00Z"/>
              <w:rFonts w:cs="Arial"/>
              <w:szCs w:val="20"/>
              <w:highlight w:val="yellow"/>
            </w:rPr>
          </w:rPrChange>
        </w:rPr>
        <w:pPrChange w:id="1655" w:author="Lucas Yasuyuki Koroku" w:date="2022-06-27T14:51:00Z">
          <w:pPr>
            <w:pStyle w:val="Citao"/>
            <w:spacing w:line="276" w:lineRule="auto"/>
          </w:pPr>
        </w:pPrChange>
      </w:pPr>
      <w:del w:id="1656" w:author="Lucas Yasuyuki Koroku" w:date="2022-06-27T14:51:00Z">
        <w:r w:rsidRPr="008E58E0" w:rsidDel="008E58E0">
          <w:rPr>
            <w:rFonts w:cs="Arial"/>
            <w:szCs w:val="20"/>
            <w:rPrChange w:id="1657" w:author="Lucas Yasuyuki Koroku" w:date="2022-06-27T14:51:00Z">
              <w:rPr>
                <w:rFonts w:cs="Arial"/>
                <w:b/>
                <w:szCs w:val="20"/>
                <w:highlight w:val="yellow"/>
              </w:rPr>
            </w:rPrChange>
          </w:rPr>
          <w:delText xml:space="preserve">Nota Explicativa 1: </w:delText>
        </w:r>
        <w:r w:rsidRPr="008E58E0" w:rsidDel="008E58E0">
          <w:rPr>
            <w:rFonts w:cs="Arial"/>
            <w:szCs w:val="20"/>
            <w:rPrChange w:id="1658" w:author="Lucas Yasuyuki Koroku" w:date="2022-06-27T14:51:00Z">
              <w:rPr>
                <w:rFonts w:cs="Arial"/>
                <w:szCs w:val="20"/>
                <w:highlight w:val="yellow"/>
              </w:rPr>
            </w:rPrChange>
          </w:rPr>
          <w:delText>Conforme Acórdão nº 914/2019-Plenário do Tribunal de Contas da União, é obrigatório o estabelecimento de parâmetros objetivos para análise da comprovação (atestados de capacidade técnico-operacional) de que a licitante já tenha fornecido bens pertinentes e compatíveis em características, quantidades e prazos com o objeto da licitação. Nesse sentido, é consignado no acórdão a seguinte recomendação:</w:delText>
        </w:r>
      </w:del>
    </w:p>
    <w:p w14:paraId="0ECA5EFD" w14:textId="0B846990" w:rsidR="00791199" w:rsidRPr="008E58E0" w:rsidDel="008E58E0" w:rsidRDefault="00791199">
      <w:pPr>
        <w:pStyle w:val="Citao"/>
        <w:numPr>
          <w:ilvl w:val="1"/>
          <w:numId w:val="1"/>
        </w:numPr>
        <w:spacing w:line="276" w:lineRule="auto"/>
        <w:ind w:left="432" w:right="-17" w:firstLine="0"/>
        <w:rPr>
          <w:del w:id="1659" w:author="Lucas Yasuyuki Koroku" w:date="2022-06-27T14:51:00Z"/>
          <w:rFonts w:cs="Arial"/>
          <w:szCs w:val="20"/>
          <w:rPrChange w:id="1660" w:author="Lucas Yasuyuki Koroku" w:date="2022-06-27T14:51:00Z">
            <w:rPr>
              <w:del w:id="1661" w:author="Lucas Yasuyuki Koroku" w:date="2022-06-27T14:51:00Z"/>
              <w:rFonts w:cs="Arial"/>
              <w:szCs w:val="20"/>
              <w:highlight w:val="yellow"/>
            </w:rPr>
          </w:rPrChange>
        </w:rPr>
        <w:pPrChange w:id="1662" w:author="Lucas Yasuyuki Koroku" w:date="2022-06-27T14:51:00Z">
          <w:pPr>
            <w:pStyle w:val="Citao"/>
            <w:spacing w:line="276" w:lineRule="auto"/>
          </w:pPr>
        </w:pPrChange>
      </w:pPr>
      <w:del w:id="1663" w:author="Lucas Yasuyuki Koroku" w:date="2022-06-27T14:51:00Z">
        <w:r w:rsidRPr="008E58E0" w:rsidDel="008E58E0">
          <w:rPr>
            <w:rFonts w:cs="Arial"/>
            <w:szCs w:val="20"/>
            <w:rPrChange w:id="1664" w:author="Lucas Yasuyuki Koroku" w:date="2022-06-27T14:51:00Z">
              <w:rPr>
                <w:rFonts w:cs="Arial"/>
                <w:szCs w:val="20"/>
                <w:highlight w:val="yellow"/>
              </w:rPr>
            </w:rPrChange>
          </w:rPr>
          <w:delText>“9.3.2. estabeleça no edital da nova licitação, de forma clara e objetiva, os requisitos de qualificação técnica que deverão ser demonstrados pelos licitantes, os quais deverão estar baseados em estudos técnicos os quais evidenciem que as exigências constituem o mínimo necessário à garantia da regular execução contratual, ponderados seus impactos em relação à competitividade do certame;”</w:delText>
        </w:r>
      </w:del>
    </w:p>
    <w:p w14:paraId="04AACE41" w14:textId="11BDF330" w:rsidR="00791199" w:rsidRPr="008E58E0" w:rsidDel="008E58E0" w:rsidRDefault="00791199">
      <w:pPr>
        <w:pStyle w:val="Citao"/>
        <w:numPr>
          <w:ilvl w:val="1"/>
          <w:numId w:val="1"/>
        </w:numPr>
        <w:spacing w:line="276" w:lineRule="auto"/>
        <w:ind w:left="432" w:right="-17" w:firstLine="0"/>
        <w:rPr>
          <w:del w:id="1665" w:author="Lucas Yasuyuki Koroku" w:date="2022-06-27T14:51:00Z"/>
          <w:rFonts w:cs="Arial"/>
          <w:szCs w:val="20"/>
          <w:rPrChange w:id="1666" w:author="Lucas Yasuyuki Koroku" w:date="2022-06-27T14:51:00Z">
            <w:rPr>
              <w:del w:id="1667" w:author="Lucas Yasuyuki Koroku" w:date="2022-06-27T14:51:00Z"/>
              <w:rFonts w:cs="Arial"/>
              <w:szCs w:val="20"/>
              <w:highlight w:val="yellow"/>
            </w:rPr>
          </w:rPrChange>
        </w:rPr>
        <w:pPrChange w:id="1668" w:author="Lucas Yasuyuki Koroku" w:date="2022-06-27T14:51:00Z">
          <w:pPr>
            <w:pStyle w:val="Citao"/>
            <w:spacing w:line="276" w:lineRule="auto"/>
          </w:pPr>
        </w:pPrChange>
      </w:pPr>
      <w:del w:id="1669" w:author="Lucas Yasuyuki Koroku" w:date="2022-06-27T14:51:00Z">
        <w:r w:rsidRPr="008E58E0" w:rsidDel="008E58E0">
          <w:rPr>
            <w:rFonts w:cs="Arial"/>
            <w:szCs w:val="20"/>
            <w:rPrChange w:id="1670" w:author="Lucas Yasuyuki Koroku" w:date="2022-06-27T14:51:00Z">
              <w:rPr>
                <w:rFonts w:cs="Arial"/>
                <w:b/>
                <w:szCs w:val="20"/>
                <w:highlight w:val="yellow"/>
              </w:rPr>
            </w:rPrChange>
          </w:rPr>
          <w:delText xml:space="preserve">Nota explicativa 2: </w:delText>
        </w:r>
        <w:r w:rsidRPr="008E58E0" w:rsidDel="008E58E0">
          <w:rPr>
            <w:rFonts w:cs="Arial"/>
            <w:szCs w:val="20"/>
            <w:rPrChange w:id="1671" w:author="Lucas Yasuyuki Koroku" w:date="2022-06-27T14:51:00Z">
              <w:rPr>
                <w:rFonts w:cs="Arial"/>
                <w:szCs w:val="20"/>
                <w:highlight w:val="yellow"/>
              </w:rPr>
            </w:rPrChange>
          </w:rPr>
          <w:delText>A possibilidade de exigência de período de experiência somente se aplica, a luz do subitem 10.6 do Anexo VII-A da IN SEGES/MP nº 5/2017, a serviços de caráter continuado, em caráter facultativo, devendo a Administração especificar o número de anos de experiência exigidos.</w:delText>
        </w:r>
      </w:del>
    </w:p>
    <w:p w14:paraId="27B74BE3" w14:textId="04BF4942" w:rsidR="00791199" w:rsidRPr="008E58E0" w:rsidDel="008E58E0" w:rsidRDefault="00791199">
      <w:pPr>
        <w:pStyle w:val="Citao"/>
        <w:numPr>
          <w:ilvl w:val="1"/>
          <w:numId w:val="1"/>
        </w:numPr>
        <w:spacing w:line="276" w:lineRule="auto"/>
        <w:ind w:left="432" w:right="-17" w:firstLine="0"/>
        <w:rPr>
          <w:del w:id="1672" w:author="Lucas Yasuyuki Koroku" w:date="2022-06-27T14:51:00Z"/>
          <w:rFonts w:cs="Arial"/>
          <w:szCs w:val="20"/>
          <w:rPrChange w:id="1673" w:author="Lucas Yasuyuki Koroku" w:date="2022-06-27T14:51:00Z">
            <w:rPr>
              <w:del w:id="1674" w:author="Lucas Yasuyuki Koroku" w:date="2022-06-27T14:51:00Z"/>
              <w:rFonts w:cs="Arial"/>
              <w:szCs w:val="20"/>
              <w:highlight w:val="yellow"/>
            </w:rPr>
          </w:rPrChange>
        </w:rPr>
        <w:pPrChange w:id="1675" w:author="Lucas Yasuyuki Koroku" w:date="2022-06-27T14:51:00Z">
          <w:pPr>
            <w:pStyle w:val="Citao"/>
            <w:spacing w:line="276" w:lineRule="auto"/>
          </w:pPr>
        </w:pPrChange>
      </w:pPr>
      <w:del w:id="1676" w:author="Lucas Yasuyuki Koroku" w:date="2022-06-27T14:51:00Z">
        <w:r w:rsidRPr="008E58E0" w:rsidDel="008E58E0">
          <w:rPr>
            <w:rFonts w:cs="Arial"/>
            <w:szCs w:val="20"/>
            <w:rPrChange w:id="1677" w:author="Lucas Yasuyuki Koroku" w:date="2022-06-27T14:51:00Z">
              <w:rPr>
                <w:rFonts w:cs="Arial"/>
                <w:szCs w:val="20"/>
                <w:highlight w:val="yellow"/>
              </w:rPr>
            </w:rPrChange>
          </w:rPr>
          <w:delText xml:space="preserve">Ainda assim, deve a Administração verificar a necessidade do estabelecimento de tal previsão, considerando, em especial, o tempo esperado de execução contratual, conforme Acórdão TCU 2870/2018-Plenário. </w:delText>
        </w:r>
      </w:del>
    </w:p>
    <w:p w14:paraId="3DE706C0" w14:textId="09165008" w:rsidR="00791199" w:rsidRPr="008E58E0" w:rsidDel="008E58E0" w:rsidRDefault="00791199">
      <w:pPr>
        <w:pStyle w:val="Citao"/>
        <w:numPr>
          <w:ilvl w:val="1"/>
          <w:numId w:val="1"/>
        </w:numPr>
        <w:spacing w:line="276" w:lineRule="auto"/>
        <w:ind w:left="432" w:right="-17" w:firstLine="0"/>
        <w:rPr>
          <w:del w:id="1678" w:author="Lucas Yasuyuki Koroku" w:date="2022-06-27T14:51:00Z"/>
          <w:rFonts w:cs="Arial"/>
          <w:szCs w:val="20"/>
          <w:rPrChange w:id="1679" w:author="Lucas Yasuyuki Koroku" w:date="2022-06-27T14:51:00Z">
            <w:rPr>
              <w:del w:id="1680" w:author="Lucas Yasuyuki Koroku" w:date="2022-06-27T14:51:00Z"/>
              <w:rFonts w:cs="Arial"/>
              <w:b/>
              <w:szCs w:val="20"/>
              <w:highlight w:val="yellow"/>
            </w:rPr>
          </w:rPrChange>
        </w:rPr>
        <w:pPrChange w:id="1681" w:author="Lucas Yasuyuki Koroku" w:date="2022-06-27T14:51:00Z">
          <w:pPr>
            <w:pStyle w:val="Citao"/>
            <w:spacing w:line="276" w:lineRule="auto"/>
          </w:pPr>
        </w:pPrChange>
      </w:pPr>
      <w:del w:id="1682" w:author="Lucas Yasuyuki Koroku" w:date="2022-06-27T14:51:00Z">
        <w:r w:rsidRPr="008E58E0" w:rsidDel="008E58E0">
          <w:rPr>
            <w:rFonts w:cs="Arial"/>
            <w:szCs w:val="20"/>
            <w:rPrChange w:id="1683" w:author="Lucas Yasuyuki Koroku" w:date="2022-06-27T14:51:00Z">
              <w:rPr>
                <w:rFonts w:cs="Arial"/>
                <w:b/>
                <w:szCs w:val="20"/>
                <w:highlight w:val="yellow"/>
              </w:rPr>
            </w:rPrChange>
          </w:rPr>
          <w:delText>Nota explicativa 3</w:delText>
        </w:r>
        <w:r w:rsidRPr="008E58E0" w:rsidDel="008E58E0">
          <w:rPr>
            <w:rFonts w:cs="Arial"/>
            <w:szCs w:val="20"/>
            <w:rPrChange w:id="1684" w:author="Lucas Yasuyuki Koroku" w:date="2022-06-27T14:51:00Z">
              <w:rPr>
                <w:rFonts w:cs="Arial"/>
                <w:szCs w:val="20"/>
                <w:highlight w:val="yellow"/>
              </w:rPr>
            </w:rPrChange>
          </w:rPr>
          <w:delText xml:space="preserve">: Nos serviços em que seja necessário exigir alguma qualificação profissional específica, será possível, justificadamente, exigir a capacitação técnico-profissional, nos termos do art. 30, §1º, I da Lei n. 8.666/93 (como é feito nos serviços de engenharia, por exemplo). </w:delText>
        </w:r>
        <w:r w:rsidRPr="008E58E0" w:rsidDel="008E58E0">
          <w:rPr>
            <w:rFonts w:cs="Arial"/>
            <w:szCs w:val="20"/>
            <w:rPrChange w:id="1685" w:author="Lucas Yasuyuki Koroku" w:date="2022-06-27T14:51:00Z">
              <w:rPr>
                <w:rFonts w:cs="Arial"/>
                <w:b/>
                <w:szCs w:val="20"/>
                <w:highlight w:val="yellow"/>
              </w:rPr>
            </w:rPrChange>
          </w:rPr>
          <w:delText xml:space="preserve">Nessa hipótese, os profissionais devem ser arrolados, bem como a experiência anterior a ser comprovada por cada um – a qual se limita às parcelas de maior relevância técnica e valor significativo, a serem expressamente indicadas no edital (art. 30, § 2°, da Lei n° 8.666/93). </w:delText>
        </w:r>
        <w:r w:rsidRPr="008E58E0" w:rsidDel="008E58E0">
          <w:rPr>
            <w:rFonts w:cs="Arial"/>
            <w:szCs w:val="20"/>
            <w:rPrChange w:id="1686" w:author="Lucas Yasuyuki Koroku" w:date="2022-06-27T14:51:00Z">
              <w:rPr>
                <w:rFonts w:cs="Arial"/>
                <w:szCs w:val="20"/>
                <w:highlight w:val="yellow"/>
              </w:rPr>
            </w:rPrChange>
          </w:rPr>
          <w:delText>Alertamos que o art. 30, § 1°, I, da Lei n° 8.666/93 veda, para a capacidade técnico-profissional, as exigências de quantidades mínimas ou prazos máximos. O § 5° do mesmo artigo também veda genericamente a exigência de comprovação de atividade ou aptidão com limitações de tempo, época ou locais específicos. Portanto, nesse caso, recomenda-se a inclusão da seguinte redação:</w:delText>
        </w:r>
      </w:del>
    </w:p>
    <w:p w14:paraId="62FAD1EF" w14:textId="1C1D7B26" w:rsidR="00791199" w:rsidRPr="008E58E0" w:rsidDel="008E58E0" w:rsidRDefault="00791199">
      <w:pPr>
        <w:pStyle w:val="Citao"/>
        <w:numPr>
          <w:ilvl w:val="1"/>
          <w:numId w:val="1"/>
        </w:numPr>
        <w:spacing w:line="276" w:lineRule="auto"/>
        <w:ind w:left="432" w:right="-17" w:firstLine="0"/>
        <w:rPr>
          <w:del w:id="1687" w:author="Lucas Yasuyuki Koroku" w:date="2022-06-27T14:51:00Z"/>
          <w:rFonts w:cs="Arial"/>
          <w:i w:val="0"/>
          <w:szCs w:val="20"/>
          <w:rPrChange w:id="1688" w:author="Lucas Yasuyuki Koroku" w:date="2022-06-27T14:51:00Z">
            <w:rPr>
              <w:del w:id="1689" w:author="Lucas Yasuyuki Koroku" w:date="2022-06-27T14:51:00Z"/>
              <w:rFonts w:cs="Arial"/>
              <w:i w:val="0"/>
              <w:szCs w:val="20"/>
              <w:highlight w:val="yellow"/>
            </w:rPr>
          </w:rPrChange>
        </w:rPr>
        <w:pPrChange w:id="1690" w:author="Lucas Yasuyuki Koroku" w:date="2022-06-27T14:51:00Z">
          <w:pPr>
            <w:pStyle w:val="Citao"/>
            <w:spacing w:line="276" w:lineRule="auto"/>
          </w:pPr>
        </w:pPrChange>
      </w:pPr>
      <w:del w:id="1691" w:author="Lucas Yasuyuki Koroku" w:date="2022-06-27T14:51:00Z">
        <w:r w:rsidRPr="008E58E0" w:rsidDel="008E58E0">
          <w:rPr>
            <w:rFonts w:cs="Arial"/>
            <w:i w:val="0"/>
            <w:szCs w:val="20"/>
            <w:rPrChange w:id="1692" w:author="Lucas Yasuyuki Koroku" w:date="2022-06-27T14:51:00Z">
              <w:rPr>
                <w:rFonts w:cs="Arial"/>
                <w:b/>
                <w:i w:val="0"/>
                <w:szCs w:val="20"/>
                <w:highlight w:val="yellow"/>
              </w:rPr>
            </w:rPrChange>
          </w:rPr>
          <w:delText>*.*.</w:delText>
        </w:r>
        <w:r w:rsidRPr="008E58E0" w:rsidDel="008E58E0">
          <w:rPr>
            <w:rFonts w:cs="Arial"/>
            <w:i w:val="0"/>
            <w:szCs w:val="20"/>
            <w:rPrChange w:id="1693" w:author="Lucas Yasuyuki Koroku" w:date="2022-06-27T14:51:00Z">
              <w:rPr>
                <w:rFonts w:cs="Arial"/>
                <w:i w:val="0"/>
                <w:szCs w:val="20"/>
                <w:highlight w:val="yellow"/>
              </w:rPr>
            </w:rPrChange>
          </w:rPr>
          <w:delText xml:space="preserve"> Comprovação da capacitação técnico-profissional: comprovação do licitante de possuir em seu quadro permanente, na data prevista para entrega da proposta, profissional de nível superior ou outro devidamente reconhecido pela entidade profissional XXXX, detentor de atestado de responsabilidade técnica relativo à execução dos serviços que compõem as parcelas de maior relevância técnica e valor significativo da contratação, a saber:</w:delText>
        </w:r>
      </w:del>
    </w:p>
    <w:p w14:paraId="4B54A407" w14:textId="320A2045" w:rsidR="00791199" w:rsidRPr="008E58E0" w:rsidDel="008E58E0" w:rsidRDefault="00791199">
      <w:pPr>
        <w:pStyle w:val="Citao"/>
        <w:numPr>
          <w:ilvl w:val="1"/>
          <w:numId w:val="1"/>
        </w:numPr>
        <w:spacing w:line="276" w:lineRule="auto"/>
        <w:ind w:left="432" w:right="-17" w:firstLine="0"/>
        <w:rPr>
          <w:del w:id="1694" w:author="Lucas Yasuyuki Koroku" w:date="2022-06-27T14:51:00Z"/>
          <w:rFonts w:cs="Arial"/>
          <w:i w:val="0"/>
          <w:szCs w:val="20"/>
          <w:rPrChange w:id="1695" w:author="Lucas Yasuyuki Koroku" w:date="2022-06-27T14:51:00Z">
            <w:rPr>
              <w:del w:id="1696" w:author="Lucas Yasuyuki Koroku" w:date="2022-06-27T14:51:00Z"/>
              <w:rFonts w:cs="Arial"/>
              <w:i w:val="0"/>
              <w:szCs w:val="20"/>
              <w:highlight w:val="yellow"/>
            </w:rPr>
          </w:rPrChange>
        </w:rPr>
        <w:pPrChange w:id="1697" w:author="Lucas Yasuyuki Koroku" w:date="2022-06-27T14:51:00Z">
          <w:pPr>
            <w:pStyle w:val="Citao"/>
            <w:spacing w:line="276" w:lineRule="auto"/>
          </w:pPr>
        </w:pPrChange>
      </w:pPr>
      <w:del w:id="1698" w:author="Lucas Yasuyuki Koroku" w:date="2022-06-27T14:51:00Z">
        <w:r w:rsidRPr="008E58E0" w:rsidDel="008E58E0">
          <w:rPr>
            <w:rFonts w:cs="Arial"/>
            <w:i w:val="0"/>
            <w:szCs w:val="20"/>
            <w:rPrChange w:id="1699" w:author="Lucas Yasuyuki Koroku" w:date="2022-06-27T14:51:00Z">
              <w:rPr>
                <w:rFonts w:cs="Arial"/>
                <w:i w:val="0"/>
                <w:szCs w:val="20"/>
                <w:highlight w:val="yellow"/>
              </w:rPr>
            </w:rPrChange>
          </w:rPr>
          <w:delText>i.        Para o (profissional XXXX): serviços de XXXX;</w:delText>
        </w:r>
      </w:del>
    </w:p>
    <w:p w14:paraId="09257118" w14:textId="0671CFEA" w:rsidR="00791199" w:rsidRPr="008E58E0" w:rsidDel="008E58E0" w:rsidRDefault="00791199">
      <w:pPr>
        <w:pStyle w:val="Citao"/>
        <w:numPr>
          <w:ilvl w:val="1"/>
          <w:numId w:val="1"/>
        </w:numPr>
        <w:spacing w:line="276" w:lineRule="auto"/>
        <w:ind w:left="432" w:right="-17" w:firstLine="0"/>
        <w:rPr>
          <w:del w:id="1700" w:author="Lucas Yasuyuki Koroku" w:date="2022-06-27T14:51:00Z"/>
          <w:rFonts w:cs="Arial"/>
          <w:i w:val="0"/>
          <w:szCs w:val="20"/>
          <w:rPrChange w:id="1701" w:author="Lucas Yasuyuki Koroku" w:date="2022-06-27T14:51:00Z">
            <w:rPr>
              <w:del w:id="1702" w:author="Lucas Yasuyuki Koroku" w:date="2022-06-27T14:51:00Z"/>
              <w:rFonts w:cs="Arial"/>
              <w:i w:val="0"/>
              <w:szCs w:val="20"/>
              <w:highlight w:val="yellow"/>
            </w:rPr>
          </w:rPrChange>
        </w:rPr>
        <w:pPrChange w:id="1703" w:author="Lucas Yasuyuki Koroku" w:date="2022-06-27T14:51:00Z">
          <w:pPr>
            <w:pStyle w:val="Citao"/>
            <w:spacing w:line="276" w:lineRule="auto"/>
          </w:pPr>
        </w:pPrChange>
      </w:pPr>
      <w:del w:id="1704" w:author="Lucas Yasuyuki Koroku" w:date="2022-06-27T14:51:00Z">
        <w:r w:rsidRPr="008E58E0" w:rsidDel="008E58E0">
          <w:rPr>
            <w:rFonts w:cs="Arial"/>
            <w:i w:val="0"/>
            <w:szCs w:val="20"/>
            <w:rPrChange w:id="1705" w:author="Lucas Yasuyuki Koroku" w:date="2022-06-27T14:51:00Z">
              <w:rPr>
                <w:rFonts w:cs="Arial"/>
                <w:i w:val="0"/>
                <w:szCs w:val="20"/>
                <w:highlight w:val="yellow"/>
              </w:rPr>
            </w:rPrChange>
          </w:rPr>
          <w:delText>ii.        Para o (profissional XXXX): serviços de XXXX;</w:delText>
        </w:r>
      </w:del>
    </w:p>
    <w:p w14:paraId="7C70634E" w14:textId="57420173" w:rsidR="00791199" w:rsidRPr="008E58E0" w:rsidDel="008E58E0" w:rsidRDefault="00791199">
      <w:pPr>
        <w:pStyle w:val="Citao"/>
        <w:numPr>
          <w:ilvl w:val="1"/>
          <w:numId w:val="1"/>
        </w:numPr>
        <w:spacing w:line="276" w:lineRule="auto"/>
        <w:ind w:left="432" w:right="-17" w:firstLine="0"/>
        <w:rPr>
          <w:del w:id="1706" w:author="Lucas Yasuyuki Koroku" w:date="2022-06-27T14:51:00Z"/>
          <w:rFonts w:cs="Arial"/>
          <w:i w:val="0"/>
          <w:szCs w:val="20"/>
          <w:rPrChange w:id="1707" w:author="Lucas Yasuyuki Koroku" w:date="2022-06-27T14:51:00Z">
            <w:rPr>
              <w:del w:id="1708" w:author="Lucas Yasuyuki Koroku" w:date="2022-06-27T14:51:00Z"/>
              <w:rFonts w:cs="Arial"/>
              <w:i w:val="0"/>
              <w:szCs w:val="20"/>
              <w:highlight w:val="yellow"/>
            </w:rPr>
          </w:rPrChange>
        </w:rPr>
        <w:pPrChange w:id="1709" w:author="Lucas Yasuyuki Koroku" w:date="2022-06-27T14:51:00Z">
          <w:pPr>
            <w:pStyle w:val="Citao"/>
            <w:spacing w:line="276" w:lineRule="auto"/>
          </w:pPr>
        </w:pPrChange>
      </w:pPr>
      <w:del w:id="1710" w:author="Lucas Yasuyuki Koroku" w:date="2022-06-27T14:51:00Z">
        <w:r w:rsidRPr="008E58E0" w:rsidDel="008E58E0">
          <w:rPr>
            <w:rFonts w:cs="Arial"/>
            <w:i w:val="0"/>
            <w:szCs w:val="20"/>
            <w:rPrChange w:id="1711" w:author="Lucas Yasuyuki Koroku" w:date="2022-06-27T14:51:00Z">
              <w:rPr>
                <w:rFonts w:cs="Arial"/>
                <w:i w:val="0"/>
                <w:szCs w:val="20"/>
                <w:highlight w:val="yellow"/>
              </w:rPr>
            </w:rPrChange>
          </w:rPr>
          <w:delText xml:space="preserve">etc.    </w:delText>
        </w:r>
      </w:del>
    </w:p>
    <w:p w14:paraId="7E9EB360" w14:textId="15A99BFE" w:rsidR="00791199" w:rsidRPr="008E58E0" w:rsidDel="008E58E0" w:rsidRDefault="00791199">
      <w:pPr>
        <w:pStyle w:val="Citao"/>
        <w:numPr>
          <w:ilvl w:val="1"/>
          <w:numId w:val="1"/>
        </w:numPr>
        <w:spacing w:line="276" w:lineRule="auto"/>
        <w:ind w:left="432" w:right="-17" w:firstLine="0"/>
        <w:rPr>
          <w:del w:id="1712" w:author="Lucas Yasuyuki Koroku" w:date="2022-06-27T14:51:00Z"/>
          <w:rFonts w:cs="Arial"/>
          <w:i w:val="0"/>
          <w:szCs w:val="20"/>
          <w:rPrChange w:id="1713" w:author="Lucas Yasuyuki Koroku" w:date="2022-06-27T14:51:00Z">
            <w:rPr>
              <w:del w:id="1714" w:author="Lucas Yasuyuki Koroku" w:date="2022-06-27T14:51:00Z"/>
              <w:rFonts w:cs="Arial"/>
              <w:i w:val="0"/>
              <w:szCs w:val="20"/>
              <w:highlight w:val="yellow"/>
            </w:rPr>
          </w:rPrChange>
        </w:rPr>
        <w:pPrChange w:id="1715" w:author="Lucas Yasuyuki Koroku" w:date="2022-06-27T14:51:00Z">
          <w:pPr>
            <w:pStyle w:val="Citao"/>
            <w:spacing w:line="276" w:lineRule="auto"/>
          </w:pPr>
        </w:pPrChange>
      </w:pPr>
      <w:del w:id="1716" w:author="Lucas Yasuyuki Koroku" w:date="2022-06-27T14:51:00Z">
        <w:r w:rsidRPr="008E58E0" w:rsidDel="008E58E0">
          <w:rPr>
            <w:rFonts w:cs="Arial"/>
            <w:i w:val="0"/>
            <w:szCs w:val="20"/>
            <w:rPrChange w:id="1717" w:author="Lucas Yasuyuki Koroku" w:date="2022-06-27T14:51:00Z">
              <w:rPr>
                <w:rFonts w:cs="Arial"/>
                <w:b/>
                <w:i w:val="0"/>
                <w:szCs w:val="20"/>
                <w:highlight w:val="yellow"/>
              </w:rPr>
            </w:rPrChange>
          </w:rPr>
          <w:delText>*.*.1.</w:delText>
        </w:r>
        <w:r w:rsidRPr="008E58E0" w:rsidDel="008E58E0">
          <w:rPr>
            <w:rFonts w:cs="Arial"/>
            <w:i w:val="0"/>
            <w:szCs w:val="20"/>
            <w:rPrChange w:id="1718" w:author="Lucas Yasuyuki Koroku" w:date="2022-06-27T14:51:00Z">
              <w:rPr>
                <w:rFonts w:cs="Arial"/>
                <w:i w:val="0"/>
                <w:szCs w:val="20"/>
                <w:highlight w:val="yellow"/>
              </w:rPr>
            </w:rPrChange>
          </w:rPr>
          <w:delText xml:space="preserve"> Entende-se como pertencente ao quadro permanente do licitante, na data prevista para entrega da proposta,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delText>
        </w:r>
      </w:del>
    </w:p>
    <w:p w14:paraId="29545673" w14:textId="76DD9559" w:rsidR="00791199" w:rsidRPr="008E58E0" w:rsidDel="008E58E0" w:rsidRDefault="00791199">
      <w:pPr>
        <w:pStyle w:val="Citao"/>
        <w:numPr>
          <w:ilvl w:val="1"/>
          <w:numId w:val="1"/>
        </w:numPr>
        <w:spacing w:line="276" w:lineRule="auto"/>
        <w:ind w:left="432" w:right="-17" w:firstLine="0"/>
        <w:rPr>
          <w:del w:id="1719" w:author="Lucas Yasuyuki Koroku" w:date="2022-06-27T14:51:00Z"/>
          <w:rFonts w:cs="Arial"/>
          <w:i w:val="0"/>
          <w:szCs w:val="20"/>
          <w:rPrChange w:id="1720" w:author="Lucas Yasuyuki Koroku" w:date="2022-06-27T14:51:00Z">
            <w:rPr>
              <w:del w:id="1721" w:author="Lucas Yasuyuki Koroku" w:date="2022-06-27T14:51:00Z"/>
              <w:rFonts w:cs="Arial"/>
              <w:i w:val="0"/>
              <w:szCs w:val="20"/>
              <w:highlight w:val="yellow"/>
            </w:rPr>
          </w:rPrChange>
        </w:rPr>
        <w:pPrChange w:id="1722" w:author="Lucas Yasuyuki Koroku" w:date="2022-06-27T14:51:00Z">
          <w:pPr>
            <w:pStyle w:val="Citao"/>
            <w:spacing w:line="276" w:lineRule="auto"/>
          </w:pPr>
        </w:pPrChange>
      </w:pPr>
      <w:del w:id="1723" w:author="Lucas Yasuyuki Koroku" w:date="2022-06-27T14:51:00Z">
        <w:r w:rsidRPr="008E58E0" w:rsidDel="008E58E0">
          <w:rPr>
            <w:rFonts w:cs="Arial"/>
            <w:i w:val="0"/>
            <w:szCs w:val="20"/>
            <w:rPrChange w:id="1724" w:author="Lucas Yasuyuki Koroku" w:date="2022-06-27T14:51:00Z">
              <w:rPr>
                <w:rFonts w:cs="Arial"/>
                <w:b/>
                <w:i w:val="0"/>
                <w:szCs w:val="20"/>
                <w:highlight w:val="yellow"/>
              </w:rPr>
            </w:rPrChange>
          </w:rPr>
          <w:delText>*.*.2</w:delText>
        </w:r>
        <w:r w:rsidRPr="008E58E0" w:rsidDel="008E58E0">
          <w:rPr>
            <w:rFonts w:cs="Arial"/>
            <w:i w:val="0"/>
            <w:szCs w:val="20"/>
            <w:rPrChange w:id="1725" w:author="Lucas Yasuyuki Koroku" w:date="2022-06-27T14:51:00Z">
              <w:rPr>
                <w:rFonts w:cs="Arial"/>
                <w:i w:val="0"/>
                <w:szCs w:val="20"/>
                <w:highlight w:val="yellow"/>
              </w:rPr>
            </w:rPrChange>
          </w:rPr>
          <w:delText xml:space="preserve"> No decorrer da execução do serviço, os profissionais de que trata este subitem poderão ser substituídos, nos termos do artigo 30, §10, da Lei n° 8.666, de 1993, por profissionais de experiência equivalente ou superior, desde que a substituição seja aprovada pela Administração.</w:delText>
        </w:r>
      </w:del>
    </w:p>
    <w:p w14:paraId="59CA1A30" w14:textId="3F7B780B" w:rsidR="00691D23" w:rsidRPr="008E58E0" w:rsidDel="008E58E0" w:rsidRDefault="00691D23">
      <w:pPr>
        <w:pStyle w:val="Citao"/>
        <w:numPr>
          <w:ilvl w:val="1"/>
          <w:numId w:val="1"/>
        </w:numPr>
        <w:spacing w:line="276" w:lineRule="auto"/>
        <w:ind w:left="432" w:right="-17" w:firstLine="0"/>
        <w:rPr>
          <w:del w:id="1726" w:author="Lucas Yasuyuki Koroku" w:date="2022-06-27T14:51:00Z"/>
          <w:rFonts w:cs="Arial"/>
          <w:szCs w:val="20"/>
          <w:rPrChange w:id="1727" w:author="Lucas Yasuyuki Koroku" w:date="2022-06-27T14:51:00Z">
            <w:rPr>
              <w:del w:id="1728" w:author="Lucas Yasuyuki Koroku" w:date="2022-06-27T14:51:00Z"/>
              <w:highlight w:val="yellow"/>
            </w:rPr>
          </w:rPrChange>
        </w:rPr>
        <w:pPrChange w:id="1729" w:author="Lucas Yasuyuki Koroku" w:date="2022-06-27T14:51:00Z">
          <w:pPr>
            <w:pStyle w:val="Citao"/>
            <w:spacing w:line="276" w:lineRule="auto"/>
          </w:pPr>
        </w:pPrChange>
      </w:pPr>
      <w:del w:id="1730" w:author="Lucas Yasuyuki Koroku" w:date="2022-06-27T14:51:00Z">
        <w:r w:rsidRPr="008E58E0" w:rsidDel="008E58E0">
          <w:rPr>
            <w:rFonts w:cs="Arial"/>
            <w:szCs w:val="20"/>
            <w:rPrChange w:id="1731" w:author="Lucas Yasuyuki Koroku" w:date="2022-06-27T14:51:00Z">
              <w:rPr>
                <w:highlight w:val="yellow"/>
              </w:rPr>
            </w:rPrChange>
          </w:rPr>
          <w:delText xml:space="preserve">Nesse mesmo sentido, vide a Súmula nº 263/2011 do TCU: “Para a comprovação da </w:delText>
        </w:r>
        <w:r w:rsidRPr="008E58E0" w:rsidDel="008E58E0">
          <w:rPr>
            <w:rFonts w:cs="Arial"/>
            <w:szCs w:val="20"/>
            <w:rPrChange w:id="1732" w:author="Lucas Yasuyuki Koroku" w:date="2022-06-27T14:51:00Z">
              <w:rPr>
                <w:b/>
                <w:highlight w:val="yellow"/>
              </w:rPr>
            </w:rPrChange>
          </w:rPr>
          <w:delText>capacidade técnico-operacional</w:delText>
        </w:r>
        <w:r w:rsidRPr="008E58E0" w:rsidDel="008E58E0">
          <w:rPr>
            <w:rFonts w:cs="Arial"/>
            <w:szCs w:val="20"/>
            <w:rPrChange w:id="1733" w:author="Lucas Yasuyuki Koroku" w:date="2022-06-27T14:51:00Z">
              <w:rPr>
                <w:highlight w:val="yellow"/>
              </w:rPr>
            </w:rPrChange>
          </w:rPr>
          <w:delText xml:space="preserve"> das licitantes, e desde que limitada, simultaneamente, às parcelas de maior relevância e valor significativo do objeto a ser contratado, é legal a exigência de comprovação da execução de quantitativos mínimos em obras ou serviços com características semelhantes, devendo essa exigência guardar proporção com a dimensão e a complexidade do objeto a ser executado.”</w:delText>
        </w:r>
      </w:del>
    </w:p>
    <w:p w14:paraId="484B1B18" w14:textId="1DDA707C" w:rsidR="00791199" w:rsidRPr="008E58E0" w:rsidDel="008E58E0" w:rsidRDefault="00791199">
      <w:pPr>
        <w:pStyle w:val="Citao"/>
        <w:numPr>
          <w:ilvl w:val="1"/>
          <w:numId w:val="1"/>
        </w:numPr>
        <w:spacing w:line="276" w:lineRule="auto"/>
        <w:ind w:left="432" w:right="-17" w:firstLine="0"/>
        <w:rPr>
          <w:del w:id="1734" w:author="Lucas Yasuyuki Koroku" w:date="2022-06-27T14:51:00Z"/>
          <w:rFonts w:cs="Arial"/>
          <w:szCs w:val="20"/>
          <w:rPrChange w:id="1735" w:author="Lucas Yasuyuki Koroku" w:date="2022-06-27T14:51:00Z">
            <w:rPr>
              <w:del w:id="1736" w:author="Lucas Yasuyuki Koroku" w:date="2022-06-27T14:51:00Z"/>
              <w:rFonts w:cs="Arial"/>
              <w:szCs w:val="20"/>
              <w:highlight w:val="yellow"/>
            </w:rPr>
          </w:rPrChange>
        </w:rPr>
        <w:pPrChange w:id="1737" w:author="Lucas Yasuyuki Koroku" w:date="2022-06-27T14:51:00Z">
          <w:pPr>
            <w:pStyle w:val="Citao"/>
            <w:spacing w:line="276" w:lineRule="auto"/>
          </w:pPr>
        </w:pPrChange>
      </w:pPr>
      <w:del w:id="1738" w:author="Lucas Yasuyuki Koroku" w:date="2022-06-27T14:51:00Z">
        <w:r w:rsidRPr="008E58E0" w:rsidDel="008E58E0">
          <w:rPr>
            <w:rFonts w:cs="Arial"/>
            <w:szCs w:val="20"/>
            <w:rPrChange w:id="1739" w:author="Lucas Yasuyuki Koroku" w:date="2022-06-27T14:51:00Z">
              <w:rPr>
                <w:rFonts w:cs="Arial"/>
                <w:b/>
                <w:szCs w:val="20"/>
                <w:highlight w:val="yellow"/>
              </w:rPr>
            </w:rPrChange>
          </w:rPr>
          <w:delText>Nota explicativa 4</w:delText>
        </w:r>
        <w:r w:rsidRPr="008E58E0" w:rsidDel="008E58E0">
          <w:rPr>
            <w:rFonts w:cs="Arial"/>
            <w:szCs w:val="20"/>
            <w:rPrChange w:id="1740" w:author="Lucas Yasuyuki Koroku" w:date="2022-06-27T14:51:00Z">
              <w:rPr>
                <w:rFonts w:cs="Arial"/>
                <w:szCs w:val="20"/>
                <w:highlight w:val="yellow"/>
              </w:rPr>
            </w:rPrChange>
          </w:rPr>
          <w:delText>: O TCU possui firme jurisprudência quanto a tal interpretação abrangente do “quadro permanente” do licitante, que não deve ser restrito ao vínculo empregatício ou societário, admitindo-se também o vínculo por meio de contrato de prestação de serviços (Acórdãos n° 170/2007, n° 141/2008, n° 1.905/2009, n° 2.828/2009, n° 73/2010, n° 1.733/2010, n° 2.583/2010, n° 600/2011, n° 1.898/2011 e n° 2.299/2011, todos do Plenário).</w:delText>
        </w:r>
      </w:del>
    </w:p>
    <w:p w14:paraId="045B42C3" w14:textId="392BB21D" w:rsidR="00791199" w:rsidRPr="008E58E0" w:rsidDel="008E58E0" w:rsidRDefault="00791199">
      <w:pPr>
        <w:pStyle w:val="Citao"/>
        <w:numPr>
          <w:ilvl w:val="1"/>
          <w:numId w:val="1"/>
        </w:numPr>
        <w:spacing w:line="276" w:lineRule="auto"/>
        <w:ind w:left="432" w:right="-17" w:firstLine="0"/>
        <w:rPr>
          <w:del w:id="1741" w:author="Lucas Yasuyuki Koroku" w:date="2022-06-27T14:51:00Z"/>
          <w:rFonts w:cs="Arial"/>
          <w:szCs w:val="20"/>
          <w:rPrChange w:id="1742" w:author="Lucas Yasuyuki Koroku" w:date="2022-06-27T14:51:00Z">
            <w:rPr>
              <w:del w:id="1743" w:author="Lucas Yasuyuki Koroku" w:date="2022-06-27T14:51:00Z"/>
              <w:rFonts w:cs="Arial"/>
              <w:szCs w:val="20"/>
              <w:highlight w:val="yellow"/>
            </w:rPr>
          </w:rPrChange>
        </w:rPr>
        <w:pPrChange w:id="1744" w:author="Lucas Yasuyuki Koroku" w:date="2022-06-27T14:51:00Z">
          <w:pPr>
            <w:pStyle w:val="Citao"/>
            <w:spacing w:line="276" w:lineRule="auto"/>
          </w:pPr>
        </w:pPrChange>
      </w:pPr>
      <w:del w:id="1745" w:author="Lucas Yasuyuki Koroku" w:date="2022-06-27T14:51:00Z">
        <w:r w:rsidRPr="008E58E0" w:rsidDel="008E58E0">
          <w:rPr>
            <w:rFonts w:cs="Arial"/>
            <w:szCs w:val="20"/>
            <w:rPrChange w:id="1746" w:author="Lucas Yasuyuki Koroku" w:date="2022-06-27T14:51:00Z">
              <w:rPr>
                <w:rFonts w:cs="Arial"/>
                <w:szCs w:val="20"/>
                <w:highlight w:val="yellow"/>
              </w:rPr>
            </w:rPrChange>
          </w:rPr>
          <w:delText>Ademais, a jurisprudência do TCU também se posiciona no sentido de que não é razoável exigir a comprovação do vínculo permanente entre empresa e responsável técnico no momento de apresentação da proposta, por restringir a ampla competitividade ao impor ônus antecipado aos licitantes (por exemplo, Acórdãos n° 2.471/2007, n° 1.265/2009, n° 1.282/2010, n° 1.028/2011 e n° 2.353/2011, todos do Plenário).</w:delText>
        </w:r>
      </w:del>
    </w:p>
    <w:p w14:paraId="39F93767" w14:textId="5C5CD8ED" w:rsidR="00791199" w:rsidRPr="008E58E0" w:rsidDel="008E58E0" w:rsidRDefault="00791199">
      <w:pPr>
        <w:numPr>
          <w:ilvl w:val="1"/>
          <w:numId w:val="1"/>
        </w:numPr>
        <w:ind w:left="432" w:right="-17" w:firstLine="0"/>
        <w:rPr>
          <w:del w:id="1747" w:author="Lucas Yasuyuki Koroku" w:date="2022-06-27T14:51:00Z"/>
          <w:rFonts w:cs="Arial"/>
          <w:szCs w:val="20"/>
          <w:rPrChange w:id="1748" w:author="Lucas Yasuyuki Koroku" w:date="2022-06-27T14:51:00Z">
            <w:rPr>
              <w:del w:id="1749" w:author="Lucas Yasuyuki Koroku" w:date="2022-06-27T14:51:00Z"/>
              <w:highlight w:val="yellow"/>
            </w:rPr>
          </w:rPrChange>
        </w:rPr>
        <w:pPrChange w:id="1750" w:author="Lucas Yasuyuki Koroku" w:date="2022-06-27T14:51:00Z">
          <w:pPr/>
        </w:pPrChange>
      </w:pPr>
    </w:p>
    <w:p w14:paraId="28CF3EA4" w14:textId="70FAE67E" w:rsidR="00791199" w:rsidRPr="008E58E0" w:rsidDel="008E58E0" w:rsidRDefault="00791199">
      <w:pPr>
        <w:numPr>
          <w:ilvl w:val="1"/>
          <w:numId w:val="1"/>
        </w:numPr>
        <w:spacing w:before="120" w:after="120" w:line="276" w:lineRule="auto"/>
        <w:ind w:left="432" w:right="-17" w:firstLine="0"/>
        <w:jc w:val="both"/>
        <w:rPr>
          <w:del w:id="1751" w:author="Lucas Yasuyuki Koroku" w:date="2022-06-27T14:51:00Z"/>
          <w:rFonts w:cs="Arial"/>
          <w:szCs w:val="20"/>
          <w:rPrChange w:id="1752" w:author="Lucas Yasuyuki Koroku" w:date="2022-06-27T14:51:00Z">
            <w:rPr>
              <w:del w:id="1753" w:author="Lucas Yasuyuki Koroku" w:date="2022-06-27T14:51:00Z"/>
              <w:rFonts w:cs="Arial"/>
              <w:color w:val="000000"/>
              <w:szCs w:val="20"/>
              <w:highlight w:val="yellow"/>
            </w:rPr>
          </w:rPrChange>
        </w:rPr>
        <w:pPrChange w:id="1754" w:author="Lucas Yasuyuki Koroku" w:date="2022-06-27T14:51:00Z">
          <w:pPr>
            <w:numPr>
              <w:ilvl w:val="3"/>
              <w:numId w:val="3"/>
            </w:numPr>
            <w:spacing w:before="120" w:after="120" w:line="276" w:lineRule="auto"/>
            <w:ind w:left="1728" w:hanging="648"/>
            <w:jc w:val="both"/>
          </w:pPr>
        </w:pPrChange>
      </w:pPr>
      <w:bookmarkStart w:id="1755" w:name="_Hlk519177818"/>
      <w:bookmarkEnd w:id="1615"/>
      <w:del w:id="1756" w:author="Lucas Yasuyuki Koroku" w:date="2022-06-27T14:51:00Z">
        <w:r w:rsidRPr="008E58E0" w:rsidDel="008E58E0">
          <w:rPr>
            <w:rFonts w:cs="Arial"/>
            <w:szCs w:val="20"/>
            <w:rPrChange w:id="1757" w:author="Lucas Yasuyuki Koroku" w:date="2022-06-27T14:51:00Z">
              <w:rPr>
                <w:rFonts w:cs="Arial"/>
                <w:color w:val="000000"/>
                <w:szCs w:val="20"/>
                <w:highlight w:val="yellow"/>
              </w:rPr>
            </w:rPrChange>
          </w:rPr>
          <w:delText xml:space="preserve">Os atestados deverão referir-se a serviços prestados no âmbito de sua atividade econômica principal ou secundária especificadas no contrato social vigente; </w:delText>
        </w:r>
      </w:del>
    </w:p>
    <w:p w14:paraId="31A2D359" w14:textId="3B922039" w:rsidR="00791199" w:rsidRPr="008E58E0" w:rsidDel="008E58E0" w:rsidRDefault="00791199">
      <w:pPr>
        <w:numPr>
          <w:ilvl w:val="1"/>
          <w:numId w:val="1"/>
        </w:numPr>
        <w:spacing w:before="120" w:after="120" w:line="276" w:lineRule="auto"/>
        <w:ind w:left="432" w:right="-17" w:firstLine="0"/>
        <w:jc w:val="both"/>
        <w:rPr>
          <w:del w:id="1758" w:author="Lucas Yasuyuki Koroku" w:date="2022-06-27T14:51:00Z"/>
          <w:rFonts w:cs="Arial"/>
          <w:szCs w:val="20"/>
          <w:rPrChange w:id="1759" w:author="Lucas Yasuyuki Koroku" w:date="2022-06-27T14:51:00Z">
            <w:rPr>
              <w:del w:id="1760" w:author="Lucas Yasuyuki Koroku" w:date="2022-06-27T14:51:00Z"/>
              <w:rFonts w:cs="Arial"/>
              <w:i/>
              <w:color w:val="FF0000"/>
              <w:szCs w:val="20"/>
              <w:highlight w:val="yellow"/>
            </w:rPr>
          </w:rPrChange>
        </w:rPr>
        <w:pPrChange w:id="1761" w:author="Lucas Yasuyuki Koroku" w:date="2022-06-27T14:51:00Z">
          <w:pPr>
            <w:numPr>
              <w:ilvl w:val="3"/>
              <w:numId w:val="3"/>
            </w:numPr>
            <w:spacing w:before="120" w:after="120" w:line="276" w:lineRule="auto"/>
            <w:ind w:left="1728" w:hanging="648"/>
            <w:jc w:val="both"/>
          </w:pPr>
        </w:pPrChange>
      </w:pPr>
      <w:del w:id="1762" w:author="Lucas Yasuyuki Koroku" w:date="2022-06-27T14:51:00Z">
        <w:r w:rsidRPr="008E58E0" w:rsidDel="008E58E0">
          <w:rPr>
            <w:rFonts w:cs="Arial"/>
            <w:szCs w:val="20"/>
            <w:rPrChange w:id="1763" w:author="Lucas Yasuyuki Koroku" w:date="2022-06-27T14:51:00Z">
              <w:rPr>
                <w:rFonts w:cs="Arial"/>
                <w:i/>
                <w:color w:val="FF0000"/>
                <w:szCs w:val="20"/>
                <w:highlight w:val="yellow"/>
              </w:rPr>
            </w:rPrChange>
          </w:rPr>
          <w:delText xml:space="preserve">Somente serão aceitos atestados expedidos após a conclusão do contrato ou se decorrido, pelo menos, um ano do início de sua execução, exceto se firmado para ser executado em prazo inferior, conforme item 10.8 do Anexo VII-A da IN SEGES/MP n. 5, de 2017.  </w:delText>
        </w:r>
      </w:del>
    </w:p>
    <w:bookmarkEnd w:id="1755"/>
    <w:p w14:paraId="4E92D8E5" w14:textId="71BDBEE5" w:rsidR="00791199" w:rsidRPr="008E58E0" w:rsidDel="008E58E0" w:rsidRDefault="00791199">
      <w:pPr>
        <w:numPr>
          <w:ilvl w:val="1"/>
          <w:numId w:val="1"/>
        </w:numPr>
        <w:spacing w:before="120" w:after="120" w:line="276" w:lineRule="auto"/>
        <w:ind w:left="432" w:right="-17" w:firstLine="0"/>
        <w:jc w:val="both"/>
        <w:rPr>
          <w:del w:id="1764" w:author="Lucas Yasuyuki Koroku" w:date="2022-06-27T14:51:00Z"/>
          <w:rFonts w:cs="Arial"/>
          <w:szCs w:val="20"/>
          <w:rPrChange w:id="1765" w:author="Lucas Yasuyuki Koroku" w:date="2022-06-27T14:51:00Z">
            <w:rPr>
              <w:del w:id="1766" w:author="Lucas Yasuyuki Koroku" w:date="2022-06-27T14:51:00Z"/>
              <w:rFonts w:cs="Arial"/>
              <w:i/>
              <w:color w:val="FF0000"/>
              <w:szCs w:val="20"/>
              <w:highlight w:val="yellow"/>
            </w:rPr>
          </w:rPrChange>
        </w:rPr>
        <w:pPrChange w:id="1767" w:author="Lucas Yasuyuki Koroku" w:date="2022-06-27T14:51:00Z">
          <w:pPr>
            <w:numPr>
              <w:ilvl w:val="3"/>
              <w:numId w:val="3"/>
            </w:numPr>
            <w:spacing w:before="120" w:after="120" w:line="276" w:lineRule="auto"/>
            <w:ind w:left="1728" w:hanging="648"/>
            <w:jc w:val="both"/>
          </w:pPr>
        </w:pPrChange>
      </w:pPr>
      <w:del w:id="1768" w:author="Lucas Yasuyuki Koroku" w:date="2022-06-27T14:51:00Z">
        <w:r w:rsidRPr="008E58E0" w:rsidDel="008E58E0">
          <w:rPr>
            <w:rFonts w:cs="Arial"/>
            <w:szCs w:val="20"/>
            <w:rPrChange w:id="1769" w:author="Lucas Yasuyuki Koroku" w:date="2022-06-27T14:51:00Z">
              <w:rPr>
                <w:rFonts w:cs="Arial"/>
                <w:i/>
                <w:color w:val="FF0000"/>
                <w:szCs w:val="20"/>
                <w:highlight w:val="yellow"/>
              </w:rPr>
            </w:rPrChange>
          </w:rPr>
          <w:delTex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delText>
        </w:r>
        <w:bookmarkStart w:id="1770" w:name="_Hlk519177062"/>
        <w:r w:rsidRPr="008E58E0" w:rsidDel="008E58E0">
          <w:rPr>
            <w:rFonts w:cs="Arial"/>
            <w:szCs w:val="20"/>
            <w:rPrChange w:id="1771" w:author="Lucas Yasuyuki Koroku" w:date="2022-06-27T14:51:00Z">
              <w:rPr>
                <w:rFonts w:cs="Arial"/>
                <w:i/>
                <w:color w:val="FF0000"/>
                <w:szCs w:val="20"/>
                <w:highlight w:val="yellow"/>
              </w:rPr>
            </w:rPrChange>
          </w:rPr>
          <w:delText>nos termos do item 10.9 do Anexo VII-A da IN SEGES/MP n. 5/2017.</w:delText>
        </w:r>
      </w:del>
    </w:p>
    <w:bookmarkEnd w:id="1770"/>
    <w:p w14:paraId="7297A1AE" w14:textId="4BE16291" w:rsidR="00791199" w:rsidRPr="008E58E0" w:rsidDel="008E58E0" w:rsidRDefault="00791199">
      <w:pPr>
        <w:numPr>
          <w:ilvl w:val="1"/>
          <w:numId w:val="1"/>
        </w:numPr>
        <w:spacing w:before="120" w:after="120" w:line="276" w:lineRule="auto"/>
        <w:ind w:left="432" w:right="-17" w:firstLine="0"/>
        <w:jc w:val="both"/>
        <w:rPr>
          <w:del w:id="1772" w:author="Lucas Yasuyuki Koroku" w:date="2022-06-27T14:51:00Z"/>
          <w:rFonts w:cs="Arial"/>
          <w:szCs w:val="20"/>
          <w:rPrChange w:id="1773" w:author="Lucas Yasuyuki Koroku" w:date="2022-06-27T14:51:00Z">
            <w:rPr>
              <w:del w:id="1774" w:author="Lucas Yasuyuki Koroku" w:date="2022-06-27T14:51:00Z"/>
              <w:rFonts w:cs="Arial"/>
              <w:color w:val="000000"/>
              <w:szCs w:val="20"/>
              <w:highlight w:val="yellow"/>
            </w:rPr>
          </w:rPrChange>
        </w:rPr>
        <w:pPrChange w:id="1775" w:author="Lucas Yasuyuki Koroku" w:date="2022-06-27T14:51:00Z">
          <w:pPr>
            <w:numPr>
              <w:ilvl w:val="3"/>
              <w:numId w:val="3"/>
            </w:numPr>
            <w:spacing w:before="120" w:after="120" w:line="276" w:lineRule="auto"/>
            <w:ind w:left="1728" w:hanging="648"/>
            <w:jc w:val="both"/>
          </w:pPr>
        </w:pPrChange>
      </w:pPr>
      <w:del w:id="1776" w:author="Lucas Yasuyuki Koroku" w:date="2022-06-27T14:51:00Z">
        <w:r w:rsidRPr="008E58E0" w:rsidDel="008E58E0">
          <w:rPr>
            <w:rFonts w:cs="Arial"/>
            <w:szCs w:val="20"/>
            <w:rPrChange w:id="1777" w:author="Lucas Yasuyuki Koroku" w:date="2022-06-27T14:51:00Z">
              <w:rPr>
                <w:rFonts w:cs="Arial"/>
                <w:color w:val="000000"/>
                <w:szCs w:val="20"/>
                <w:highlight w:val="yellow"/>
              </w:rPr>
            </w:rPrChange>
          </w:rPr>
          <w:delTex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delText>
        </w:r>
      </w:del>
    </w:p>
    <w:p w14:paraId="0EBC071C" w14:textId="2EE73BEA" w:rsidR="00791199" w:rsidRPr="008E58E0" w:rsidDel="008E58E0" w:rsidRDefault="00791199">
      <w:pPr>
        <w:numPr>
          <w:ilvl w:val="1"/>
          <w:numId w:val="1"/>
        </w:numPr>
        <w:spacing w:before="120" w:after="120" w:line="276" w:lineRule="auto"/>
        <w:ind w:left="432" w:right="-17" w:firstLine="0"/>
        <w:jc w:val="both"/>
        <w:rPr>
          <w:del w:id="1778" w:author="Lucas Yasuyuki Koroku" w:date="2022-06-27T14:51:00Z"/>
          <w:rFonts w:cs="Arial"/>
          <w:szCs w:val="20"/>
          <w:rPrChange w:id="1779" w:author="Lucas Yasuyuki Koroku" w:date="2022-06-27T14:51:00Z">
            <w:rPr>
              <w:del w:id="1780" w:author="Lucas Yasuyuki Koroku" w:date="2022-06-27T14:51:00Z"/>
              <w:rFonts w:cs="Arial"/>
              <w:bCs/>
              <w:i/>
              <w:color w:val="FF0000"/>
              <w:szCs w:val="20"/>
              <w:highlight w:val="yellow"/>
            </w:rPr>
          </w:rPrChange>
        </w:rPr>
        <w:pPrChange w:id="1781" w:author="Lucas Yasuyuki Koroku" w:date="2022-06-27T14:51:00Z">
          <w:pPr>
            <w:numPr>
              <w:ilvl w:val="2"/>
              <w:numId w:val="3"/>
            </w:numPr>
            <w:spacing w:before="120" w:after="120" w:line="276" w:lineRule="auto"/>
            <w:ind w:left="1224" w:hanging="504"/>
            <w:jc w:val="both"/>
          </w:pPr>
        </w:pPrChange>
      </w:pPr>
      <w:del w:id="1782" w:author="Lucas Yasuyuki Koroku" w:date="2022-06-27T14:51:00Z">
        <w:r w:rsidRPr="008E58E0" w:rsidDel="008E58E0">
          <w:rPr>
            <w:rFonts w:cs="Arial"/>
            <w:szCs w:val="20"/>
            <w:rPrChange w:id="1783" w:author="Lucas Yasuyuki Koroku" w:date="2022-06-27T14:51:00Z">
              <w:rPr>
                <w:color w:val="FF0000"/>
                <w:highlight w:val="yellow"/>
              </w:rPr>
            </w:rPrChange>
          </w:rPr>
          <w:delText>Prova</w:delText>
        </w:r>
        <w:r w:rsidRPr="008E58E0" w:rsidDel="008E58E0">
          <w:rPr>
            <w:rFonts w:cs="Arial"/>
            <w:szCs w:val="20"/>
            <w:rPrChange w:id="1784" w:author="Lucas Yasuyuki Koroku" w:date="2022-06-27T14:51:00Z">
              <w:rPr>
                <w:rFonts w:cs="Arial"/>
                <w:bCs/>
                <w:i/>
                <w:color w:val="FF0000"/>
                <w:szCs w:val="20"/>
                <w:highlight w:val="yellow"/>
              </w:rPr>
            </w:rPrChange>
          </w:rPr>
          <w:delText xml:space="preserve"> de atendimento aos requisitos ........, previstos na lei ............:</w:delText>
        </w:r>
      </w:del>
    </w:p>
    <w:p w14:paraId="5E697B96" w14:textId="4DC0787C" w:rsidR="00791199" w:rsidRPr="008E58E0" w:rsidDel="008E58E0" w:rsidRDefault="00791199">
      <w:pPr>
        <w:pStyle w:val="Citao"/>
        <w:numPr>
          <w:ilvl w:val="1"/>
          <w:numId w:val="1"/>
        </w:numPr>
        <w:spacing w:line="276" w:lineRule="auto"/>
        <w:ind w:left="432" w:right="-17" w:firstLine="0"/>
        <w:rPr>
          <w:del w:id="1785" w:author="Lucas Yasuyuki Koroku" w:date="2022-06-27T14:51:00Z"/>
          <w:rFonts w:cs="Arial"/>
          <w:szCs w:val="20"/>
          <w:rPrChange w:id="1786" w:author="Lucas Yasuyuki Koroku" w:date="2022-06-27T14:51:00Z">
            <w:rPr>
              <w:del w:id="1787" w:author="Lucas Yasuyuki Koroku" w:date="2022-06-27T14:51:00Z"/>
              <w:rFonts w:cs="Arial"/>
              <w:szCs w:val="20"/>
              <w:highlight w:val="yellow"/>
            </w:rPr>
          </w:rPrChange>
        </w:rPr>
        <w:pPrChange w:id="1788" w:author="Lucas Yasuyuki Koroku" w:date="2022-06-27T14:51:00Z">
          <w:pPr>
            <w:pStyle w:val="Citao"/>
            <w:spacing w:line="276" w:lineRule="auto"/>
          </w:pPr>
        </w:pPrChange>
      </w:pPr>
      <w:del w:id="1789" w:author="Lucas Yasuyuki Koroku" w:date="2022-06-27T14:51:00Z">
        <w:r w:rsidRPr="008E58E0" w:rsidDel="008E58E0">
          <w:rPr>
            <w:rFonts w:cs="Arial"/>
            <w:szCs w:val="20"/>
            <w:rPrChange w:id="1790" w:author="Lucas Yasuyuki Koroku" w:date="2022-06-27T14:51:00Z">
              <w:rPr>
                <w:rFonts w:cs="Arial"/>
                <w:b/>
                <w:szCs w:val="20"/>
                <w:highlight w:val="yellow"/>
              </w:rPr>
            </w:rPrChange>
          </w:rPr>
          <w:delText>Nota Explicativa: Em havendo legislação especial incidente sobre a matéria, que preveja requisitos de qualificação técnica específicos, estes podem ser mencionados neste item do Edital.</w:delText>
        </w:r>
      </w:del>
    </w:p>
    <w:p w14:paraId="0FB70F19" w14:textId="5B64D5E2" w:rsidR="00791199" w:rsidRPr="008E58E0" w:rsidDel="008E58E0" w:rsidRDefault="00791199">
      <w:pPr>
        <w:numPr>
          <w:ilvl w:val="1"/>
          <w:numId w:val="1"/>
        </w:numPr>
        <w:spacing w:before="120" w:after="120" w:line="276" w:lineRule="auto"/>
        <w:ind w:left="432" w:right="-17" w:firstLine="0"/>
        <w:jc w:val="both"/>
        <w:rPr>
          <w:del w:id="1791" w:author="Lucas Yasuyuki Koroku" w:date="2022-06-27T14:51:00Z"/>
          <w:rFonts w:cs="Arial"/>
          <w:szCs w:val="20"/>
          <w:rPrChange w:id="1792" w:author="Lucas Yasuyuki Koroku" w:date="2022-06-27T14:51:00Z">
            <w:rPr>
              <w:del w:id="1793" w:author="Lucas Yasuyuki Koroku" w:date="2022-06-27T14:51:00Z"/>
              <w:rFonts w:cs="Arial"/>
              <w:bCs/>
              <w:i/>
              <w:color w:val="FF0000"/>
              <w:szCs w:val="20"/>
              <w:highlight w:val="yellow"/>
            </w:rPr>
          </w:rPrChange>
        </w:rPr>
        <w:pPrChange w:id="1794" w:author="Lucas Yasuyuki Koroku" w:date="2022-06-27T14:51:00Z">
          <w:pPr>
            <w:numPr>
              <w:ilvl w:val="2"/>
              <w:numId w:val="3"/>
            </w:numPr>
            <w:spacing w:before="120" w:after="120" w:line="276" w:lineRule="auto"/>
            <w:ind w:left="1224" w:hanging="504"/>
            <w:jc w:val="both"/>
          </w:pPr>
        </w:pPrChange>
      </w:pPr>
      <w:bookmarkStart w:id="1795" w:name="_Hlk518983267"/>
      <w:del w:id="1796" w:author="Lucas Yasuyuki Koroku" w:date="2022-06-27T14:51:00Z">
        <w:r w:rsidRPr="008E58E0" w:rsidDel="008E58E0">
          <w:rPr>
            <w:rFonts w:cs="Arial"/>
            <w:szCs w:val="20"/>
            <w:rPrChange w:id="1797" w:author="Lucas Yasuyuki Koroku" w:date="2022-06-27T14:51:00Z">
              <w:rPr>
                <w:rFonts w:cs="Arial"/>
                <w:bCs/>
                <w:i/>
                <w:color w:val="FF0000"/>
                <w:szCs w:val="20"/>
                <w:highlight w:val="yellow"/>
              </w:rPr>
            </w:rPrChange>
          </w:rPr>
          <w:delText xml:space="preserve">As </w:delText>
        </w:r>
        <w:r w:rsidRPr="008E58E0" w:rsidDel="008E58E0">
          <w:rPr>
            <w:rFonts w:cs="Arial"/>
            <w:szCs w:val="20"/>
            <w:rPrChange w:id="1798" w:author="Lucas Yasuyuki Koroku" w:date="2022-06-27T14:51:00Z">
              <w:rPr>
                <w:color w:val="FF0000"/>
                <w:highlight w:val="yellow"/>
              </w:rPr>
            </w:rPrChange>
          </w:rPr>
          <w:delText>empresas</w:delText>
        </w:r>
        <w:r w:rsidRPr="008E58E0" w:rsidDel="008E58E0">
          <w:rPr>
            <w:rFonts w:cs="Arial"/>
            <w:szCs w:val="20"/>
            <w:rPrChange w:id="1799" w:author="Lucas Yasuyuki Koroku" w:date="2022-06-27T14:51:00Z">
              <w:rPr>
                <w:rFonts w:cs="Arial"/>
                <w:bCs/>
                <w:i/>
                <w:color w:val="FF0000"/>
                <w:szCs w:val="20"/>
                <w:highlight w:val="yellow"/>
              </w:rPr>
            </w:rPrChange>
          </w:rPr>
          <w:delText>, cadastradas ou não no SICAF, deverão apresentar atestado de vistoria assinado pelo servidor responsável</w:delText>
        </w:r>
      </w:del>
    </w:p>
    <w:p w14:paraId="7CCAF13E" w14:textId="0D37B3C1" w:rsidR="00791199" w:rsidRPr="008E58E0" w:rsidDel="008E58E0" w:rsidRDefault="00791199">
      <w:pPr>
        <w:numPr>
          <w:ilvl w:val="1"/>
          <w:numId w:val="1"/>
        </w:numPr>
        <w:spacing w:before="120" w:after="120" w:line="276" w:lineRule="auto"/>
        <w:ind w:left="432" w:right="-17" w:firstLine="0"/>
        <w:jc w:val="both"/>
        <w:rPr>
          <w:del w:id="1800" w:author="Lucas Yasuyuki Koroku" w:date="2022-06-27T14:51:00Z"/>
          <w:rFonts w:cs="Arial"/>
          <w:szCs w:val="20"/>
          <w:rPrChange w:id="1801" w:author="Lucas Yasuyuki Koroku" w:date="2022-06-27T14:51:00Z">
            <w:rPr>
              <w:del w:id="1802" w:author="Lucas Yasuyuki Koroku" w:date="2022-06-27T14:51:00Z"/>
              <w:rFonts w:cs="Arial"/>
              <w:bCs/>
              <w:i/>
              <w:color w:val="FF0000"/>
              <w:szCs w:val="20"/>
              <w:highlight w:val="yellow"/>
            </w:rPr>
          </w:rPrChange>
        </w:rPr>
        <w:pPrChange w:id="1803" w:author="Lucas Yasuyuki Koroku" w:date="2022-06-27T14:51:00Z">
          <w:pPr>
            <w:numPr>
              <w:ilvl w:val="3"/>
              <w:numId w:val="3"/>
            </w:numPr>
            <w:spacing w:before="120" w:after="120" w:line="276" w:lineRule="auto"/>
            <w:ind w:left="1728" w:hanging="648"/>
            <w:jc w:val="both"/>
          </w:pPr>
        </w:pPrChange>
      </w:pPr>
      <w:del w:id="1804" w:author="Lucas Yasuyuki Koroku" w:date="2022-06-27T14:51:00Z">
        <w:r w:rsidRPr="008E58E0" w:rsidDel="008E58E0">
          <w:rPr>
            <w:rFonts w:cs="Arial"/>
            <w:szCs w:val="20"/>
            <w:rPrChange w:id="1805" w:author="Lucas Yasuyuki Koroku" w:date="2022-06-27T14:51:00Z">
              <w:rPr>
                <w:rFonts w:cs="Arial"/>
                <w:bCs/>
                <w:i/>
                <w:color w:val="FF0000"/>
                <w:szCs w:val="20"/>
                <w:highlight w:val="yellow"/>
              </w:rPr>
            </w:rPrChange>
          </w:rPr>
          <w:delTex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delText>
        </w:r>
      </w:del>
    </w:p>
    <w:bookmarkEnd w:id="1795"/>
    <w:p w14:paraId="1095DC73" w14:textId="20827F91" w:rsidR="00791199" w:rsidRPr="00A736B0" w:rsidDel="008E58E0" w:rsidRDefault="00791199">
      <w:pPr>
        <w:pStyle w:val="Citao"/>
        <w:numPr>
          <w:ilvl w:val="1"/>
          <w:numId w:val="1"/>
        </w:numPr>
        <w:pBdr>
          <w:bottom w:val="single" w:sz="4" w:space="0" w:color="1F497D"/>
        </w:pBdr>
        <w:spacing w:line="276" w:lineRule="auto"/>
        <w:ind w:left="432" w:right="-17" w:firstLine="0"/>
        <w:rPr>
          <w:del w:id="1806" w:author="Lucas Yasuyuki Koroku" w:date="2022-06-27T14:51:00Z"/>
          <w:rFonts w:cs="Arial"/>
          <w:szCs w:val="20"/>
        </w:rPr>
        <w:pPrChange w:id="1807" w:author="Lucas Yasuyuki Koroku" w:date="2022-06-27T14:51:00Z">
          <w:pPr>
            <w:pStyle w:val="Citao"/>
            <w:pBdr>
              <w:bottom w:val="single" w:sz="4" w:space="0" w:color="1F497D"/>
            </w:pBdr>
            <w:spacing w:line="276" w:lineRule="auto"/>
          </w:pPr>
        </w:pPrChange>
      </w:pPr>
      <w:del w:id="1808" w:author="Lucas Yasuyuki Koroku" w:date="2022-06-27T14:51:00Z">
        <w:r w:rsidRPr="008E58E0" w:rsidDel="008E58E0">
          <w:rPr>
            <w:rFonts w:cs="Arial"/>
            <w:szCs w:val="20"/>
            <w:rPrChange w:id="1809" w:author="Lucas Yasuyuki Koroku" w:date="2022-06-27T14:51:00Z">
              <w:rPr>
                <w:b/>
                <w:bCs/>
                <w:highlight w:val="yellow"/>
              </w:rPr>
            </w:rPrChange>
          </w:rPr>
          <w:delText>Nota explicativa</w:delText>
        </w:r>
        <w:r w:rsidRPr="008E58E0" w:rsidDel="008E58E0">
          <w:rPr>
            <w:rFonts w:cs="Arial"/>
            <w:szCs w:val="20"/>
            <w:rPrChange w:id="1810" w:author="Lucas Yasuyuki Koroku" w:date="2022-06-27T14:51:00Z">
              <w:rPr>
                <w:highlight w:val="yellow"/>
              </w:rPr>
            </w:rPrChange>
          </w:rPr>
          <w:delText>: De acordo com o art. 30, III, da Lei 8.666, de 1993, o licitante deve apresentar na habilitação “comprovação, fornecida pelo órgão licitante, de que recebeu os documentos, e, quando exigido, de que tomou conhecimento de todas as informações e das condições locais para o cumprimento das obrigações objeto da licitação”. Lembramos que tal documento só deve ser exigido para a habilitação do licitante caso a vistoria seja definida como obrigatória, assim como deverá ser apresentada justificativa, conforme item 3.3 do Anexo VII-A da IN SEGES/MP n. 5/2017.</w:delText>
        </w:r>
      </w:del>
    </w:p>
    <w:p w14:paraId="153D72C7" w14:textId="35B92D75" w:rsidR="00791199" w:rsidRPr="008E58E0" w:rsidDel="008E58E0" w:rsidRDefault="00791199">
      <w:pPr>
        <w:numPr>
          <w:ilvl w:val="1"/>
          <w:numId w:val="1"/>
        </w:numPr>
        <w:spacing w:before="120" w:after="120" w:line="276" w:lineRule="auto"/>
        <w:ind w:left="432" w:right="-17" w:firstLine="0"/>
        <w:jc w:val="both"/>
        <w:rPr>
          <w:del w:id="1811" w:author="Lucas Yasuyuki Koroku" w:date="2022-06-27T14:51:00Z"/>
          <w:rFonts w:cs="Arial"/>
          <w:szCs w:val="20"/>
          <w:rPrChange w:id="1812" w:author="Lucas Yasuyuki Koroku" w:date="2022-06-27T14:51:00Z">
            <w:rPr>
              <w:del w:id="1813" w:author="Lucas Yasuyuki Koroku" w:date="2022-06-27T14:51:00Z"/>
              <w:rFonts w:cs="Arial"/>
              <w:szCs w:val="20"/>
              <w:lang w:val="x-none"/>
            </w:rPr>
          </w:rPrChange>
        </w:rPr>
        <w:pPrChange w:id="1814" w:author="Lucas Yasuyuki Koroku" w:date="2022-06-27T14:51:00Z">
          <w:pPr>
            <w:spacing w:before="120" w:after="120" w:line="276" w:lineRule="auto"/>
            <w:ind w:left="792" w:right="-30"/>
            <w:jc w:val="both"/>
          </w:pPr>
        </w:pPrChange>
      </w:pPr>
    </w:p>
    <w:p w14:paraId="02AA2D85" w14:textId="1CD5A15F" w:rsidR="004C0D14" w:rsidRPr="008E58E0" w:rsidDel="00C701DE" w:rsidRDefault="004C0D14">
      <w:pPr>
        <w:numPr>
          <w:ilvl w:val="1"/>
          <w:numId w:val="1"/>
        </w:numPr>
        <w:spacing w:before="120" w:after="120" w:line="276" w:lineRule="auto"/>
        <w:ind w:left="432" w:right="-17" w:firstLine="0"/>
        <w:jc w:val="both"/>
        <w:rPr>
          <w:del w:id="1815" w:author="Lucas Yasuyuki Koroku" w:date="2022-06-27T14:13:00Z"/>
          <w:rFonts w:cs="Arial"/>
          <w:szCs w:val="20"/>
          <w:rPrChange w:id="1816" w:author="Lucas Yasuyuki Koroku" w:date="2022-06-27T14:51:00Z">
            <w:rPr>
              <w:del w:id="1817" w:author="Lucas Yasuyuki Koroku" w:date="2022-06-27T14:13:00Z"/>
              <w:i/>
              <w:color w:val="FF0000"/>
              <w:szCs w:val="20"/>
            </w:rPr>
          </w:rPrChange>
        </w:rPr>
        <w:pPrChange w:id="1818" w:author="Lucas Yasuyuki Koroku" w:date="2022-06-27T14:51:00Z">
          <w:pPr>
            <w:numPr>
              <w:ilvl w:val="1"/>
              <w:numId w:val="3"/>
            </w:numPr>
            <w:spacing w:before="120" w:after="120" w:line="276" w:lineRule="auto"/>
            <w:ind w:left="792" w:right="-30" w:hanging="432"/>
            <w:jc w:val="both"/>
          </w:pPr>
        </w:pPrChange>
      </w:pPr>
      <w:del w:id="1819" w:author="Lucas Yasuyuki Koroku" w:date="2022-06-27T14:13:00Z">
        <w:r w:rsidRPr="008E58E0" w:rsidDel="00C701DE">
          <w:rPr>
            <w:rFonts w:cs="Arial"/>
            <w:szCs w:val="20"/>
            <w:rPrChange w:id="1820" w:author="Lucas Yasuyuki Koroku" w:date="2022-06-27T14:51:00Z">
              <w:rPr>
                <w:i/>
                <w:color w:val="FF0000"/>
                <w:szCs w:val="20"/>
              </w:rPr>
            </w:rPrChange>
          </w:rPr>
          <w:delText>O critério de aceitabilidade de preços é sigiloso, nos termos do art. 15 do Decreto nº 10.024, de 2019, do art. 7º, §3º da Lei nº 12.527, de 2011, e do art. 20 do Decreto nº 7.724, de 2012.</w:delText>
        </w:r>
      </w:del>
    </w:p>
    <w:p w14:paraId="55A1019C" w14:textId="4A9C6CEA" w:rsidR="004C0D14" w:rsidRPr="008E58E0" w:rsidDel="00C701DE" w:rsidRDefault="004C0D14">
      <w:pPr>
        <w:numPr>
          <w:ilvl w:val="1"/>
          <w:numId w:val="1"/>
        </w:numPr>
        <w:spacing w:before="120" w:after="120" w:line="276" w:lineRule="auto"/>
        <w:ind w:left="432" w:right="-17" w:firstLine="0"/>
        <w:jc w:val="both"/>
        <w:rPr>
          <w:del w:id="1821" w:author="Lucas Yasuyuki Koroku" w:date="2022-06-27T14:13:00Z"/>
          <w:rFonts w:cs="Arial"/>
          <w:szCs w:val="20"/>
          <w:rPrChange w:id="1822" w:author="Lucas Yasuyuki Koroku" w:date="2022-06-27T14:51:00Z">
            <w:rPr>
              <w:del w:id="1823" w:author="Lucas Yasuyuki Koroku" w:date="2022-06-27T14:13:00Z"/>
              <w:b/>
              <w:i/>
              <w:color w:val="FF0000"/>
              <w:szCs w:val="20"/>
              <w:u w:val="single"/>
            </w:rPr>
          </w:rPrChange>
        </w:rPr>
        <w:pPrChange w:id="1824" w:author="Lucas Yasuyuki Koroku" w:date="2022-06-27T14:51:00Z">
          <w:pPr>
            <w:spacing w:before="120" w:after="120" w:line="276" w:lineRule="auto"/>
            <w:ind w:right="-30"/>
            <w:jc w:val="both"/>
          </w:pPr>
        </w:pPrChange>
      </w:pPr>
      <w:del w:id="1825" w:author="Lucas Yasuyuki Koroku" w:date="2022-06-27T14:13:00Z">
        <w:r w:rsidRPr="008E58E0" w:rsidDel="00C701DE">
          <w:rPr>
            <w:rFonts w:cs="Arial"/>
            <w:szCs w:val="20"/>
            <w:rPrChange w:id="1826" w:author="Lucas Yasuyuki Koroku" w:date="2022-06-27T14:51:00Z">
              <w:rPr>
                <w:b/>
                <w:i/>
                <w:color w:val="FF0000"/>
                <w:szCs w:val="20"/>
                <w:u w:val="single"/>
              </w:rPr>
            </w:rPrChange>
          </w:rPr>
          <w:delText>OU</w:delText>
        </w:r>
      </w:del>
    </w:p>
    <w:p w14:paraId="0691FDA6" w14:textId="6E0B2EB6" w:rsidR="00B951B9" w:rsidRPr="008E58E0" w:rsidDel="00C701DE" w:rsidRDefault="00B951B9">
      <w:pPr>
        <w:pStyle w:val="PargrafodaLista"/>
        <w:numPr>
          <w:ilvl w:val="1"/>
          <w:numId w:val="1"/>
        </w:numPr>
        <w:spacing w:before="120" w:after="120" w:line="276" w:lineRule="auto"/>
        <w:ind w:left="432" w:right="-17" w:firstLine="0"/>
        <w:contextualSpacing w:val="0"/>
        <w:jc w:val="both"/>
        <w:rPr>
          <w:del w:id="1827" w:author="Lucas Yasuyuki Koroku" w:date="2022-06-27T14:13:00Z"/>
          <w:rFonts w:cs="Arial"/>
          <w:szCs w:val="20"/>
          <w:rPrChange w:id="1828" w:author="Lucas Yasuyuki Koroku" w:date="2022-06-27T14:51:00Z">
            <w:rPr>
              <w:del w:id="1829" w:author="Lucas Yasuyuki Koroku" w:date="2022-06-27T14:13:00Z"/>
              <w:i/>
              <w:vanish/>
              <w:color w:val="FF0000"/>
              <w:szCs w:val="20"/>
            </w:rPr>
          </w:rPrChange>
        </w:rPr>
        <w:pPrChange w:id="1830" w:author="Lucas Yasuyuki Koroku" w:date="2022-06-27T14:51:00Z">
          <w:pPr>
            <w:pStyle w:val="PargrafodaLista"/>
            <w:numPr>
              <w:numId w:val="12"/>
            </w:numPr>
            <w:spacing w:before="120" w:after="120" w:line="276" w:lineRule="auto"/>
            <w:ind w:left="360" w:right="-30" w:hanging="360"/>
            <w:contextualSpacing w:val="0"/>
            <w:jc w:val="both"/>
          </w:pPr>
        </w:pPrChange>
      </w:pPr>
    </w:p>
    <w:p w14:paraId="3FF78BB9" w14:textId="3E0BF6ED" w:rsidR="00B951B9" w:rsidRPr="008E58E0" w:rsidDel="00C701DE" w:rsidRDefault="00B951B9">
      <w:pPr>
        <w:pStyle w:val="PargrafodaLista"/>
        <w:numPr>
          <w:ilvl w:val="1"/>
          <w:numId w:val="1"/>
        </w:numPr>
        <w:spacing w:before="120" w:after="120" w:line="276" w:lineRule="auto"/>
        <w:ind w:left="432" w:right="-17" w:firstLine="0"/>
        <w:contextualSpacing w:val="0"/>
        <w:jc w:val="both"/>
        <w:rPr>
          <w:del w:id="1831" w:author="Lucas Yasuyuki Koroku" w:date="2022-06-27T14:13:00Z"/>
          <w:rFonts w:cs="Arial"/>
          <w:szCs w:val="20"/>
          <w:rPrChange w:id="1832" w:author="Lucas Yasuyuki Koroku" w:date="2022-06-27T14:51:00Z">
            <w:rPr>
              <w:del w:id="1833" w:author="Lucas Yasuyuki Koroku" w:date="2022-06-27T14:13:00Z"/>
              <w:i/>
              <w:vanish/>
              <w:color w:val="FF0000"/>
              <w:szCs w:val="20"/>
            </w:rPr>
          </w:rPrChange>
        </w:rPr>
        <w:pPrChange w:id="1834" w:author="Lucas Yasuyuki Koroku" w:date="2022-06-27T14:51:00Z">
          <w:pPr>
            <w:pStyle w:val="PargrafodaLista"/>
            <w:numPr>
              <w:numId w:val="12"/>
            </w:numPr>
            <w:spacing w:before="120" w:after="120" w:line="276" w:lineRule="auto"/>
            <w:ind w:left="360" w:right="-30" w:hanging="360"/>
            <w:contextualSpacing w:val="0"/>
            <w:jc w:val="both"/>
          </w:pPr>
        </w:pPrChange>
      </w:pPr>
    </w:p>
    <w:p w14:paraId="5478F57D" w14:textId="39EF14A5" w:rsidR="006C05F6" w:rsidRPr="008E58E0" w:rsidDel="00C701DE" w:rsidRDefault="006C05F6">
      <w:pPr>
        <w:numPr>
          <w:ilvl w:val="1"/>
          <w:numId w:val="1"/>
        </w:numPr>
        <w:spacing w:before="120" w:after="120" w:line="276" w:lineRule="auto"/>
        <w:ind w:left="432" w:right="-17" w:firstLine="0"/>
        <w:jc w:val="both"/>
        <w:rPr>
          <w:del w:id="1835" w:author="Lucas Yasuyuki Koroku" w:date="2022-06-27T14:13:00Z"/>
          <w:rFonts w:cs="Arial"/>
          <w:szCs w:val="20"/>
          <w:rPrChange w:id="1836" w:author="Lucas Yasuyuki Koroku" w:date="2022-06-27T14:51:00Z">
            <w:rPr>
              <w:del w:id="1837" w:author="Lucas Yasuyuki Koroku" w:date="2022-06-27T14:13:00Z"/>
              <w:rFonts w:cs="Arial"/>
              <w:i/>
              <w:color w:val="FF0000"/>
              <w:szCs w:val="20"/>
            </w:rPr>
          </w:rPrChange>
        </w:rPr>
        <w:pPrChange w:id="1838" w:author="Lucas Yasuyuki Koroku" w:date="2022-06-27T14:51:00Z">
          <w:pPr>
            <w:numPr>
              <w:ilvl w:val="1"/>
              <w:numId w:val="19"/>
            </w:numPr>
            <w:spacing w:before="120" w:after="120" w:line="276" w:lineRule="auto"/>
            <w:ind w:left="792" w:right="-30" w:hanging="432"/>
            <w:jc w:val="both"/>
          </w:pPr>
        </w:pPrChange>
      </w:pPr>
      <w:del w:id="1839" w:author="Lucas Yasuyuki Koroku" w:date="2022-06-27T14:13:00Z">
        <w:r w:rsidRPr="008E58E0" w:rsidDel="00C701DE">
          <w:rPr>
            <w:rFonts w:cs="Arial"/>
            <w:szCs w:val="20"/>
            <w:rPrChange w:id="1840" w:author="Lucas Yasuyuki Koroku" w:date="2022-06-27T14:51:00Z">
              <w:rPr>
                <w:i/>
                <w:color w:val="FF0000"/>
                <w:szCs w:val="20"/>
              </w:rPr>
            </w:rPrChange>
          </w:rPr>
          <w:delText>Os</w:delText>
        </w:r>
        <w:r w:rsidRPr="008E58E0" w:rsidDel="00C701DE">
          <w:rPr>
            <w:rFonts w:cs="Arial"/>
            <w:szCs w:val="20"/>
            <w:rPrChange w:id="1841" w:author="Lucas Yasuyuki Koroku" w:date="2022-06-27T14:51:00Z">
              <w:rPr>
                <w:rFonts w:cs="Arial"/>
                <w:i/>
                <w:color w:val="FF0000"/>
                <w:szCs w:val="20"/>
              </w:rPr>
            </w:rPrChange>
          </w:rPr>
          <w:delText xml:space="preserve"> critérios de aceitabilidade de preços serão:</w:delText>
        </w:r>
      </w:del>
    </w:p>
    <w:p w14:paraId="3F6E9DF8" w14:textId="73E79ECD" w:rsidR="006C05F6" w:rsidRPr="008E58E0" w:rsidDel="00C701DE" w:rsidRDefault="006C05F6">
      <w:pPr>
        <w:numPr>
          <w:ilvl w:val="1"/>
          <w:numId w:val="1"/>
        </w:numPr>
        <w:spacing w:before="120" w:after="120" w:line="276" w:lineRule="auto"/>
        <w:ind w:left="432" w:right="-17" w:firstLine="0"/>
        <w:jc w:val="both"/>
        <w:rPr>
          <w:del w:id="1842" w:author="Lucas Yasuyuki Koroku" w:date="2022-06-27T14:13:00Z"/>
          <w:rFonts w:cs="Arial"/>
          <w:szCs w:val="20"/>
          <w:rPrChange w:id="1843" w:author="Lucas Yasuyuki Koroku" w:date="2022-06-27T14:51:00Z">
            <w:rPr>
              <w:del w:id="1844" w:author="Lucas Yasuyuki Koroku" w:date="2022-06-27T14:13:00Z"/>
              <w:i/>
              <w:color w:val="FF0000"/>
              <w:szCs w:val="20"/>
            </w:rPr>
          </w:rPrChange>
        </w:rPr>
        <w:pPrChange w:id="1845" w:author="Lucas Yasuyuki Koroku" w:date="2022-06-27T14:51:00Z">
          <w:pPr>
            <w:numPr>
              <w:ilvl w:val="2"/>
              <w:numId w:val="19"/>
            </w:numPr>
            <w:spacing w:before="120" w:after="120" w:line="276" w:lineRule="auto"/>
            <w:ind w:left="1224" w:right="-30" w:hanging="504"/>
            <w:jc w:val="both"/>
          </w:pPr>
        </w:pPrChange>
      </w:pPr>
      <w:del w:id="1846" w:author="Lucas Yasuyuki Koroku" w:date="2022-06-27T14:13:00Z">
        <w:r w:rsidRPr="008E58E0" w:rsidDel="00C701DE">
          <w:rPr>
            <w:rFonts w:cs="Arial"/>
            <w:szCs w:val="20"/>
            <w:rPrChange w:id="1847" w:author="Lucas Yasuyuki Koroku" w:date="2022-06-27T14:51:00Z">
              <w:rPr>
                <w:rFonts w:cs="Arial"/>
                <w:i/>
                <w:color w:val="FF0000"/>
                <w:szCs w:val="20"/>
              </w:rPr>
            </w:rPrChange>
          </w:rPr>
          <w:delText>Valor Global: R$xxx,000 (</w:delText>
        </w:r>
        <w:r w:rsidRPr="008E58E0" w:rsidDel="00C701DE">
          <w:rPr>
            <w:rFonts w:cs="Arial"/>
            <w:szCs w:val="20"/>
            <w:rPrChange w:id="1848" w:author="Lucas Yasuyuki Koroku" w:date="2022-06-27T14:51:00Z">
              <w:rPr>
                <w:i/>
                <w:color w:val="FF0000"/>
                <w:szCs w:val="20"/>
              </w:rPr>
            </w:rPrChange>
          </w:rPr>
          <w:delText>indicar por extenso)</w:delText>
        </w:r>
      </w:del>
    </w:p>
    <w:p w14:paraId="11AEF99B" w14:textId="5AB6FA8F" w:rsidR="006C05F6" w:rsidRPr="008E58E0" w:rsidDel="00C701DE" w:rsidRDefault="006C05F6">
      <w:pPr>
        <w:numPr>
          <w:ilvl w:val="1"/>
          <w:numId w:val="1"/>
        </w:numPr>
        <w:spacing w:before="120" w:after="120" w:line="276" w:lineRule="auto"/>
        <w:ind w:left="432" w:right="-17" w:firstLine="0"/>
        <w:jc w:val="both"/>
        <w:rPr>
          <w:del w:id="1849" w:author="Lucas Yasuyuki Koroku" w:date="2022-06-27T14:13:00Z"/>
          <w:rFonts w:cs="Arial"/>
          <w:szCs w:val="20"/>
          <w:rPrChange w:id="1850" w:author="Lucas Yasuyuki Koroku" w:date="2022-06-27T14:51:00Z">
            <w:rPr>
              <w:del w:id="1851" w:author="Lucas Yasuyuki Koroku" w:date="2022-06-27T14:13:00Z"/>
              <w:rFonts w:cs="Arial"/>
              <w:i/>
              <w:color w:val="FF0000"/>
              <w:szCs w:val="20"/>
            </w:rPr>
          </w:rPrChange>
        </w:rPr>
        <w:pPrChange w:id="1852" w:author="Lucas Yasuyuki Koroku" w:date="2022-06-27T14:51:00Z">
          <w:pPr>
            <w:numPr>
              <w:ilvl w:val="2"/>
              <w:numId w:val="19"/>
            </w:numPr>
            <w:spacing w:before="120" w:after="120" w:line="276" w:lineRule="auto"/>
            <w:ind w:left="1224" w:right="-30" w:hanging="504"/>
            <w:jc w:val="both"/>
          </w:pPr>
        </w:pPrChange>
      </w:pPr>
      <w:del w:id="1853" w:author="Lucas Yasuyuki Koroku" w:date="2022-06-27T14:13:00Z">
        <w:r w:rsidRPr="008E58E0" w:rsidDel="00C701DE">
          <w:rPr>
            <w:rFonts w:cs="Arial"/>
            <w:szCs w:val="20"/>
            <w:rPrChange w:id="1854" w:author="Lucas Yasuyuki Koroku" w:date="2022-06-27T14:51:00Z">
              <w:rPr>
                <w:i/>
                <w:color w:val="FF0000"/>
                <w:szCs w:val="20"/>
              </w:rPr>
            </w:rPrChange>
          </w:rPr>
          <w:delText>Valores unitários: conforme planilha de</w:delText>
        </w:r>
        <w:r w:rsidRPr="008E58E0" w:rsidDel="00C701DE">
          <w:rPr>
            <w:rFonts w:cs="Arial"/>
            <w:szCs w:val="20"/>
            <w:rPrChange w:id="1855" w:author="Lucas Yasuyuki Koroku" w:date="2022-06-27T14:51:00Z">
              <w:rPr>
                <w:rFonts w:cs="Arial"/>
                <w:i/>
                <w:color w:val="FF0000"/>
                <w:szCs w:val="20"/>
              </w:rPr>
            </w:rPrChange>
          </w:rPr>
          <w:delText xml:space="preserve"> composição de preços anexa ao edital.</w:delText>
        </w:r>
      </w:del>
    </w:p>
    <w:p w14:paraId="1CC7A3A7" w14:textId="38B7354A" w:rsidR="004C0D14" w:rsidRPr="008E58E0" w:rsidDel="00C701DE" w:rsidRDefault="004C0D14">
      <w:pPr>
        <w:numPr>
          <w:ilvl w:val="1"/>
          <w:numId w:val="1"/>
        </w:numPr>
        <w:spacing w:before="120" w:after="120" w:line="276" w:lineRule="auto"/>
        <w:ind w:left="432" w:right="-17" w:firstLine="0"/>
        <w:jc w:val="both"/>
        <w:rPr>
          <w:del w:id="1856" w:author="Lucas Yasuyuki Koroku" w:date="2022-06-27T14:13:00Z"/>
          <w:rFonts w:cs="Arial"/>
          <w:szCs w:val="20"/>
          <w:rPrChange w:id="1857" w:author="Lucas Yasuyuki Koroku" w:date="2022-06-27T14:51:00Z">
            <w:rPr>
              <w:del w:id="1858" w:author="Lucas Yasuyuki Koroku" w:date="2022-06-27T14:13:00Z"/>
              <w:color w:val="FF0000"/>
              <w:szCs w:val="20"/>
            </w:rPr>
          </w:rPrChange>
        </w:rPr>
        <w:pPrChange w:id="1859" w:author="Lucas Yasuyuki Koroku" w:date="2022-06-27T14:51:00Z">
          <w:pPr>
            <w:spacing w:before="120" w:after="120" w:line="276" w:lineRule="auto"/>
            <w:ind w:right="-30"/>
            <w:jc w:val="both"/>
          </w:pPr>
        </w:pPrChange>
      </w:pPr>
    </w:p>
    <w:p w14:paraId="2F24B451" w14:textId="71CB86F5" w:rsidR="004C0D14" w:rsidRPr="00552315" w:rsidDel="00C701DE" w:rsidRDefault="004C0D14">
      <w:pPr>
        <w:pStyle w:val="Citao1"/>
        <w:numPr>
          <w:ilvl w:val="1"/>
          <w:numId w:val="1"/>
        </w:numPr>
        <w:ind w:left="432" w:right="-17" w:firstLine="0"/>
        <w:rPr>
          <w:del w:id="1860" w:author="Lucas Yasuyuki Koroku" w:date="2022-06-27T14:13:00Z"/>
          <w:rFonts w:ascii="Arial" w:hAnsi="Arial" w:cs="Arial"/>
          <w:color w:val="auto"/>
          <w:sz w:val="20"/>
          <w:szCs w:val="20"/>
        </w:rPr>
        <w:pPrChange w:id="1861" w:author="Lucas Yasuyuki Koroku" w:date="2022-06-27T14:51:00Z">
          <w:pPr>
            <w:pStyle w:val="Citao1"/>
            <w:ind w:left="360"/>
          </w:pPr>
        </w:pPrChange>
      </w:pPr>
      <w:del w:id="1862" w:author="Lucas Yasuyuki Koroku" w:date="2022-06-27T14:13:00Z">
        <w:r w:rsidRPr="008E58E0" w:rsidDel="00C701DE">
          <w:rPr>
            <w:rFonts w:cs="Arial"/>
            <w:szCs w:val="20"/>
            <w:rPrChange w:id="1863" w:author="Lucas Yasuyuki Koroku" w:date="2022-06-27T14:51:00Z">
              <w:rPr>
                <w:rFonts w:cs="Arial"/>
                <w:b/>
                <w:szCs w:val="20"/>
              </w:rPr>
            </w:rPrChange>
          </w:rPr>
          <w:delText>Nota Explicativa:</w:delText>
        </w:r>
        <w:r w:rsidRPr="00552315" w:rsidDel="00C701DE">
          <w:rPr>
            <w:rFonts w:ascii="Arial" w:hAnsi="Arial" w:cs="Arial"/>
            <w:color w:val="auto"/>
            <w:sz w:val="20"/>
            <w:szCs w:val="20"/>
          </w:rPr>
          <w:delText xml:space="preserve"> Utilizar o primeiro item acima caso se adote o orçamento sigiloso e o segundo item caso ele não seja adotado.</w:delText>
        </w:r>
      </w:del>
    </w:p>
    <w:p w14:paraId="7DE91174" w14:textId="28056309" w:rsidR="004C0D14" w:rsidRPr="008E58E0" w:rsidDel="00C701DE" w:rsidRDefault="004C0D14">
      <w:pPr>
        <w:numPr>
          <w:ilvl w:val="1"/>
          <w:numId w:val="1"/>
        </w:numPr>
        <w:spacing w:before="120" w:after="120" w:line="276" w:lineRule="auto"/>
        <w:ind w:left="432" w:right="-17" w:firstLine="0"/>
        <w:jc w:val="both"/>
        <w:rPr>
          <w:del w:id="1864" w:author="Lucas Yasuyuki Koroku" w:date="2022-06-27T14:13:00Z"/>
          <w:rFonts w:cs="Arial"/>
          <w:szCs w:val="20"/>
          <w:rPrChange w:id="1865" w:author="Lucas Yasuyuki Koroku" w:date="2022-06-27T14:51:00Z">
            <w:rPr>
              <w:del w:id="1866" w:author="Lucas Yasuyuki Koroku" w:date="2022-06-27T14:13:00Z"/>
              <w:rFonts w:cs="Arial"/>
              <w:b/>
              <w:bCs/>
              <w:szCs w:val="20"/>
            </w:rPr>
          </w:rPrChange>
        </w:rPr>
        <w:pPrChange w:id="1867" w:author="Lucas Yasuyuki Koroku" w:date="2022-06-27T14:51:00Z">
          <w:pPr>
            <w:spacing w:before="120" w:after="120" w:line="276" w:lineRule="auto"/>
            <w:ind w:right="-30"/>
            <w:jc w:val="both"/>
          </w:pPr>
        </w:pPrChange>
      </w:pPr>
    </w:p>
    <w:p w14:paraId="4D9E6CBE" w14:textId="77777777" w:rsidR="009439A2" w:rsidRPr="00552315" w:rsidRDefault="009439A2">
      <w:pPr>
        <w:numPr>
          <w:ilvl w:val="1"/>
          <w:numId w:val="1"/>
        </w:numPr>
        <w:spacing w:before="120" w:after="120" w:line="276" w:lineRule="auto"/>
        <w:ind w:left="432" w:right="-17" w:firstLine="0"/>
        <w:jc w:val="both"/>
        <w:rPr>
          <w:rFonts w:cs="Arial"/>
          <w:szCs w:val="20"/>
        </w:rPr>
        <w:pPrChange w:id="1868" w:author="Lucas Yasuyuki Koroku" w:date="2022-06-27T14:51:00Z">
          <w:pPr>
            <w:numPr>
              <w:ilvl w:val="1"/>
              <w:numId w:val="19"/>
            </w:numPr>
            <w:spacing w:before="120" w:after="120" w:line="276" w:lineRule="auto"/>
            <w:ind w:left="792" w:right="-30" w:hanging="432"/>
            <w:jc w:val="both"/>
          </w:pPr>
        </w:pPrChange>
      </w:pPr>
      <w:r w:rsidRPr="00552315">
        <w:rPr>
          <w:rFonts w:cs="Arial"/>
          <w:szCs w:val="20"/>
        </w:rPr>
        <w:t>O critério de julgamento da proposta é o menor preço global.</w:t>
      </w:r>
    </w:p>
    <w:p w14:paraId="51BE9E26" w14:textId="77777777" w:rsidR="009439A2" w:rsidRPr="00552315" w:rsidRDefault="009439A2">
      <w:pPr>
        <w:numPr>
          <w:ilvl w:val="1"/>
          <w:numId w:val="1"/>
        </w:numPr>
        <w:spacing w:before="120" w:after="120" w:line="276" w:lineRule="auto"/>
        <w:ind w:left="432" w:right="-17" w:firstLine="0"/>
        <w:jc w:val="both"/>
        <w:rPr>
          <w:rFonts w:cs="Arial"/>
          <w:szCs w:val="20"/>
        </w:rPr>
        <w:pPrChange w:id="1869" w:author="Lucas Yasuyuki Koroku" w:date="2022-06-27T14:51:00Z">
          <w:pPr>
            <w:numPr>
              <w:ilvl w:val="1"/>
              <w:numId w:val="19"/>
            </w:numPr>
            <w:spacing w:before="120" w:after="120" w:line="276" w:lineRule="auto"/>
            <w:ind w:left="792" w:right="-30" w:hanging="432"/>
            <w:jc w:val="both"/>
          </w:pPr>
        </w:pPrChange>
      </w:pPr>
      <w:r w:rsidRPr="00552315">
        <w:rPr>
          <w:rFonts w:cs="Arial"/>
          <w:szCs w:val="20"/>
        </w:rPr>
        <w:t>As regras de desempate entre propostas são as discriminadas no edital.</w:t>
      </w:r>
    </w:p>
    <w:p w14:paraId="71A68919" w14:textId="77777777" w:rsidR="009439A2" w:rsidRPr="00552315" w:rsidRDefault="009439A2" w:rsidP="009439A2">
      <w:pPr>
        <w:spacing w:after="120" w:line="276" w:lineRule="auto"/>
        <w:ind w:left="432" w:right="-17"/>
        <w:jc w:val="both"/>
        <w:rPr>
          <w:rFonts w:cs="Arial"/>
          <w:b/>
          <w:szCs w:val="20"/>
          <w:lang w:val="x-none"/>
        </w:rPr>
      </w:pPr>
    </w:p>
    <w:p w14:paraId="1CE667AA" w14:textId="77777777" w:rsidR="009439A2" w:rsidRPr="008E58E0" w:rsidRDefault="009439A2">
      <w:pPr>
        <w:pStyle w:val="Nivel1"/>
        <w:rPr>
          <w:rFonts w:cs="Arial"/>
          <w:b w:val="0"/>
          <w:rPrChange w:id="1870" w:author="Lucas Yasuyuki Koroku" w:date="2022-06-27T14:46:00Z">
            <w:rPr>
              <w:rFonts w:cs="Arial"/>
              <w:b/>
              <w:bCs/>
              <w:szCs w:val="20"/>
            </w:rPr>
          </w:rPrChange>
        </w:rPr>
        <w:pPrChange w:id="1871" w:author="Lucas Yasuyuki Koroku" w:date="2022-06-27T14:46:00Z">
          <w:pPr>
            <w:pStyle w:val="PargrafodaLista"/>
            <w:numPr>
              <w:numId w:val="3"/>
            </w:numPr>
            <w:spacing w:before="120" w:after="120" w:line="276" w:lineRule="auto"/>
            <w:ind w:left="360" w:right="-30" w:hanging="360"/>
            <w:jc w:val="both"/>
          </w:pPr>
        </w:pPrChange>
      </w:pPr>
      <w:r w:rsidRPr="008E58E0">
        <w:rPr>
          <w:rFonts w:cs="Arial"/>
          <w:color w:val="auto"/>
          <w:rPrChange w:id="1872" w:author="Lucas Yasuyuki Koroku" w:date="2022-06-27T14:46:00Z">
            <w:rPr>
              <w:rFonts w:cs="Arial"/>
              <w:b/>
              <w:bCs/>
            </w:rPr>
          </w:rPrChange>
        </w:rPr>
        <w:t>ESTIMATIVA DE PREÇOS E PREÇOS REFERENCIAIS.</w:t>
      </w:r>
    </w:p>
    <w:p w14:paraId="5E6117B5" w14:textId="5E23ED88" w:rsidR="00C701DE" w:rsidRPr="00A736B0" w:rsidRDefault="00C701DE">
      <w:pPr>
        <w:numPr>
          <w:ilvl w:val="1"/>
          <w:numId w:val="1"/>
        </w:numPr>
        <w:spacing w:before="120" w:after="120" w:line="276" w:lineRule="auto"/>
        <w:ind w:left="432" w:right="-17" w:firstLine="0"/>
        <w:jc w:val="both"/>
        <w:rPr>
          <w:ins w:id="1873" w:author="Lucas Yasuyuki Koroku" w:date="2022-06-27T14:08:00Z"/>
          <w:rFonts w:cs="Arial"/>
          <w:szCs w:val="20"/>
        </w:rPr>
        <w:pPrChange w:id="1874" w:author="Lucas Yasuyuki Koroku" w:date="2022-06-27T14:52:00Z">
          <w:pPr>
            <w:numPr>
              <w:ilvl w:val="1"/>
              <w:numId w:val="3"/>
            </w:numPr>
            <w:spacing w:before="120" w:after="120" w:line="276" w:lineRule="auto"/>
            <w:ind w:left="792" w:hanging="432"/>
            <w:jc w:val="both"/>
          </w:pPr>
        </w:pPrChange>
      </w:pPr>
      <w:ins w:id="1875" w:author="Lucas Yasuyuki Koroku" w:date="2022-06-27T14:08:00Z">
        <w:r w:rsidRPr="00A736B0">
          <w:rPr>
            <w:rFonts w:cs="Arial"/>
            <w:szCs w:val="20"/>
          </w:rPr>
          <w:t xml:space="preserve">O custo estimado da </w:t>
        </w:r>
        <w:r w:rsidRPr="00FF5F02">
          <w:rPr>
            <w:rFonts w:cs="Arial"/>
            <w:szCs w:val="20"/>
          </w:rPr>
          <w:t>contratação</w:t>
        </w:r>
        <w:r w:rsidRPr="00A736B0">
          <w:rPr>
            <w:rFonts w:cs="Arial"/>
            <w:szCs w:val="20"/>
          </w:rPr>
          <w:t xml:space="preserve"> é de R$ 3.3</w:t>
        </w:r>
      </w:ins>
      <w:ins w:id="1876" w:author="Lucas Yasuyuki Koroku" w:date="2022-06-27T16:46:00Z">
        <w:r w:rsidR="002D3CEF">
          <w:rPr>
            <w:rFonts w:cs="Arial"/>
            <w:szCs w:val="20"/>
          </w:rPr>
          <w:t>7</w:t>
        </w:r>
      </w:ins>
      <w:ins w:id="1877" w:author="Lucas Yasuyuki Koroku" w:date="2022-06-27T14:08:00Z">
        <w:r w:rsidRPr="00A736B0">
          <w:rPr>
            <w:rFonts w:cs="Arial"/>
            <w:szCs w:val="20"/>
          </w:rPr>
          <w:t xml:space="preserve">5,60 (três mil trezentos e </w:t>
        </w:r>
      </w:ins>
      <w:ins w:id="1878" w:author="Lucas Yasuyuki Koroku" w:date="2022-06-27T16:46:00Z">
        <w:r w:rsidR="002D3CEF">
          <w:rPr>
            <w:rFonts w:cs="Arial"/>
            <w:szCs w:val="20"/>
          </w:rPr>
          <w:t>setenta</w:t>
        </w:r>
      </w:ins>
      <w:ins w:id="1879" w:author="Lucas Yasuyuki Koroku" w:date="2022-06-27T14:08:00Z">
        <w:r w:rsidRPr="00A736B0">
          <w:rPr>
            <w:rFonts w:cs="Arial"/>
            <w:szCs w:val="20"/>
          </w:rPr>
          <w:t xml:space="preserve"> e cinco reais e sessenta centavos).</w:t>
        </w:r>
      </w:ins>
    </w:p>
    <w:p w14:paraId="72123324" w14:textId="5E14C89D" w:rsidR="00381881" w:rsidRPr="00552315" w:rsidDel="00C701DE" w:rsidRDefault="00381881" w:rsidP="006C179B">
      <w:pPr>
        <w:numPr>
          <w:ilvl w:val="1"/>
          <w:numId w:val="3"/>
        </w:numPr>
        <w:spacing w:before="120" w:after="120" w:line="276" w:lineRule="auto"/>
        <w:ind w:right="-30"/>
        <w:jc w:val="both"/>
        <w:rPr>
          <w:del w:id="1880" w:author="Lucas Yasuyuki Koroku" w:date="2022-06-27T14:08:00Z"/>
          <w:i/>
          <w:color w:val="FF0000"/>
        </w:rPr>
      </w:pPr>
      <w:del w:id="1881" w:author="Lucas Yasuyuki Koroku" w:date="2022-06-27T14:08:00Z">
        <w:r w:rsidRPr="00552315" w:rsidDel="00C701DE">
          <w:rPr>
            <w:i/>
            <w:color w:val="FF0000"/>
          </w:rPr>
          <w:delText>O custo estimado da contratação será tornado público apenas e imediatamente após o encerramento do envio de lances.</w:delText>
        </w:r>
      </w:del>
    </w:p>
    <w:p w14:paraId="3F40ED2E" w14:textId="4DD77171" w:rsidR="00381881" w:rsidRPr="00552315" w:rsidDel="00C701DE" w:rsidRDefault="00381881" w:rsidP="00381881">
      <w:pPr>
        <w:spacing w:before="120" w:after="120" w:line="276" w:lineRule="auto"/>
        <w:ind w:right="-30"/>
        <w:jc w:val="both"/>
        <w:rPr>
          <w:del w:id="1882" w:author="Lucas Yasuyuki Koroku" w:date="2022-06-27T14:08:00Z"/>
          <w:b/>
          <w:i/>
          <w:color w:val="FF0000"/>
        </w:rPr>
      </w:pPr>
      <w:del w:id="1883" w:author="Lucas Yasuyuki Koroku" w:date="2022-06-27T14:08:00Z">
        <w:r w:rsidRPr="00552315" w:rsidDel="00C701DE">
          <w:rPr>
            <w:b/>
            <w:i/>
            <w:color w:val="FF0000"/>
          </w:rPr>
          <w:delText>OU</w:delText>
        </w:r>
      </w:del>
    </w:p>
    <w:p w14:paraId="581E2842" w14:textId="5D27CB19" w:rsidR="00B951B9" w:rsidRPr="00552315" w:rsidDel="00C701DE" w:rsidRDefault="00B951B9" w:rsidP="00864E77">
      <w:pPr>
        <w:pStyle w:val="PargrafodaLista"/>
        <w:numPr>
          <w:ilvl w:val="0"/>
          <w:numId w:val="11"/>
        </w:numPr>
        <w:spacing w:before="120" w:after="120" w:line="276" w:lineRule="auto"/>
        <w:ind w:right="-30"/>
        <w:contextualSpacing w:val="0"/>
        <w:jc w:val="both"/>
        <w:rPr>
          <w:del w:id="1884" w:author="Lucas Yasuyuki Koroku" w:date="2022-06-27T14:08:00Z"/>
          <w:i/>
          <w:vanish/>
          <w:color w:val="FF0000"/>
        </w:rPr>
      </w:pPr>
    </w:p>
    <w:p w14:paraId="1EA0C9DE" w14:textId="5AA7701F" w:rsidR="00B951B9" w:rsidRPr="00552315" w:rsidDel="00C701DE" w:rsidRDefault="00B951B9" w:rsidP="00864E77">
      <w:pPr>
        <w:pStyle w:val="PargrafodaLista"/>
        <w:numPr>
          <w:ilvl w:val="0"/>
          <w:numId w:val="11"/>
        </w:numPr>
        <w:spacing w:before="120" w:after="120" w:line="276" w:lineRule="auto"/>
        <w:ind w:right="-30"/>
        <w:contextualSpacing w:val="0"/>
        <w:jc w:val="both"/>
        <w:rPr>
          <w:del w:id="1885" w:author="Lucas Yasuyuki Koroku" w:date="2022-06-27T14:08:00Z"/>
          <w:i/>
          <w:vanish/>
          <w:color w:val="FF0000"/>
        </w:rPr>
      </w:pPr>
    </w:p>
    <w:p w14:paraId="05A1E184" w14:textId="648540A2" w:rsidR="00B951B9" w:rsidRPr="00552315" w:rsidDel="00C701DE" w:rsidRDefault="00B951B9" w:rsidP="00864E77">
      <w:pPr>
        <w:pStyle w:val="PargrafodaLista"/>
        <w:numPr>
          <w:ilvl w:val="0"/>
          <w:numId w:val="11"/>
        </w:numPr>
        <w:spacing w:before="120" w:after="120" w:line="276" w:lineRule="auto"/>
        <w:ind w:right="-30"/>
        <w:contextualSpacing w:val="0"/>
        <w:jc w:val="both"/>
        <w:rPr>
          <w:del w:id="1886" w:author="Lucas Yasuyuki Koroku" w:date="2022-06-27T14:08:00Z"/>
          <w:i/>
          <w:vanish/>
          <w:color w:val="FF0000"/>
        </w:rPr>
      </w:pPr>
    </w:p>
    <w:p w14:paraId="1676C4BB" w14:textId="670D6BDA" w:rsidR="00B951B9" w:rsidRPr="00552315" w:rsidDel="00C701DE" w:rsidRDefault="00B951B9" w:rsidP="00864E77">
      <w:pPr>
        <w:pStyle w:val="PargrafodaLista"/>
        <w:numPr>
          <w:ilvl w:val="0"/>
          <w:numId w:val="11"/>
        </w:numPr>
        <w:spacing w:before="120" w:after="120" w:line="276" w:lineRule="auto"/>
        <w:ind w:right="-30"/>
        <w:contextualSpacing w:val="0"/>
        <w:jc w:val="both"/>
        <w:rPr>
          <w:del w:id="1887" w:author="Lucas Yasuyuki Koroku" w:date="2022-06-27T14:08:00Z"/>
          <w:i/>
          <w:vanish/>
          <w:color w:val="FF0000"/>
        </w:rPr>
      </w:pPr>
    </w:p>
    <w:p w14:paraId="13AD772C" w14:textId="08EF84B5" w:rsidR="00B951B9" w:rsidRPr="00552315" w:rsidDel="00C701DE" w:rsidRDefault="00B951B9" w:rsidP="00864E77">
      <w:pPr>
        <w:pStyle w:val="PargrafodaLista"/>
        <w:numPr>
          <w:ilvl w:val="0"/>
          <w:numId w:val="11"/>
        </w:numPr>
        <w:spacing w:before="120" w:after="120" w:line="276" w:lineRule="auto"/>
        <w:ind w:right="-30"/>
        <w:contextualSpacing w:val="0"/>
        <w:jc w:val="both"/>
        <w:rPr>
          <w:del w:id="1888" w:author="Lucas Yasuyuki Koroku" w:date="2022-06-27T14:08:00Z"/>
          <w:i/>
          <w:vanish/>
          <w:color w:val="FF0000"/>
        </w:rPr>
      </w:pPr>
    </w:p>
    <w:p w14:paraId="1B41CF30" w14:textId="67C2C68E" w:rsidR="00B951B9" w:rsidRPr="00552315" w:rsidDel="00C701DE" w:rsidRDefault="00B951B9" w:rsidP="00864E77">
      <w:pPr>
        <w:pStyle w:val="PargrafodaLista"/>
        <w:numPr>
          <w:ilvl w:val="0"/>
          <w:numId w:val="11"/>
        </w:numPr>
        <w:spacing w:before="120" w:after="120" w:line="276" w:lineRule="auto"/>
        <w:ind w:right="-30"/>
        <w:contextualSpacing w:val="0"/>
        <w:jc w:val="both"/>
        <w:rPr>
          <w:del w:id="1889" w:author="Lucas Yasuyuki Koroku" w:date="2022-06-27T14:08:00Z"/>
          <w:i/>
          <w:vanish/>
          <w:color w:val="FF0000"/>
        </w:rPr>
      </w:pPr>
    </w:p>
    <w:p w14:paraId="47EBEE6C" w14:textId="36481545" w:rsidR="00381881" w:rsidRPr="00552315" w:rsidDel="00C701DE" w:rsidRDefault="00381881" w:rsidP="006C179B">
      <w:pPr>
        <w:numPr>
          <w:ilvl w:val="1"/>
          <w:numId w:val="21"/>
        </w:numPr>
        <w:spacing w:before="120" w:after="120" w:line="276" w:lineRule="auto"/>
        <w:ind w:right="-30"/>
        <w:jc w:val="both"/>
        <w:rPr>
          <w:del w:id="1890" w:author="Lucas Yasuyuki Koroku" w:date="2022-06-27T14:08:00Z"/>
          <w:i/>
          <w:color w:val="FF0000"/>
        </w:rPr>
      </w:pPr>
      <w:del w:id="1891" w:author="Lucas Yasuyuki Koroku" w:date="2022-06-27T14:08:00Z">
        <w:r w:rsidRPr="00552315" w:rsidDel="00C701DE">
          <w:rPr>
            <w:i/>
            <w:color w:val="FF0000"/>
          </w:rPr>
          <w:delText>O custo estimado da contratação é de R$...</w:delText>
        </w:r>
      </w:del>
    </w:p>
    <w:p w14:paraId="412689B7" w14:textId="0664D030" w:rsidR="00381881" w:rsidRPr="00552315" w:rsidDel="00C701DE" w:rsidRDefault="00381881" w:rsidP="00381881">
      <w:pPr>
        <w:spacing w:before="120" w:after="120" w:line="276" w:lineRule="auto"/>
        <w:ind w:right="-30"/>
        <w:jc w:val="both"/>
        <w:rPr>
          <w:del w:id="1892" w:author="Lucas Yasuyuki Koroku" w:date="2022-06-27T14:08:00Z"/>
          <w:b/>
          <w:i/>
          <w:color w:val="FF0000"/>
        </w:rPr>
      </w:pPr>
      <w:del w:id="1893" w:author="Lucas Yasuyuki Koroku" w:date="2022-06-27T14:08:00Z">
        <w:r w:rsidRPr="00552315" w:rsidDel="00C701DE">
          <w:rPr>
            <w:b/>
            <w:i/>
            <w:color w:val="FF0000"/>
          </w:rPr>
          <w:delText>OU</w:delText>
        </w:r>
      </w:del>
    </w:p>
    <w:p w14:paraId="3EB2B7DE" w14:textId="649365ED" w:rsidR="00B951B9" w:rsidRPr="00552315" w:rsidDel="00C701DE" w:rsidRDefault="00B951B9" w:rsidP="00864E77">
      <w:pPr>
        <w:pStyle w:val="PargrafodaLista"/>
        <w:numPr>
          <w:ilvl w:val="0"/>
          <w:numId w:val="10"/>
        </w:numPr>
        <w:spacing w:before="120" w:after="120" w:line="276" w:lineRule="auto"/>
        <w:ind w:right="-30"/>
        <w:contextualSpacing w:val="0"/>
        <w:jc w:val="both"/>
        <w:rPr>
          <w:del w:id="1894" w:author="Lucas Yasuyuki Koroku" w:date="2022-06-27T14:08:00Z"/>
          <w:i/>
          <w:vanish/>
          <w:color w:val="FF0000"/>
        </w:rPr>
      </w:pPr>
    </w:p>
    <w:p w14:paraId="071789B7" w14:textId="05BA208C" w:rsidR="00B951B9" w:rsidRPr="00552315" w:rsidDel="00C701DE" w:rsidRDefault="00B951B9" w:rsidP="00864E77">
      <w:pPr>
        <w:pStyle w:val="PargrafodaLista"/>
        <w:numPr>
          <w:ilvl w:val="0"/>
          <w:numId w:val="10"/>
        </w:numPr>
        <w:spacing w:before="120" w:after="120" w:line="276" w:lineRule="auto"/>
        <w:ind w:right="-30"/>
        <w:contextualSpacing w:val="0"/>
        <w:jc w:val="both"/>
        <w:rPr>
          <w:del w:id="1895" w:author="Lucas Yasuyuki Koroku" w:date="2022-06-27T14:08:00Z"/>
          <w:i/>
          <w:vanish/>
          <w:color w:val="FF0000"/>
        </w:rPr>
      </w:pPr>
    </w:p>
    <w:p w14:paraId="7E7DFB35" w14:textId="6558A5F0" w:rsidR="00381881" w:rsidRPr="00552315" w:rsidDel="00C701DE" w:rsidRDefault="00381881" w:rsidP="006C179B">
      <w:pPr>
        <w:numPr>
          <w:ilvl w:val="1"/>
          <w:numId w:val="22"/>
        </w:numPr>
        <w:spacing w:before="120" w:after="120" w:line="276" w:lineRule="auto"/>
        <w:ind w:right="-30"/>
        <w:jc w:val="both"/>
        <w:rPr>
          <w:del w:id="1896" w:author="Lucas Yasuyuki Koroku" w:date="2022-06-27T14:08:00Z"/>
          <w:i/>
          <w:color w:val="FF0000"/>
        </w:rPr>
      </w:pPr>
      <w:del w:id="1897" w:author="Lucas Yasuyuki Koroku" w:date="2022-06-27T14:08:00Z">
        <w:r w:rsidRPr="00552315" w:rsidDel="00C701DE">
          <w:rPr>
            <w:i/>
            <w:color w:val="FF0000"/>
          </w:rPr>
          <w:delText xml:space="preserve">O (valor de referência </w:delText>
        </w:r>
        <w:r w:rsidRPr="00552315" w:rsidDel="00C701DE">
          <w:rPr>
            <w:b/>
            <w:i/>
            <w:color w:val="FF0000"/>
          </w:rPr>
          <w:delText>ou</w:delText>
        </w:r>
        <w:r w:rsidRPr="00552315" w:rsidDel="00C701DE">
          <w:rPr>
            <w:i/>
            <w:color w:val="FF0000"/>
          </w:rPr>
          <w:delText xml:space="preserve"> valor máximo aceitável) para a contratação, para fins de aplicação do maior desconto, será ...</w:delText>
        </w:r>
      </w:del>
    </w:p>
    <w:p w14:paraId="421B1644" w14:textId="0C333407" w:rsidR="00381881" w:rsidRPr="00552315" w:rsidDel="00C701DE" w:rsidRDefault="00381881" w:rsidP="00381881">
      <w:pPr>
        <w:pStyle w:val="Citao1"/>
        <w:ind w:left="360"/>
        <w:rPr>
          <w:del w:id="1898" w:author="Lucas Yasuyuki Koroku" w:date="2022-06-27T14:08:00Z"/>
          <w:rFonts w:ascii="Arial" w:hAnsi="Arial" w:cs="Arial"/>
          <w:color w:val="auto"/>
          <w:sz w:val="20"/>
          <w:szCs w:val="20"/>
        </w:rPr>
      </w:pPr>
      <w:del w:id="1899" w:author="Lucas Yasuyuki Koroku" w:date="2022-06-27T14:08:00Z">
        <w:r w:rsidRPr="00552315" w:rsidDel="00C701DE">
          <w:rPr>
            <w:rFonts w:ascii="Arial" w:hAnsi="Arial" w:cs="Arial"/>
            <w:b/>
            <w:color w:val="auto"/>
            <w:sz w:val="20"/>
            <w:szCs w:val="20"/>
          </w:rPr>
          <w:delText>Nota Explicativa:</w:delText>
        </w:r>
        <w:r w:rsidRPr="00552315" w:rsidDel="00C701DE">
          <w:rPr>
            <w:rFonts w:ascii="Arial" w:hAnsi="Arial" w:cs="Arial"/>
            <w:color w:val="auto"/>
            <w:sz w:val="20"/>
            <w:szCs w:val="20"/>
          </w:rPr>
          <w:delText xml:space="preserve"> Caso se adote o orçamento sigiloso, o custo estimado da contratação deverá constar apenas em documento juntado ao processo (Nota Técnica, Planilha Estimativa etc), indicando a respectiva metodologia adotada, nos termos da IN SLTI/MP nº 5/2014. Tais informações terão disponibilização restrita apenas aos órgãos de controle externo e interno, até a finalização da fase de lances.</w:delText>
        </w:r>
      </w:del>
    </w:p>
    <w:p w14:paraId="24320BD7" w14:textId="25EAD396" w:rsidR="00381881" w:rsidRPr="00552315" w:rsidDel="00C701DE" w:rsidRDefault="00381881" w:rsidP="00381881">
      <w:pPr>
        <w:pStyle w:val="Citao1"/>
        <w:ind w:left="360"/>
        <w:rPr>
          <w:del w:id="1900" w:author="Lucas Yasuyuki Koroku" w:date="2022-06-27T14:08:00Z"/>
          <w:rFonts w:ascii="Arial" w:hAnsi="Arial" w:cs="Arial"/>
          <w:color w:val="auto"/>
          <w:sz w:val="20"/>
          <w:szCs w:val="20"/>
        </w:rPr>
      </w:pPr>
      <w:del w:id="1901" w:author="Lucas Yasuyuki Koroku" w:date="2022-06-27T14:08:00Z">
        <w:r w:rsidRPr="00552315" w:rsidDel="00C701DE">
          <w:rPr>
            <w:rFonts w:ascii="Arial" w:hAnsi="Arial" w:cs="Arial"/>
            <w:color w:val="auto"/>
            <w:sz w:val="20"/>
            <w:szCs w:val="20"/>
          </w:rPr>
          <w:delText>No caso de licitação com critério de julgamento maior desconto, deverá ser utilizada a última sugestão de redação com indicação do valor de referência ou do valor máximo aceitável para fins de aplicação do desconto, nos termos do art; 15, §3º do Decreto nº 10.024/19.</w:delText>
        </w:r>
      </w:del>
    </w:p>
    <w:p w14:paraId="73BEBB3F" w14:textId="4964A921" w:rsidR="009439A2" w:rsidRPr="00552315" w:rsidDel="008E58E0" w:rsidRDefault="009439A2" w:rsidP="009439A2">
      <w:pPr>
        <w:spacing w:after="120" w:line="276" w:lineRule="auto"/>
        <w:ind w:left="432" w:right="-17"/>
        <w:jc w:val="both"/>
        <w:rPr>
          <w:del w:id="1902" w:author="Lucas Yasuyuki Koroku" w:date="2022-06-27T14:51:00Z"/>
          <w:rFonts w:cs="Arial"/>
          <w:b/>
          <w:szCs w:val="20"/>
          <w:lang w:val="x-none"/>
        </w:rPr>
      </w:pPr>
    </w:p>
    <w:p w14:paraId="772259B8" w14:textId="70B327C7" w:rsidR="009439A2" w:rsidRPr="008E58E0" w:rsidRDefault="009439A2">
      <w:pPr>
        <w:pStyle w:val="Nivel1"/>
        <w:rPr>
          <w:rFonts w:cs="Arial"/>
          <w:b w:val="0"/>
          <w:rPrChange w:id="1903" w:author="Lucas Yasuyuki Koroku" w:date="2022-06-27T14:46:00Z">
            <w:rPr>
              <w:rFonts w:cs="Arial"/>
              <w:b/>
              <w:bCs/>
              <w:szCs w:val="20"/>
            </w:rPr>
          </w:rPrChange>
        </w:rPr>
        <w:pPrChange w:id="1904" w:author="Lucas Yasuyuki Koroku" w:date="2022-06-27T14:46:00Z">
          <w:pPr>
            <w:pStyle w:val="PargrafodaLista"/>
            <w:numPr>
              <w:numId w:val="3"/>
            </w:numPr>
            <w:spacing w:before="120" w:after="120" w:line="276" w:lineRule="auto"/>
            <w:ind w:left="360" w:right="-30" w:hanging="360"/>
            <w:jc w:val="both"/>
          </w:pPr>
        </w:pPrChange>
      </w:pPr>
      <w:r w:rsidRPr="008E58E0">
        <w:rPr>
          <w:rFonts w:cs="Arial"/>
          <w:color w:val="auto"/>
          <w:rPrChange w:id="1905" w:author="Lucas Yasuyuki Koroku" w:date="2022-06-27T14:46:00Z">
            <w:rPr>
              <w:rFonts w:cs="Arial"/>
              <w:b/>
              <w:bCs/>
            </w:rPr>
          </w:rPrChange>
        </w:rPr>
        <w:t>DOS RECURSOS ORÇAMENTÁRIOS.</w:t>
      </w:r>
    </w:p>
    <w:p w14:paraId="6D543A55" w14:textId="25B4D3A6" w:rsidR="0063692F" w:rsidRPr="00DE6AB6" w:rsidDel="008E58E0" w:rsidRDefault="0063692F" w:rsidP="0063692F">
      <w:pPr>
        <w:pStyle w:val="PargrafodaLista"/>
        <w:numPr>
          <w:ilvl w:val="1"/>
          <w:numId w:val="3"/>
        </w:numPr>
        <w:spacing w:before="120" w:after="120" w:line="276" w:lineRule="auto"/>
        <w:ind w:right="-30"/>
        <w:jc w:val="both"/>
        <w:rPr>
          <w:del w:id="1906" w:author="Lucas Yasuyuki Koroku" w:date="2022-06-27T14:52:00Z"/>
          <w:rFonts w:cs="Arial"/>
          <w:i/>
          <w:iCs/>
          <w:color w:val="FF0000"/>
          <w:szCs w:val="20"/>
          <w:highlight w:val="yellow"/>
        </w:rPr>
      </w:pPr>
      <w:del w:id="1907" w:author="Lucas Yasuyuki Koroku" w:date="2022-06-27T14:52:00Z">
        <w:r w:rsidRPr="00DE6AB6" w:rsidDel="008E58E0">
          <w:rPr>
            <w:rFonts w:cs="Arial"/>
            <w:i/>
            <w:iCs/>
            <w:color w:val="FF0000"/>
            <w:szCs w:val="20"/>
            <w:highlight w:val="yellow"/>
          </w:rPr>
          <w:delText>As despesas decorrentes da presente contratação correrão à conta de recursos específicos consignados no Orçamento Geral da União deste exercício, na dotação abaixo discriminada:</w:delText>
        </w:r>
      </w:del>
    </w:p>
    <w:p w14:paraId="534EB934" w14:textId="2528547C" w:rsidR="0063692F" w:rsidRPr="00DE6AB6" w:rsidDel="008E58E0" w:rsidRDefault="0063692F" w:rsidP="0063692F">
      <w:pPr>
        <w:spacing w:before="120" w:after="120" w:line="276" w:lineRule="auto"/>
        <w:ind w:left="1133" w:firstLine="283"/>
        <w:jc w:val="both"/>
        <w:rPr>
          <w:del w:id="1908" w:author="Lucas Yasuyuki Koroku" w:date="2022-06-27T14:52:00Z"/>
          <w:rFonts w:cs="Arial"/>
          <w:i/>
          <w:iCs/>
          <w:color w:val="FF0000"/>
          <w:szCs w:val="20"/>
          <w:highlight w:val="yellow"/>
        </w:rPr>
      </w:pPr>
      <w:del w:id="1909" w:author="Lucas Yasuyuki Koroku" w:date="2022-06-27T14:52:00Z">
        <w:r w:rsidRPr="00DE6AB6" w:rsidDel="008E58E0">
          <w:rPr>
            <w:rFonts w:cs="Arial"/>
            <w:i/>
            <w:iCs/>
            <w:color w:val="FF0000"/>
            <w:szCs w:val="20"/>
            <w:highlight w:val="yellow"/>
          </w:rPr>
          <w:delText>Gestão/Unidade: (preencher conforme indicado na Declaração Orçamentária);</w:delText>
        </w:r>
      </w:del>
    </w:p>
    <w:p w14:paraId="0E23D024" w14:textId="173DCFF9" w:rsidR="0063692F" w:rsidRPr="00DE6AB6" w:rsidDel="008E58E0" w:rsidRDefault="0063692F" w:rsidP="0063692F">
      <w:pPr>
        <w:spacing w:before="120" w:after="120" w:line="276" w:lineRule="auto"/>
        <w:ind w:left="850" w:firstLine="566"/>
        <w:jc w:val="both"/>
        <w:rPr>
          <w:del w:id="1910" w:author="Lucas Yasuyuki Koroku" w:date="2022-06-27T14:52:00Z"/>
          <w:rFonts w:cs="Arial"/>
          <w:i/>
          <w:iCs/>
          <w:color w:val="FF0000"/>
          <w:szCs w:val="20"/>
          <w:highlight w:val="yellow"/>
        </w:rPr>
      </w:pPr>
      <w:del w:id="1911" w:author="Lucas Yasuyuki Koroku" w:date="2022-06-27T14:52:00Z">
        <w:r w:rsidRPr="00DE6AB6" w:rsidDel="008E58E0">
          <w:rPr>
            <w:rFonts w:cs="Arial"/>
            <w:i/>
            <w:iCs/>
            <w:color w:val="FF0000"/>
            <w:szCs w:val="20"/>
            <w:highlight w:val="yellow"/>
          </w:rPr>
          <w:delText xml:space="preserve">Fonte de Recursos: (preencher conforme indicado na Declaração Orçamentária); </w:delText>
        </w:r>
      </w:del>
    </w:p>
    <w:p w14:paraId="0EF4BD2A" w14:textId="3BFA170E" w:rsidR="0063692F" w:rsidRPr="00DE6AB6" w:rsidDel="008E58E0" w:rsidRDefault="0063692F" w:rsidP="0063692F">
      <w:pPr>
        <w:spacing w:before="120" w:after="120" w:line="276" w:lineRule="auto"/>
        <w:ind w:left="1133" w:firstLine="283"/>
        <w:jc w:val="both"/>
        <w:rPr>
          <w:del w:id="1912" w:author="Lucas Yasuyuki Koroku" w:date="2022-06-27T14:52:00Z"/>
          <w:rFonts w:cs="Arial"/>
          <w:i/>
          <w:iCs/>
          <w:color w:val="FF0000"/>
          <w:szCs w:val="20"/>
          <w:highlight w:val="yellow"/>
        </w:rPr>
      </w:pPr>
      <w:del w:id="1913" w:author="Lucas Yasuyuki Koroku" w:date="2022-06-27T14:52:00Z">
        <w:r w:rsidRPr="00DE6AB6" w:rsidDel="008E58E0">
          <w:rPr>
            <w:rFonts w:cs="Arial"/>
            <w:i/>
            <w:iCs/>
            <w:color w:val="FF0000"/>
            <w:szCs w:val="20"/>
            <w:highlight w:val="yellow"/>
          </w:rPr>
          <w:delText>Programa de Trabalho: (preencher conforme indicado na Declaração Orçamentária);</w:delText>
        </w:r>
      </w:del>
    </w:p>
    <w:p w14:paraId="5E099DB1" w14:textId="0453538C" w:rsidR="0063692F" w:rsidRPr="00DE6AB6" w:rsidDel="008E58E0" w:rsidRDefault="0063692F" w:rsidP="0063692F">
      <w:pPr>
        <w:spacing w:before="120" w:after="120" w:line="276" w:lineRule="auto"/>
        <w:ind w:left="850" w:firstLine="566"/>
        <w:jc w:val="both"/>
        <w:rPr>
          <w:del w:id="1914" w:author="Lucas Yasuyuki Koroku" w:date="2022-06-27T14:52:00Z"/>
          <w:rFonts w:cs="Arial"/>
          <w:i/>
          <w:iCs/>
          <w:color w:val="FF0000"/>
          <w:szCs w:val="20"/>
          <w:highlight w:val="yellow"/>
        </w:rPr>
      </w:pPr>
      <w:del w:id="1915" w:author="Lucas Yasuyuki Koroku" w:date="2022-06-27T14:52:00Z">
        <w:r w:rsidRPr="00DE6AB6" w:rsidDel="008E58E0">
          <w:rPr>
            <w:rFonts w:cs="Arial"/>
            <w:i/>
            <w:iCs/>
            <w:color w:val="FF0000"/>
            <w:szCs w:val="20"/>
            <w:highlight w:val="yellow"/>
          </w:rPr>
          <w:delText>Elemento de Despesa: (preencher conforme indicado na Declaração Orçamentária);</w:delText>
        </w:r>
      </w:del>
    </w:p>
    <w:p w14:paraId="31F37A4D" w14:textId="0BB8E513" w:rsidR="0063692F" w:rsidRPr="00DE6AB6" w:rsidDel="008E58E0" w:rsidRDefault="0063692F" w:rsidP="0063692F">
      <w:pPr>
        <w:spacing w:before="120" w:after="120" w:line="276" w:lineRule="auto"/>
        <w:ind w:left="850" w:firstLine="566"/>
        <w:jc w:val="both"/>
        <w:rPr>
          <w:del w:id="1916" w:author="Lucas Yasuyuki Koroku" w:date="2022-06-27T14:52:00Z"/>
          <w:rFonts w:cs="Arial"/>
          <w:i/>
          <w:iCs/>
          <w:color w:val="FF0000"/>
          <w:szCs w:val="20"/>
          <w:highlight w:val="yellow"/>
        </w:rPr>
      </w:pPr>
      <w:del w:id="1917" w:author="Lucas Yasuyuki Koroku" w:date="2022-06-27T14:52:00Z">
        <w:r w:rsidRPr="00DE6AB6" w:rsidDel="008E58E0">
          <w:rPr>
            <w:rFonts w:cs="Arial"/>
            <w:i/>
            <w:iCs/>
            <w:color w:val="FF0000"/>
            <w:szCs w:val="20"/>
            <w:highlight w:val="yellow"/>
          </w:rPr>
          <w:delText>Plano Interno: (preencher conforme indicado na Declaração Orçamentária);</w:delText>
        </w:r>
      </w:del>
    </w:p>
    <w:p w14:paraId="64A79E22" w14:textId="4E616870" w:rsidR="0063692F" w:rsidRPr="00DE6AB6" w:rsidDel="008E58E0" w:rsidRDefault="0063692F" w:rsidP="0063692F">
      <w:pPr>
        <w:spacing w:before="120" w:after="120" w:line="276" w:lineRule="auto"/>
        <w:ind w:left="850" w:firstLine="566"/>
        <w:jc w:val="both"/>
        <w:rPr>
          <w:del w:id="1918" w:author="Lucas Yasuyuki Koroku" w:date="2022-06-27T14:52:00Z"/>
          <w:rFonts w:cs="Arial"/>
          <w:i/>
          <w:iCs/>
          <w:color w:val="FF0000"/>
          <w:szCs w:val="20"/>
          <w:highlight w:val="yellow"/>
        </w:rPr>
      </w:pPr>
      <w:del w:id="1919" w:author="Lucas Yasuyuki Koroku" w:date="2022-06-27T14:52:00Z">
        <w:r w:rsidRPr="00DE6AB6" w:rsidDel="008E58E0">
          <w:rPr>
            <w:rFonts w:cs="Arial"/>
            <w:i/>
            <w:iCs/>
            <w:color w:val="FF0000"/>
            <w:szCs w:val="20"/>
            <w:highlight w:val="yellow"/>
          </w:rPr>
          <w:delText>Nota de Empenho: (preencher com o número da nota de empenho).</w:delText>
        </w:r>
      </w:del>
    </w:p>
    <w:p w14:paraId="0D6A671B" w14:textId="09F060DD" w:rsidR="0063692F" w:rsidRPr="00DE6AB6" w:rsidDel="008E58E0" w:rsidRDefault="0063692F" w:rsidP="0063692F">
      <w:pPr>
        <w:spacing w:before="120" w:after="120"/>
        <w:jc w:val="center"/>
        <w:rPr>
          <w:del w:id="1920" w:author="Lucas Yasuyuki Koroku" w:date="2022-06-27T14:52:00Z"/>
          <w:b/>
          <w:bCs/>
          <w:i/>
          <w:iCs/>
          <w:caps/>
          <w:color w:val="FF0000"/>
          <w:highlight w:val="yellow"/>
          <w:u w:val="single"/>
        </w:rPr>
      </w:pPr>
      <w:del w:id="1921" w:author="Lucas Yasuyuki Koroku" w:date="2022-06-27T14:52:00Z">
        <w:r w:rsidRPr="00DE6AB6" w:rsidDel="008E58E0">
          <w:rPr>
            <w:b/>
            <w:bCs/>
            <w:i/>
            <w:iCs/>
            <w:caps/>
            <w:color w:val="FF0000"/>
            <w:highlight w:val="yellow"/>
            <w:u w:val="single"/>
          </w:rPr>
          <w:delText>OU</w:delText>
        </w:r>
      </w:del>
    </w:p>
    <w:p w14:paraId="460227BD" w14:textId="1B0748EF" w:rsidR="0063692F" w:rsidRPr="008E58E0" w:rsidRDefault="0063692F">
      <w:pPr>
        <w:numPr>
          <w:ilvl w:val="1"/>
          <w:numId w:val="1"/>
        </w:numPr>
        <w:spacing w:before="120" w:after="120" w:line="276" w:lineRule="auto"/>
        <w:ind w:left="432" w:right="-17" w:firstLine="0"/>
        <w:jc w:val="both"/>
        <w:rPr>
          <w:rFonts w:cs="Arial"/>
          <w:szCs w:val="20"/>
          <w:rPrChange w:id="1922" w:author="Lucas Yasuyuki Koroku" w:date="2022-06-27T14:52:00Z">
            <w:rPr>
              <w:rFonts w:cs="Arial"/>
              <w:i/>
              <w:iCs/>
              <w:color w:val="FF0000"/>
              <w:szCs w:val="20"/>
              <w:highlight w:val="yellow"/>
            </w:rPr>
          </w:rPrChange>
        </w:rPr>
        <w:pPrChange w:id="1923" w:author="Lucas Yasuyuki Koroku" w:date="2022-06-27T14:52:00Z">
          <w:pPr>
            <w:pStyle w:val="PargrafodaLista"/>
            <w:numPr>
              <w:ilvl w:val="1"/>
              <w:numId w:val="3"/>
            </w:numPr>
            <w:spacing w:before="120" w:after="120" w:line="276" w:lineRule="auto"/>
            <w:ind w:left="792" w:right="-30" w:hanging="432"/>
            <w:jc w:val="both"/>
          </w:pPr>
        </w:pPrChange>
      </w:pPr>
      <w:r w:rsidRPr="008E58E0">
        <w:rPr>
          <w:rFonts w:cs="Arial"/>
          <w:szCs w:val="20"/>
          <w:rPrChange w:id="1924" w:author="Lucas Yasuyuki Koroku" w:date="2022-06-27T14:52:00Z">
            <w:rPr>
              <w:rFonts w:cs="Arial"/>
              <w:i/>
              <w:iCs/>
              <w:color w:val="FF0000"/>
              <w:szCs w:val="20"/>
              <w:highlight w:val="yellow"/>
            </w:rPr>
          </w:rPrChange>
        </w:rPr>
        <w:t xml:space="preserve">A indicação da dotação orçamentária </w:t>
      </w:r>
      <w:ins w:id="1925" w:author="Lucas Yasuyuki Koroku" w:date="2022-06-27T16:56:00Z">
        <w:r w:rsidR="00D87DCB">
          <w:rPr>
            <w:rFonts w:cs="Arial"/>
            <w:szCs w:val="20"/>
          </w:rPr>
          <w:t>será informada posteriormente pela Gerência de Licitações e Contratos</w:t>
        </w:r>
      </w:ins>
      <w:ins w:id="1926" w:author="Lucas Yasuyuki Koroku" w:date="2022-06-27T17:19:00Z">
        <w:r w:rsidR="00903521">
          <w:rPr>
            <w:rFonts w:cs="Arial"/>
            <w:szCs w:val="20"/>
          </w:rPr>
          <w:t xml:space="preserve"> da ANTAQ</w:t>
        </w:r>
      </w:ins>
      <w:del w:id="1927" w:author="Lucas Yasuyuki Koroku" w:date="2022-06-27T16:56:00Z">
        <w:r w:rsidRPr="008E58E0" w:rsidDel="00D87DCB">
          <w:rPr>
            <w:rFonts w:cs="Arial"/>
            <w:szCs w:val="20"/>
            <w:rPrChange w:id="1928" w:author="Lucas Yasuyuki Koroku" w:date="2022-06-27T14:52:00Z">
              <w:rPr>
                <w:rFonts w:cs="Arial"/>
                <w:i/>
                <w:iCs/>
                <w:color w:val="FF0000"/>
                <w:szCs w:val="20"/>
                <w:highlight w:val="yellow"/>
              </w:rPr>
            </w:rPrChange>
          </w:rPr>
          <w:delText>fica postergada para o momento da assinatura do contrato ou instrumento equivalente</w:delText>
        </w:r>
      </w:del>
      <w:r w:rsidRPr="008E58E0">
        <w:rPr>
          <w:rFonts w:cs="Arial"/>
          <w:szCs w:val="20"/>
          <w:rPrChange w:id="1929" w:author="Lucas Yasuyuki Koroku" w:date="2022-06-27T14:52:00Z">
            <w:rPr>
              <w:rFonts w:cs="Arial"/>
              <w:i/>
              <w:iCs/>
              <w:color w:val="FF0000"/>
              <w:szCs w:val="20"/>
              <w:highlight w:val="yellow"/>
            </w:rPr>
          </w:rPrChange>
        </w:rPr>
        <w:t>.</w:t>
      </w:r>
    </w:p>
    <w:p w14:paraId="5BBB4896" w14:textId="4E1DBDAF" w:rsidR="0063692F" w:rsidRPr="00C6645C" w:rsidDel="008E58E0" w:rsidRDefault="0063692F" w:rsidP="0063692F">
      <w:pPr>
        <w:pBdr>
          <w:top w:val="single" w:sz="4" w:space="1" w:color="1F497D"/>
          <w:left w:val="single" w:sz="4" w:space="4" w:color="1F497D"/>
          <w:bottom w:val="single" w:sz="4" w:space="0" w:color="1F497D"/>
          <w:right w:val="single" w:sz="4" w:space="4" w:color="1F497D"/>
        </w:pBdr>
        <w:shd w:val="clear" w:color="auto" w:fill="FFFFCC"/>
        <w:spacing w:before="120"/>
        <w:jc w:val="both"/>
        <w:rPr>
          <w:del w:id="1930" w:author="Lucas Yasuyuki Koroku" w:date="2022-06-27T14:52:00Z"/>
          <w:rFonts w:eastAsia="Calibri" w:cs="Arial"/>
          <w:b/>
          <w:i/>
          <w:iCs/>
          <w:color w:val="000000"/>
          <w:szCs w:val="20"/>
          <w:lang w:val="x-none" w:eastAsia="en-US"/>
        </w:rPr>
      </w:pPr>
      <w:del w:id="1931" w:author="Lucas Yasuyuki Koroku" w:date="2022-06-27T14:52:00Z">
        <w:r w:rsidRPr="00C6645C" w:rsidDel="008E58E0">
          <w:rPr>
            <w:rFonts w:eastAsia="Calibri" w:cs="Arial"/>
            <w:b/>
            <w:i/>
            <w:iCs/>
            <w:color w:val="000000"/>
            <w:szCs w:val="20"/>
            <w:lang w:val="x-none" w:eastAsia="en-US"/>
          </w:rPr>
          <w:delText xml:space="preserve">Nota Explicativa: </w:delText>
        </w:r>
        <w:r w:rsidRPr="00C6645C" w:rsidDel="008E58E0">
          <w:rPr>
            <w:rFonts w:eastAsia="Calibri" w:cs="Arial"/>
            <w:bCs/>
            <w:i/>
            <w:iCs/>
            <w:color w:val="000000"/>
            <w:szCs w:val="20"/>
            <w:lang w:val="x-none" w:eastAsia="en-US"/>
          </w:rPr>
          <w:delText xml:space="preserve">Utilizar o item acima caso se adote o </w:delText>
        </w:r>
        <w:r w:rsidRPr="00C6645C" w:rsidDel="008E58E0">
          <w:rPr>
            <w:rFonts w:eastAsia="Calibri" w:cs="Arial"/>
            <w:bCs/>
            <w:i/>
            <w:iCs/>
            <w:color w:val="000000"/>
            <w:szCs w:val="20"/>
            <w:lang w:eastAsia="en-US"/>
          </w:rPr>
          <w:delText>Siste</w:delText>
        </w:r>
        <w:r w:rsidDel="008E58E0">
          <w:rPr>
            <w:rFonts w:eastAsia="Calibri" w:cs="Arial"/>
            <w:bCs/>
            <w:i/>
            <w:iCs/>
            <w:color w:val="000000"/>
            <w:szCs w:val="20"/>
            <w:lang w:eastAsia="en-US"/>
          </w:rPr>
          <w:delText xml:space="preserve">ma de Registro de Preços – SRP, cfr. </w:delText>
        </w:r>
        <w:r w:rsidRPr="00C6645C" w:rsidDel="008E58E0">
          <w:rPr>
            <w:rFonts w:eastAsia="Calibri" w:cs="Arial"/>
            <w:bCs/>
            <w:i/>
            <w:iCs/>
            <w:color w:val="000000"/>
            <w:szCs w:val="20"/>
            <w:lang w:eastAsia="en-US"/>
          </w:rPr>
          <w:delText>Orientação Normativa AGU nº, de 1º de abril de 2009</w:delText>
        </w:r>
        <w:r w:rsidDel="008E58E0">
          <w:rPr>
            <w:rFonts w:eastAsia="Calibri" w:cs="Arial"/>
            <w:bCs/>
            <w:i/>
            <w:iCs/>
            <w:color w:val="000000"/>
            <w:szCs w:val="20"/>
            <w:lang w:eastAsia="en-US"/>
          </w:rPr>
          <w:delText xml:space="preserve"> (</w:delText>
        </w:r>
        <w:r w:rsidRPr="00C6645C" w:rsidDel="008E58E0">
          <w:rPr>
            <w:rFonts w:eastAsia="Calibri" w:cs="Arial"/>
            <w:bCs/>
            <w:i/>
            <w:iCs/>
            <w:color w:val="000000"/>
            <w:szCs w:val="20"/>
            <w:lang w:eastAsia="en-US"/>
          </w:rPr>
          <w:delText xml:space="preserve">“Na Licitação para Registro de Preços, a indicação da dotação orçamentária é exigível apenas </w:delText>
        </w:r>
        <w:r w:rsidDel="008E58E0">
          <w:rPr>
            <w:rFonts w:eastAsia="Calibri" w:cs="Arial"/>
            <w:bCs/>
            <w:i/>
            <w:iCs/>
            <w:color w:val="000000"/>
            <w:szCs w:val="20"/>
            <w:lang w:eastAsia="en-US"/>
          </w:rPr>
          <w:delText>antes da assinatura do contrato</w:delText>
        </w:r>
        <w:r w:rsidRPr="00C6645C" w:rsidDel="008E58E0">
          <w:rPr>
            <w:rFonts w:eastAsia="Calibri" w:cs="Arial"/>
            <w:bCs/>
            <w:i/>
            <w:iCs/>
            <w:color w:val="000000"/>
            <w:szCs w:val="20"/>
            <w:lang w:eastAsia="en-US"/>
          </w:rPr>
          <w:delText>”)</w:delText>
        </w:r>
        <w:r w:rsidRPr="00C6645C" w:rsidDel="008E58E0">
          <w:rPr>
            <w:rFonts w:eastAsia="Calibri" w:cs="Arial"/>
            <w:bCs/>
            <w:i/>
            <w:iCs/>
            <w:color w:val="000000"/>
            <w:szCs w:val="20"/>
            <w:lang w:val="x-none" w:eastAsia="en-US"/>
          </w:rPr>
          <w:delText>.</w:delText>
        </w:r>
      </w:del>
    </w:p>
    <w:p w14:paraId="109E9038" w14:textId="77777777" w:rsidR="008E58E0" w:rsidRDefault="008E58E0" w:rsidP="00677F21">
      <w:pPr>
        <w:spacing w:after="360"/>
        <w:ind w:left="360"/>
        <w:rPr>
          <w:ins w:id="1932" w:author="Lucas Yasuyuki Koroku" w:date="2022-06-27T14:52:00Z"/>
          <w:rFonts w:cs="Arial"/>
          <w:i/>
          <w:color w:val="FF0000"/>
          <w:szCs w:val="20"/>
        </w:rPr>
      </w:pPr>
    </w:p>
    <w:p w14:paraId="21D4E088" w14:textId="77777777" w:rsidR="008E58E0" w:rsidRDefault="008E58E0" w:rsidP="00677F21">
      <w:pPr>
        <w:spacing w:after="360"/>
        <w:ind w:left="360"/>
        <w:rPr>
          <w:ins w:id="1933" w:author="Lucas Yasuyuki Koroku" w:date="2022-06-27T14:52:00Z"/>
          <w:rFonts w:cs="Arial"/>
          <w:i/>
          <w:color w:val="FF0000"/>
          <w:szCs w:val="20"/>
        </w:rPr>
      </w:pPr>
    </w:p>
    <w:p w14:paraId="73B4F0FD" w14:textId="18CF6BAF" w:rsidR="00677F21" w:rsidRPr="00A736B0" w:rsidRDefault="00677F21" w:rsidP="00677F21">
      <w:pPr>
        <w:spacing w:after="360"/>
        <w:ind w:left="360"/>
        <w:rPr>
          <w:rFonts w:cs="Arial"/>
          <w:szCs w:val="20"/>
        </w:rPr>
      </w:pPr>
      <w:del w:id="1934" w:author="Lucas Yasuyuki Koroku" w:date="2022-06-27T14:52:00Z">
        <w:r w:rsidRPr="008E58E0" w:rsidDel="008E58E0">
          <w:rPr>
            <w:rFonts w:cs="Arial"/>
            <w:szCs w:val="20"/>
            <w:rPrChange w:id="1935" w:author="Lucas Yasuyuki Koroku" w:date="2022-06-27T14:52:00Z">
              <w:rPr>
                <w:rFonts w:cs="Arial"/>
                <w:i/>
                <w:color w:val="FF0000"/>
                <w:szCs w:val="20"/>
              </w:rPr>
            </w:rPrChange>
          </w:rPr>
          <w:delText>Município de</w:delText>
        </w:r>
        <w:r w:rsidRPr="008E58E0" w:rsidDel="008E58E0">
          <w:rPr>
            <w:rFonts w:cs="Arial"/>
            <w:bCs/>
            <w:szCs w:val="20"/>
            <w:rPrChange w:id="1936" w:author="Lucas Yasuyuki Koroku" w:date="2022-06-27T14:52:00Z">
              <w:rPr>
                <w:rFonts w:cs="Arial"/>
                <w:bCs/>
                <w:color w:val="FF0000"/>
                <w:szCs w:val="20"/>
              </w:rPr>
            </w:rPrChange>
          </w:rPr>
          <w:delText xml:space="preserve"> ........</w:delText>
        </w:r>
      </w:del>
      <w:ins w:id="1937" w:author="Lucas Yasuyuki Koroku" w:date="2022-06-27T14:52:00Z">
        <w:r w:rsidR="008E58E0">
          <w:rPr>
            <w:rFonts w:cs="Arial"/>
            <w:szCs w:val="20"/>
          </w:rPr>
          <w:t>Brasília</w:t>
        </w:r>
      </w:ins>
      <w:r w:rsidRPr="00A736B0">
        <w:rPr>
          <w:rFonts w:cs="Arial"/>
          <w:szCs w:val="20"/>
        </w:rPr>
        <w:t xml:space="preserve">, </w:t>
      </w:r>
      <w:r w:rsidRPr="008E58E0">
        <w:rPr>
          <w:rFonts w:cs="Arial"/>
          <w:szCs w:val="20"/>
          <w:rPrChange w:id="1938" w:author="Lucas Yasuyuki Koroku" w:date="2022-06-27T14:52:00Z">
            <w:rPr>
              <w:rFonts w:cs="Arial"/>
              <w:color w:val="FF0000"/>
              <w:szCs w:val="20"/>
            </w:rPr>
          </w:rPrChange>
        </w:rPr>
        <w:t>.......</w:t>
      </w:r>
      <w:r w:rsidRPr="00A736B0">
        <w:rPr>
          <w:rFonts w:cs="Arial"/>
          <w:szCs w:val="20"/>
        </w:rPr>
        <w:t xml:space="preserve"> de </w:t>
      </w:r>
      <w:r w:rsidRPr="008E58E0">
        <w:rPr>
          <w:rFonts w:cs="Arial"/>
          <w:szCs w:val="20"/>
          <w:rPrChange w:id="1939" w:author="Lucas Yasuyuki Koroku" w:date="2022-06-27T14:52:00Z">
            <w:rPr>
              <w:rFonts w:cs="Arial"/>
              <w:color w:val="FF0000"/>
              <w:szCs w:val="20"/>
            </w:rPr>
          </w:rPrChange>
        </w:rPr>
        <w:t>.........</w:t>
      </w:r>
      <w:r w:rsidRPr="00A736B0">
        <w:rPr>
          <w:rFonts w:cs="Arial"/>
          <w:szCs w:val="20"/>
        </w:rPr>
        <w:t xml:space="preserve"> de </w:t>
      </w:r>
      <w:r w:rsidRPr="008E58E0">
        <w:rPr>
          <w:rFonts w:cs="Arial"/>
          <w:szCs w:val="20"/>
          <w:rPrChange w:id="1940" w:author="Lucas Yasuyuki Koroku" w:date="2022-06-27T14:52:00Z">
            <w:rPr>
              <w:rFonts w:cs="Arial"/>
              <w:color w:val="FF0000"/>
              <w:szCs w:val="20"/>
            </w:rPr>
          </w:rPrChange>
        </w:rPr>
        <w:t xml:space="preserve">.......... </w:t>
      </w:r>
    </w:p>
    <w:p w14:paraId="7F8E1803" w14:textId="48BE14FB" w:rsidR="00677F21" w:rsidRPr="00552315" w:rsidRDefault="00677F21" w:rsidP="00677F21">
      <w:pPr>
        <w:spacing w:after="360"/>
        <w:ind w:left="360"/>
        <w:rPr>
          <w:rFonts w:cs="Arial"/>
          <w:szCs w:val="20"/>
        </w:rPr>
      </w:pPr>
      <w:r w:rsidRPr="00552315">
        <w:rPr>
          <w:rFonts w:cs="Arial"/>
          <w:szCs w:val="20"/>
        </w:rPr>
        <w:t>_________________________________</w:t>
      </w:r>
    </w:p>
    <w:p w14:paraId="48FA20D7" w14:textId="6AE231B0" w:rsidR="00677F21" w:rsidRPr="00552315" w:rsidDel="00C701DE" w:rsidRDefault="00677F21" w:rsidP="005526C2">
      <w:pPr>
        <w:spacing w:after="360"/>
        <w:ind w:left="360"/>
        <w:rPr>
          <w:del w:id="1941" w:author="Lucas Yasuyuki Koroku" w:date="2022-06-27T14:07:00Z"/>
          <w:rFonts w:cs="Arial"/>
          <w:szCs w:val="20"/>
        </w:rPr>
      </w:pPr>
      <w:r w:rsidRPr="00552315">
        <w:rPr>
          <w:rFonts w:cs="Arial"/>
          <w:szCs w:val="20"/>
        </w:rPr>
        <w:t>Identificação e assinatura do servidor (ou equipe) responsável</w:t>
      </w:r>
    </w:p>
    <w:p w14:paraId="746F1334" w14:textId="309DAC42" w:rsidR="00A22DCF" w:rsidDel="00C701DE" w:rsidRDefault="00AC2E11">
      <w:pPr>
        <w:pStyle w:val="citao2"/>
        <w:pBdr>
          <w:bottom w:val="single" w:sz="4" w:space="0" w:color="1F497D"/>
        </w:pBdr>
        <w:rPr>
          <w:del w:id="1942" w:author="Lucas Yasuyuki Koroku" w:date="2022-06-27T14:07:00Z"/>
          <w:rFonts w:cs="Arial"/>
        </w:rPr>
      </w:pPr>
      <w:del w:id="1943" w:author="Lucas Yasuyuki Koroku" w:date="2022-06-27T14:07:00Z">
        <w:r w:rsidRPr="00552315" w:rsidDel="00C701DE">
          <w:rPr>
            <w:rFonts w:cs="Arial"/>
            <w:b/>
          </w:rPr>
          <w:delText>Nota explicativa</w:delText>
        </w:r>
        <w:r w:rsidRPr="00552315" w:rsidDel="00C701DE">
          <w:rPr>
            <w:rFonts w:cs="Arial"/>
          </w:rPr>
          <w:delText>: O Termo de Referência deverá ser devidamente aprovado pelo ordenador de despesas ou outra autoridade competente</w:delText>
        </w:r>
        <w:r w:rsidR="00381881" w:rsidRPr="00552315" w:rsidDel="00C701DE">
          <w:rPr>
            <w:rFonts w:cs="Arial"/>
          </w:rPr>
          <w:delText xml:space="preserve">, por meio de despacho motivado </w:delText>
        </w:r>
        <w:r w:rsidRPr="00552315" w:rsidDel="00C701DE">
          <w:rPr>
            <w:rFonts w:cs="Arial"/>
          </w:rPr>
          <w:delText>, indicando os elementos técnicos fundamentais que o apoiam, bem como quanto aos elementos contidos no orçamento estimativo e no cronograma físico-financeiro de desembolso, se for</w:delText>
        </w:r>
        <w:r w:rsidRPr="00600BAE" w:rsidDel="00C701DE">
          <w:rPr>
            <w:rFonts w:cs="Arial"/>
          </w:rPr>
          <w:delText xml:space="preserve"> o caso.</w:delText>
        </w:r>
      </w:del>
    </w:p>
    <w:p w14:paraId="2BBEE37C" w14:textId="2BE61FF8" w:rsidR="003663AD" w:rsidDel="00C701DE" w:rsidRDefault="003663AD">
      <w:pPr>
        <w:pBdr>
          <w:top w:val="single" w:sz="4" w:space="1" w:color="1F497D"/>
          <w:left w:val="single" w:sz="4" w:space="4" w:color="1F497D"/>
          <w:bottom w:val="single" w:sz="4" w:space="0" w:color="1F497D"/>
          <w:right w:val="single" w:sz="4" w:space="4" w:color="1F497D"/>
        </w:pBdr>
        <w:shd w:val="clear" w:color="auto" w:fill="FFFFCC"/>
        <w:spacing w:before="120" w:after="360"/>
        <w:jc w:val="both"/>
        <w:rPr>
          <w:del w:id="1944" w:author="Lucas Yasuyuki Koroku" w:date="2022-06-27T14:07:00Z"/>
          <w:rFonts w:cs="Arial"/>
          <w:b/>
        </w:rPr>
        <w:pPrChange w:id="1945" w:author="Lucas Yasuyuki Koroku" w:date="2022-06-27T14:07:00Z">
          <w:pPr>
            <w:spacing w:after="360"/>
            <w:ind w:left="360"/>
          </w:pPr>
        </w:pPrChange>
      </w:pPr>
      <w:del w:id="1946" w:author="Lucas Yasuyuki Koroku" w:date="2022-06-27T14:07:00Z">
        <w:r w:rsidDel="00C701DE">
          <w:rPr>
            <w:rFonts w:cs="Arial"/>
            <w:b/>
          </w:rPr>
          <w:delText>Anexos:</w:delText>
        </w:r>
      </w:del>
    </w:p>
    <w:p w14:paraId="5529D0FB" w14:textId="36652537" w:rsidR="003663AD" w:rsidRPr="00324238" w:rsidDel="00C701DE" w:rsidRDefault="003663AD">
      <w:pPr>
        <w:pBdr>
          <w:top w:val="single" w:sz="4" w:space="1" w:color="1F497D"/>
          <w:left w:val="single" w:sz="4" w:space="4" w:color="1F497D"/>
          <w:bottom w:val="single" w:sz="4" w:space="0" w:color="1F497D"/>
          <w:right w:val="single" w:sz="4" w:space="4" w:color="1F497D"/>
        </w:pBdr>
        <w:shd w:val="clear" w:color="auto" w:fill="FFFFCC"/>
        <w:spacing w:before="120"/>
        <w:jc w:val="both"/>
        <w:rPr>
          <w:del w:id="1947" w:author="Lucas Yasuyuki Koroku" w:date="2022-06-27T14:07:00Z"/>
          <w:rFonts w:cs="Arial"/>
        </w:rPr>
        <w:pPrChange w:id="1948" w:author="Lucas Yasuyuki Koroku" w:date="2022-06-27T14:07:00Z">
          <w:pPr>
            <w:ind w:left="360"/>
          </w:pPr>
        </w:pPrChange>
      </w:pPr>
      <w:del w:id="1949" w:author="Lucas Yasuyuki Koroku" w:date="2022-06-27T14:07:00Z">
        <w:r w:rsidRPr="00324238" w:rsidDel="00C701DE">
          <w:rPr>
            <w:rFonts w:cs="Arial"/>
          </w:rPr>
          <w:delText>I – Estudo Técnico Preliminar</w:delText>
        </w:r>
      </w:del>
    </w:p>
    <w:p w14:paraId="4BE1AD37" w14:textId="61518AB1" w:rsidR="003663AD" w:rsidRPr="00600BAE" w:rsidRDefault="003663AD">
      <w:pPr>
        <w:spacing w:after="360"/>
        <w:ind w:left="360"/>
        <w:rPr>
          <w:rFonts w:cs="Arial"/>
        </w:rPr>
        <w:pPrChange w:id="1950" w:author="Lucas Yasuyuki Koroku" w:date="2022-06-27T14:07:00Z">
          <w:pPr>
            <w:ind w:left="360"/>
          </w:pPr>
        </w:pPrChange>
      </w:pPr>
      <w:del w:id="1951" w:author="Lucas Yasuyuki Koroku" w:date="2022-06-27T14:07:00Z">
        <w:r w:rsidRPr="00324238" w:rsidDel="00C701DE">
          <w:rPr>
            <w:rFonts w:cs="Arial"/>
            <w:i/>
            <w:color w:val="FF0000"/>
          </w:rPr>
          <w:delText>II - ...</w:delText>
        </w:r>
      </w:del>
    </w:p>
    <w:sectPr w:rsidR="003663AD" w:rsidRPr="00600BAE" w:rsidSect="00AC2E11">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A8CC0" w14:textId="77777777" w:rsidR="003D11F3" w:rsidRDefault="003D11F3">
      <w:r>
        <w:separator/>
      </w:r>
    </w:p>
  </w:endnote>
  <w:endnote w:type="continuationSeparator" w:id="0">
    <w:p w14:paraId="0C340AB7" w14:textId="77777777" w:rsidR="003D11F3" w:rsidRDefault="003D11F3">
      <w:r>
        <w:continuationSeparator/>
      </w:r>
    </w:p>
  </w:endnote>
  <w:endnote w:type="continuationNotice" w:id="1">
    <w:p w14:paraId="61665F27" w14:textId="77777777" w:rsidR="003D11F3" w:rsidRDefault="003D11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Noto Mono">
    <w:altName w:val="Calibri"/>
    <w:charset w:val="00"/>
    <w:family w:val="modern"/>
    <w:pitch w:val="fixed"/>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F0DD" w14:textId="77777777" w:rsidR="000C2D17" w:rsidRDefault="000C2D1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15A82" w14:textId="77777777" w:rsidR="000C2D17" w:rsidRPr="000D390A" w:rsidRDefault="000C2D17"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3D09F635" w14:textId="16EE8D0F" w:rsidR="000C2D17" w:rsidRPr="00025B38" w:rsidRDefault="000C2D17" w:rsidP="00DB64EF">
    <w:pPr>
      <w:pStyle w:val="Rodap"/>
      <w:rPr>
        <w:sz w:val="12"/>
        <w:szCs w:val="12"/>
      </w:rPr>
    </w:pPr>
    <w:r>
      <w:rPr>
        <w:sz w:val="12"/>
        <w:szCs w:val="12"/>
      </w:rPr>
      <w:t>Câmara Nacional</w:t>
    </w:r>
    <w:r w:rsidRPr="00025B38">
      <w:rPr>
        <w:sz w:val="12"/>
        <w:szCs w:val="12"/>
      </w:rPr>
      <w:t xml:space="preserv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14:paraId="423725F2" w14:textId="552BBDED" w:rsidR="000C2D17" w:rsidRDefault="000C2D17" w:rsidP="00DB64EF">
    <w:pPr>
      <w:pStyle w:val="Rodap"/>
      <w:rPr>
        <w:sz w:val="12"/>
        <w:szCs w:val="12"/>
      </w:rPr>
    </w:pPr>
    <w:r>
      <w:rPr>
        <w:sz w:val="12"/>
        <w:szCs w:val="12"/>
      </w:rPr>
      <w:t>Termo de Referência - M</w:t>
    </w:r>
    <w:r w:rsidRPr="00025B38">
      <w:rPr>
        <w:sz w:val="12"/>
        <w:szCs w:val="12"/>
      </w:rPr>
      <w:t>odelo para Pregão Eletrônico: Serviços</w:t>
    </w:r>
    <w:r>
      <w:rPr>
        <w:sz w:val="12"/>
        <w:szCs w:val="12"/>
      </w:rPr>
      <w:t xml:space="preserve"> Não</w:t>
    </w:r>
    <w:r w:rsidRPr="00025B38">
      <w:rPr>
        <w:sz w:val="12"/>
        <w:szCs w:val="12"/>
      </w:rPr>
      <w:t xml:space="preserve"> </w:t>
    </w:r>
    <w:r>
      <w:rPr>
        <w:sz w:val="12"/>
        <w:szCs w:val="12"/>
      </w:rPr>
      <w:t>Continuados</w:t>
    </w:r>
  </w:p>
  <w:p w14:paraId="21B2D27D" w14:textId="25EBC84B" w:rsidR="000C2D17" w:rsidRPr="00DB64EF" w:rsidRDefault="000C2D17" w:rsidP="00C04E58">
    <w:pPr>
      <w:pStyle w:val="Rodap"/>
      <w:rPr>
        <w:sz w:val="12"/>
        <w:szCs w:val="12"/>
      </w:rPr>
    </w:pPr>
    <w:r>
      <w:rPr>
        <w:sz w:val="12"/>
        <w:szCs w:val="12"/>
      </w:rPr>
      <w:t xml:space="preserve">Atualização: </w:t>
    </w:r>
    <w:proofErr w:type="gramStart"/>
    <w:r>
      <w:rPr>
        <w:sz w:val="12"/>
        <w:szCs w:val="12"/>
      </w:rPr>
      <w:t>Julho</w:t>
    </w:r>
    <w:proofErr w:type="gramEnd"/>
    <w:r>
      <w:rPr>
        <w:sz w:val="12"/>
        <w:szCs w:val="12"/>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75B3" w14:textId="77777777" w:rsidR="000C2D17" w:rsidRDefault="000C2D1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D5528" w14:textId="77777777" w:rsidR="003D11F3" w:rsidRDefault="003D11F3">
      <w:r>
        <w:separator/>
      </w:r>
    </w:p>
  </w:footnote>
  <w:footnote w:type="continuationSeparator" w:id="0">
    <w:p w14:paraId="1D18CBFB" w14:textId="77777777" w:rsidR="003D11F3" w:rsidRDefault="003D11F3">
      <w:r>
        <w:continuationSeparator/>
      </w:r>
    </w:p>
  </w:footnote>
  <w:footnote w:type="continuationNotice" w:id="1">
    <w:p w14:paraId="1152DBAC" w14:textId="77777777" w:rsidR="003D11F3" w:rsidRDefault="003D11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E9B91" w14:textId="77777777" w:rsidR="000C2D17" w:rsidRDefault="000C2D1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8F9DE" w14:textId="77777777" w:rsidR="000C2D17" w:rsidRDefault="000C2D17">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385BE" w14:textId="77777777" w:rsidR="000C2D17" w:rsidRDefault="000C2D1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04AB40EA"/>
    <w:multiLevelType w:val="multilevel"/>
    <w:tmpl w:val="05DE91F0"/>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CD42334"/>
    <w:multiLevelType w:val="multilevel"/>
    <w:tmpl w:val="5E72B9C4"/>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D5C100D"/>
    <w:multiLevelType w:val="multilevel"/>
    <w:tmpl w:val="A1A024D8"/>
    <w:lvl w:ilvl="0">
      <w:start w:val="1"/>
      <w:numFmt w:val="decimal"/>
      <w:pStyle w:val="Nivel1"/>
      <w:lvlText w:val="%1."/>
      <w:lvlJc w:val="left"/>
      <w:pPr>
        <w:ind w:left="786" w:hanging="360"/>
      </w:pPr>
      <w:rPr>
        <w:rFonts w:hint="default"/>
        <w:i w:val="0"/>
        <w:color w:val="auto"/>
      </w:rPr>
    </w:lvl>
    <w:lvl w:ilvl="1">
      <w:start w:val="1"/>
      <w:numFmt w:val="decimal"/>
      <w:lvlText w:val="%1.%2."/>
      <w:lvlJc w:val="left"/>
      <w:pPr>
        <w:ind w:left="716" w:hanging="432"/>
      </w:pPr>
      <w:rPr>
        <w:rFonts w:hint="default"/>
        <w:b w:val="0"/>
        <w:i w:val="0"/>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B652D8"/>
    <w:multiLevelType w:val="multilevel"/>
    <w:tmpl w:val="DE5AB8C0"/>
    <w:lvl w:ilvl="0">
      <w:start w:val="19"/>
      <w:numFmt w:val="decimal"/>
      <w:lvlText w:val="%1"/>
      <w:lvlJc w:val="left"/>
      <w:pPr>
        <w:ind w:left="384" w:hanging="384"/>
      </w:pPr>
      <w:rPr>
        <w:rFonts w:hint="default"/>
      </w:rPr>
    </w:lvl>
    <w:lvl w:ilvl="1">
      <w:start w:val="1"/>
      <w:numFmt w:val="decimal"/>
      <w:lvlText w:val="%1.%2"/>
      <w:lvlJc w:val="left"/>
      <w:pPr>
        <w:ind w:left="809" w:hanging="38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2FFA46BD"/>
    <w:multiLevelType w:val="multilevel"/>
    <w:tmpl w:val="B73618FC"/>
    <w:lvl w:ilvl="0">
      <w:start w:val="16"/>
      <w:numFmt w:val="decimal"/>
      <w:lvlText w:val="%1"/>
      <w:lvlJc w:val="left"/>
      <w:pPr>
        <w:ind w:left="510" w:hanging="510"/>
      </w:pPr>
      <w:rPr>
        <w:rFonts w:cs="Arial"/>
        <w:color w:val="000000"/>
      </w:rPr>
    </w:lvl>
    <w:lvl w:ilvl="1">
      <w:start w:val="1"/>
      <w:numFmt w:val="decimal"/>
      <w:lvlText w:val="%1.%2"/>
      <w:lvlJc w:val="left"/>
      <w:pPr>
        <w:ind w:left="870" w:hanging="510"/>
      </w:pPr>
      <w:rPr>
        <w:rFonts w:cs="Arial"/>
        <w:color w:val="000000"/>
      </w:rPr>
    </w:lvl>
    <w:lvl w:ilvl="2">
      <w:start w:val="1"/>
      <w:numFmt w:val="decimal"/>
      <w:lvlText w:val="%1.%2.%3"/>
      <w:lvlJc w:val="left"/>
      <w:pPr>
        <w:ind w:left="1440" w:hanging="720"/>
      </w:pPr>
      <w:rPr>
        <w:rFonts w:cs="Arial"/>
        <w:color w:val="000000"/>
      </w:rPr>
    </w:lvl>
    <w:lvl w:ilvl="3">
      <w:start w:val="1"/>
      <w:numFmt w:val="decimal"/>
      <w:lvlText w:val="%1.%2.%3.%4"/>
      <w:lvlJc w:val="left"/>
      <w:pPr>
        <w:ind w:left="1800" w:hanging="720"/>
      </w:pPr>
      <w:rPr>
        <w:rFonts w:cs="Arial"/>
        <w:color w:val="000000"/>
      </w:rPr>
    </w:lvl>
    <w:lvl w:ilvl="4">
      <w:start w:val="1"/>
      <w:numFmt w:val="decimal"/>
      <w:lvlText w:val="%1.%2.%3.%4.%5"/>
      <w:lvlJc w:val="left"/>
      <w:pPr>
        <w:ind w:left="2160" w:hanging="720"/>
      </w:pPr>
      <w:rPr>
        <w:rFonts w:cs="Arial"/>
        <w:color w:val="000000"/>
      </w:rPr>
    </w:lvl>
    <w:lvl w:ilvl="5">
      <w:start w:val="1"/>
      <w:numFmt w:val="decimal"/>
      <w:lvlText w:val="%1.%2.%3.%4.%5.%6"/>
      <w:lvlJc w:val="left"/>
      <w:pPr>
        <w:ind w:left="2880" w:hanging="1080"/>
      </w:pPr>
      <w:rPr>
        <w:rFonts w:cs="Arial"/>
        <w:color w:val="000000"/>
      </w:rPr>
    </w:lvl>
    <w:lvl w:ilvl="6">
      <w:start w:val="1"/>
      <w:numFmt w:val="decimal"/>
      <w:lvlText w:val="%1.%2.%3.%4.%5.%6.%7"/>
      <w:lvlJc w:val="left"/>
      <w:pPr>
        <w:ind w:left="3240" w:hanging="1080"/>
      </w:pPr>
      <w:rPr>
        <w:rFonts w:cs="Arial"/>
        <w:color w:val="000000"/>
      </w:rPr>
    </w:lvl>
    <w:lvl w:ilvl="7">
      <w:start w:val="1"/>
      <w:numFmt w:val="decimal"/>
      <w:lvlText w:val="%1.%2.%3.%4.%5.%6.%7.%8"/>
      <w:lvlJc w:val="left"/>
      <w:pPr>
        <w:ind w:left="3960" w:hanging="1440"/>
      </w:pPr>
      <w:rPr>
        <w:rFonts w:cs="Arial"/>
        <w:color w:val="000000"/>
      </w:rPr>
    </w:lvl>
    <w:lvl w:ilvl="8">
      <w:start w:val="1"/>
      <w:numFmt w:val="decimal"/>
      <w:lvlText w:val="%1.%2.%3.%4.%5.%6.%7.%8.%9"/>
      <w:lvlJc w:val="left"/>
      <w:pPr>
        <w:ind w:left="4320" w:hanging="1440"/>
      </w:pPr>
      <w:rPr>
        <w:rFonts w:cs="Arial"/>
        <w:color w:val="000000"/>
      </w:rPr>
    </w:lvl>
  </w:abstractNum>
  <w:abstractNum w:abstractNumId="8"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FE2468D"/>
    <w:multiLevelType w:val="multilevel"/>
    <w:tmpl w:val="B5B6A9B2"/>
    <w:lvl w:ilvl="0">
      <w:start w:val="22"/>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6B2666EE"/>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5602D1D"/>
    <w:multiLevelType w:val="multilevel"/>
    <w:tmpl w:val="6FC2F502"/>
    <w:lvl w:ilvl="0">
      <w:start w:val="20"/>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7D050D00"/>
    <w:multiLevelType w:val="multilevel"/>
    <w:tmpl w:val="1100930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EBF40A2"/>
    <w:multiLevelType w:val="multilevel"/>
    <w:tmpl w:val="84C87AC0"/>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360789867">
    <w:abstractNumId w:val="4"/>
  </w:num>
  <w:num w:numId="2" w16cid:durableId="27414165">
    <w:abstractNumId w:val="0"/>
  </w:num>
  <w:num w:numId="3" w16cid:durableId="1610048598">
    <w:abstractNumId w:val="17"/>
  </w:num>
  <w:num w:numId="4" w16cid:durableId="13359112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2046595">
    <w:abstractNumId w:val="12"/>
  </w:num>
  <w:num w:numId="6" w16cid:durableId="18600031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09776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2640777">
    <w:abstractNumId w:val="16"/>
  </w:num>
  <w:num w:numId="9" w16cid:durableId="2064063033">
    <w:abstractNumId w:val="10"/>
  </w:num>
  <w:num w:numId="10" w16cid:durableId="1694918121">
    <w:abstractNumId w:val="14"/>
  </w:num>
  <w:num w:numId="11" w16cid:durableId="1703286689">
    <w:abstractNumId w:val="8"/>
  </w:num>
  <w:num w:numId="12" w16cid:durableId="1298531220">
    <w:abstractNumId w:val="15"/>
  </w:num>
  <w:num w:numId="13" w16cid:durableId="1111978178">
    <w:abstractNumId w:val="6"/>
  </w:num>
  <w:num w:numId="14" w16cid:durableId="1390494518">
    <w:abstractNumId w:val="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63867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2630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6773708">
    <w:abstractNumId w:val="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74780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9268466">
    <w:abstractNumId w:val="9"/>
  </w:num>
  <w:num w:numId="20" w16cid:durableId="1533415531">
    <w:abstractNumId w:val="18"/>
  </w:num>
  <w:num w:numId="21" w16cid:durableId="192577503">
    <w:abstractNumId w:val="2"/>
  </w:num>
  <w:num w:numId="22" w16cid:durableId="269044379">
    <w:abstractNumId w:val="3"/>
  </w:num>
  <w:num w:numId="23" w16cid:durableId="3916608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53267359">
    <w:abstractNumId w:val="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8070576">
    <w:abstractNumId w:val="4"/>
  </w:num>
  <w:num w:numId="26" w16cid:durableId="19513558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03658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1017621">
    <w:abstractNumId w:val="4"/>
  </w:num>
  <w:num w:numId="29" w16cid:durableId="2040278518">
    <w:abstractNumId w:val="4"/>
  </w:num>
  <w:num w:numId="30" w16cid:durableId="312174818">
    <w:abstractNumId w:val="4"/>
  </w:num>
  <w:num w:numId="31" w16cid:durableId="985159068">
    <w:abstractNumId w:val="4"/>
  </w:num>
  <w:num w:numId="32" w16cid:durableId="1660310236">
    <w:abstractNumId w:val="4"/>
  </w:num>
  <w:num w:numId="33" w16cid:durableId="499470484">
    <w:abstractNumId w:val="4"/>
  </w:num>
  <w:num w:numId="34" w16cid:durableId="1045562686">
    <w:abstractNumId w:val="4"/>
  </w:num>
  <w:num w:numId="35" w16cid:durableId="2020965310">
    <w:abstractNumId w:val="4"/>
  </w:num>
  <w:num w:numId="36" w16cid:durableId="485633706">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52668752">
    <w:abstractNumId w:val="4"/>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as Yasuyuki Koroku">
    <w15:presenceInfo w15:providerId="AD" w15:userId="S-1-5-21-1691183749-1552028491-5522801-5432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44E"/>
    <w:rsid w:val="0000236D"/>
    <w:rsid w:val="00003298"/>
    <w:rsid w:val="00003EEC"/>
    <w:rsid w:val="00006925"/>
    <w:rsid w:val="00010AC1"/>
    <w:rsid w:val="00014743"/>
    <w:rsid w:val="0002260C"/>
    <w:rsid w:val="0002306D"/>
    <w:rsid w:val="000242C8"/>
    <w:rsid w:val="0002580C"/>
    <w:rsid w:val="00025A25"/>
    <w:rsid w:val="00027155"/>
    <w:rsid w:val="00027A7E"/>
    <w:rsid w:val="00030768"/>
    <w:rsid w:val="000318BA"/>
    <w:rsid w:val="00031DD6"/>
    <w:rsid w:val="00034151"/>
    <w:rsid w:val="00034752"/>
    <w:rsid w:val="00034A29"/>
    <w:rsid w:val="00040957"/>
    <w:rsid w:val="00047D73"/>
    <w:rsid w:val="00047F21"/>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FC4"/>
    <w:rsid w:val="00087EF2"/>
    <w:rsid w:val="0009021C"/>
    <w:rsid w:val="00090F5D"/>
    <w:rsid w:val="00091FCF"/>
    <w:rsid w:val="0009222E"/>
    <w:rsid w:val="00092759"/>
    <w:rsid w:val="000927C2"/>
    <w:rsid w:val="00092BD1"/>
    <w:rsid w:val="00094321"/>
    <w:rsid w:val="0009529A"/>
    <w:rsid w:val="000A102A"/>
    <w:rsid w:val="000A1A7B"/>
    <w:rsid w:val="000A1B88"/>
    <w:rsid w:val="000A23DA"/>
    <w:rsid w:val="000A674F"/>
    <w:rsid w:val="000A7BA1"/>
    <w:rsid w:val="000B1720"/>
    <w:rsid w:val="000B1DC7"/>
    <w:rsid w:val="000B5E1F"/>
    <w:rsid w:val="000B648F"/>
    <w:rsid w:val="000B7131"/>
    <w:rsid w:val="000B7B55"/>
    <w:rsid w:val="000C123B"/>
    <w:rsid w:val="000C21AD"/>
    <w:rsid w:val="000C2C16"/>
    <w:rsid w:val="000C2D17"/>
    <w:rsid w:val="000C54FA"/>
    <w:rsid w:val="000C670A"/>
    <w:rsid w:val="000C674C"/>
    <w:rsid w:val="000D04A9"/>
    <w:rsid w:val="000D0A06"/>
    <w:rsid w:val="000D1378"/>
    <w:rsid w:val="000D144E"/>
    <w:rsid w:val="000D2AC3"/>
    <w:rsid w:val="000D2D37"/>
    <w:rsid w:val="000D390A"/>
    <w:rsid w:val="000D3CCD"/>
    <w:rsid w:val="000D7559"/>
    <w:rsid w:val="000E29DB"/>
    <w:rsid w:val="000E3F1D"/>
    <w:rsid w:val="000E4B9C"/>
    <w:rsid w:val="000E7388"/>
    <w:rsid w:val="000E74B9"/>
    <w:rsid w:val="000F1C1C"/>
    <w:rsid w:val="000F3454"/>
    <w:rsid w:val="000F4088"/>
    <w:rsid w:val="000F411A"/>
    <w:rsid w:val="000F4F96"/>
    <w:rsid w:val="000F5805"/>
    <w:rsid w:val="000F5A07"/>
    <w:rsid w:val="000F7E92"/>
    <w:rsid w:val="00100990"/>
    <w:rsid w:val="00102FD5"/>
    <w:rsid w:val="00104A79"/>
    <w:rsid w:val="00105707"/>
    <w:rsid w:val="00105B9D"/>
    <w:rsid w:val="0010670C"/>
    <w:rsid w:val="001103FF"/>
    <w:rsid w:val="00111869"/>
    <w:rsid w:val="001139C0"/>
    <w:rsid w:val="00113EEB"/>
    <w:rsid w:val="00114259"/>
    <w:rsid w:val="00116FC6"/>
    <w:rsid w:val="001213C6"/>
    <w:rsid w:val="001219B0"/>
    <w:rsid w:val="00123721"/>
    <w:rsid w:val="00124990"/>
    <w:rsid w:val="00126BEA"/>
    <w:rsid w:val="00126E1D"/>
    <w:rsid w:val="00130306"/>
    <w:rsid w:val="001304C0"/>
    <w:rsid w:val="001315F2"/>
    <w:rsid w:val="00132173"/>
    <w:rsid w:val="00133136"/>
    <w:rsid w:val="0013348D"/>
    <w:rsid w:val="001377C7"/>
    <w:rsid w:val="00137C32"/>
    <w:rsid w:val="0014004B"/>
    <w:rsid w:val="00141FF0"/>
    <w:rsid w:val="00142B03"/>
    <w:rsid w:val="0014325E"/>
    <w:rsid w:val="00143529"/>
    <w:rsid w:val="00143CE3"/>
    <w:rsid w:val="001449A3"/>
    <w:rsid w:val="00144F4E"/>
    <w:rsid w:val="00144F83"/>
    <w:rsid w:val="00146BDF"/>
    <w:rsid w:val="00147B28"/>
    <w:rsid w:val="001516EA"/>
    <w:rsid w:val="00153E25"/>
    <w:rsid w:val="00154505"/>
    <w:rsid w:val="001545A4"/>
    <w:rsid w:val="0015476C"/>
    <w:rsid w:val="001547AD"/>
    <w:rsid w:val="0015519E"/>
    <w:rsid w:val="0015684D"/>
    <w:rsid w:val="00160BBD"/>
    <w:rsid w:val="00160DA4"/>
    <w:rsid w:val="0016171E"/>
    <w:rsid w:val="0016584A"/>
    <w:rsid w:val="00165FBC"/>
    <w:rsid w:val="001671BF"/>
    <w:rsid w:val="00167D00"/>
    <w:rsid w:val="00167EEB"/>
    <w:rsid w:val="00170CE1"/>
    <w:rsid w:val="00170F3C"/>
    <w:rsid w:val="0017338E"/>
    <w:rsid w:val="00174CAA"/>
    <w:rsid w:val="0017673D"/>
    <w:rsid w:val="00177CD5"/>
    <w:rsid w:val="001815FF"/>
    <w:rsid w:val="001817D2"/>
    <w:rsid w:val="00183AF9"/>
    <w:rsid w:val="00183C33"/>
    <w:rsid w:val="00184086"/>
    <w:rsid w:val="0019028F"/>
    <w:rsid w:val="001904A8"/>
    <w:rsid w:val="00193E85"/>
    <w:rsid w:val="001950B6"/>
    <w:rsid w:val="00196500"/>
    <w:rsid w:val="001A1732"/>
    <w:rsid w:val="001A2CE9"/>
    <w:rsid w:val="001A3A05"/>
    <w:rsid w:val="001A3E18"/>
    <w:rsid w:val="001A408A"/>
    <w:rsid w:val="001A585B"/>
    <w:rsid w:val="001B005B"/>
    <w:rsid w:val="001B5D5F"/>
    <w:rsid w:val="001B7BE2"/>
    <w:rsid w:val="001C0CEC"/>
    <w:rsid w:val="001C270F"/>
    <w:rsid w:val="001C30D7"/>
    <w:rsid w:val="001C3AB6"/>
    <w:rsid w:val="001C3F32"/>
    <w:rsid w:val="001C425C"/>
    <w:rsid w:val="001C48B6"/>
    <w:rsid w:val="001C4C04"/>
    <w:rsid w:val="001C5006"/>
    <w:rsid w:val="001C694F"/>
    <w:rsid w:val="001C7174"/>
    <w:rsid w:val="001C721E"/>
    <w:rsid w:val="001D0D66"/>
    <w:rsid w:val="001D2048"/>
    <w:rsid w:val="001D2D2B"/>
    <w:rsid w:val="001D5497"/>
    <w:rsid w:val="001D5915"/>
    <w:rsid w:val="001D6D07"/>
    <w:rsid w:val="001E10E8"/>
    <w:rsid w:val="001E260F"/>
    <w:rsid w:val="001E316F"/>
    <w:rsid w:val="001E3AAF"/>
    <w:rsid w:val="001E65F6"/>
    <w:rsid w:val="001F0A6E"/>
    <w:rsid w:val="001F39FA"/>
    <w:rsid w:val="001F731E"/>
    <w:rsid w:val="002004CF"/>
    <w:rsid w:val="00202A04"/>
    <w:rsid w:val="00202D3A"/>
    <w:rsid w:val="00204A1F"/>
    <w:rsid w:val="00204DA2"/>
    <w:rsid w:val="00205197"/>
    <w:rsid w:val="0020593D"/>
    <w:rsid w:val="00206E8C"/>
    <w:rsid w:val="00206F5F"/>
    <w:rsid w:val="00207B98"/>
    <w:rsid w:val="00210001"/>
    <w:rsid w:val="0021106D"/>
    <w:rsid w:val="00213C35"/>
    <w:rsid w:val="0021765D"/>
    <w:rsid w:val="0022034C"/>
    <w:rsid w:val="00221BA5"/>
    <w:rsid w:val="00222359"/>
    <w:rsid w:val="00222980"/>
    <w:rsid w:val="00222D2F"/>
    <w:rsid w:val="002241A2"/>
    <w:rsid w:val="00225762"/>
    <w:rsid w:val="00225E3D"/>
    <w:rsid w:val="0022631B"/>
    <w:rsid w:val="00227104"/>
    <w:rsid w:val="00231E9C"/>
    <w:rsid w:val="002329EE"/>
    <w:rsid w:val="002361A4"/>
    <w:rsid w:val="00240B17"/>
    <w:rsid w:val="00241D78"/>
    <w:rsid w:val="00242D13"/>
    <w:rsid w:val="00242E79"/>
    <w:rsid w:val="00245704"/>
    <w:rsid w:val="00246DAE"/>
    <w:rsid w:val="002510B8"/>
    <w:rsid w:val="002538B4"/>
    <w:rsid w:val="002538E3"/>
    <w:rsid w:val="00253EC9"/>
    <w:rsid w:val="00255249"/>
    <w:rsid w:val="00255983"/>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774B9"/>
    <w:rsid w:val="002801FA"/>
    <w:rsid w:val="00280B30"/>
    <w:rsid w:val="002838CC"/>
    <w:rsid w:val="002839F7"/>
    <w:rsid w:val="0028765E"/>
    <w:rsid w:val="0029037D"/>
    <w:rsid w:val="00292217"/>
    <w:rsid w:val="002937D4"/>
    <w:rsid w:val="0029388F"/>
    <w:rsid w:val="00293A02"/>
    <w:rsid w:val="002A08C8"/>
    <w:rsid w:val="002A5539"/>
    <w:rsid w:val="002A763F"/>
    <w:rsid w:val="002A7EC0"/>
    <w:rsid w:val="002B5FB0"/>
    <w:rsid w:val="002B6E5C"/>
    <w:rsid w:val="002C4545"/>
    <w:rsid w:val="002C54C1"/>
    <w:rsid w:val="002C7FE3"/>
    <w:rsid w:val="002D2F8E"/>
    <w:rsid w:val="002D3CEF"/>
    <w:rsid w:val="002D61A5"/>
    <w:rsid w:val="002D656F"/>
    <w:rsid w:val="002D78B4"/>
    <w:rsid w:val="002D7C8E"/>
    <w:rsid w:val="002E1144"/>
    <w:rsid w:val="002E160F"/>
    <w:rsid w:val="002E1AFE"/>
    <w:rsid w:val="002E3648"/>
    <w:rsid w:val="002E3F91"/>
    <w:rsid w:val="002E480D"/>
    <w:rsid w:val="002E5F6B"/>
    <w:rsid w:val="002E6E63"/>
    <w:rsid w:val="002F084D"/>
    <w:rsid w:val="002F115A"/>
    <w:rsid w:val="002F308B"/>
    <w:rsid w:val="002F6B34"/>
    <w:rsid w:val="002F6BC8"/>
    <w:rsid w:val="002F71DC"/>
    <w:rsid w:val="00303A36"/>
    <w:rsid w:val="00304F66"/>
    <w:rsid w:val="003053DD"/>
    <w:rsid w:val="00307CB7"/>
    <w:rsid w:val="00310B4A"/>
    <w:rsid w:val="003133C8"/>
    <w:rsid w:val="00313C30"/>
    <w:rsid w:val="0031762E"/>
    <w:rsid w:val="00320359"/>
    <w:rsid w:val="00321EDD"/>
    <w:rsid w:val="00322C16"/>
    <w:rsid w:val="003238C3"/>
    <w:rsid w:val="00324BCD"/>
    <w:rsid w:val="00324F30"/>
    <w:rsid w:val="00325023"/>
    <w:rsid w:val="00325FD8"/>
    <w:rsid w:val="003265B9"/>
    <w:rsid w:val="00327232"/>
    <w:rsid w:val="00327BC6"/>
    <w:rsid w:val="00331182"/>
    <w:rsid w:val="00335AB9"/>
    <w:rsid w:val="00336DD6"/>
    <w:rsid w:val="00340EE0"/>
    <w:rsid w:val="0034272D"/>
    <w:rsid w:val="00343032"/>
    <w:rsid w:val="00345A4E"/>
    <w:rsid w:val="00345FAF"/>
    <w:rsid w:val="003464AF"/>
    <w:rsid w:val="00346F7E"/>
    <w:rsid w:val="00350762"/>
    <w:rsid w:val="00350773"/>
    <w:rsid w:val="00354BED"/>
    <w:rsid w:val="0035658A"/>
    <w:rsid w:val="0036371D"/>
    <w:rsid w:val="00364141"/>
    <w:rsid w:val="00364909"/>
    <w:rsid w:val="003663AD"/>
    <w:rsid w:val="003678D6"/>
    <w:rsid w:val="00367EF6"/>
    <w:rsid w:val="00370B7B"/>
    <w:rsid w:val="00372E24"/>
    <w:rsid w:val="00373F2A"/>
    <w:rsid w:val="003779A2"/>
    <w:rsid w:val="0038050C"/>
    <w:rsid w:val="00380639"/>
    <w:rsid w:val="0038139C"/>
    <w:rsid w:val="00381881"/>
    <w:rsid w:val="003823C5"/>
    <w:rsid w:val="003830F0"/>
    <w:rsid w:val="00383116"/>
    <w:rsid w:val="00383BEC"/>
    <w:rsid w:val="00383FD9"/>
    <w:rsid w:val="00386157"/>
    <w:rsid w:val="00386ADE"/>
    <w:rsid w:val="00391E14"/>
    <w:rsid w:val="003957AB"/>
    <w:rsid w:val="003959F6"/>
    <w:rsid w:val="00396920"/>
    <w:rsid w:val="003A3D13"/>
    <w:rsid w:val="003A739D"/>
    <w:rsid w:val="003A73C1"/>
    <w:rsid w:val="003B11C6"/>
    <w:rsid w:val="003B2449"/>
    <w:rsid w:val="003B2A70"/>
    <w:rsid w:val="003B34C1"/>
    <w:rsid w:val="003B6443"/>
    <w:rsid w:val="003B791E"/>
    <w:rsid w:val="003C05FE"/>
    <w:rsid w:val="003C08BE"/>
    <w:rsid w:val="003C1699"/>
    <w:rsid w:val="003C25D1"/>
    <w:rsid w:val="003C309D"/>
    <w:rsid w:val="003C464C"/>
    <w:rsid w:val="003C4698"/>
    <w:rsid w:val="003C58CC"/>
    <w:rsid w:val="003C609E"/>
    <w:rsid w:val="003C6275"/>
    <w:rsid w:val="003D11F3"/>
    <w:rsid w:val="003D389C"/>
    <w:rsid w:val="003D5D1D"/>
    <w:rsid w:val="003E40D9"/>
    <w:rsid w:val="003E4927"/>
    <w:rsid w:val="003E49E4"/>
    <w:rsid w:val="003E4D76"/>
    <w:rsid w:val="003E55B1"/>
    <w:rsid w:val="003E6EC2"/>
    <w:rsid w:val="003F004A"/>
    <w:rsid w:val="003F0707"/>
    <w:rsid w:val="003F1437"/>
    <w:rsid w:val="003F185C"/>
    <w:rsid w:val="003F2D40"/>
    <w:rsid w:val="003F316D"/>
    <w:rsid w:val="003F36A3"/>
    <w:rsid w:val="003F480E"/>
    <w:rsid w:val="003F7981"/>
    <w:rsid w:val="004028FB"/>
    <w:rsid w:val="0040443F"/>
    <w:rsid w:val="00404FB7"/>
    <w:rsid w:val="004053E1"/>
    <w:rsid w:val="0040758E"/>
    <w:rsid w:val="00407F1C"/>
    <w:rsid w:val="00412358"/>
    <w:rsid w:val="00415F27"/>
    <w:rsid w:val="00416934"/>
    <w:rsid w:val="00416A59"/>
    <w:rsid w:val="00417A99"/>
    <w:rsid w:val="00417CA8"/>
    <w:rsid w:val="004213DF"/>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08FB"/>
    <w:rsid w:val="00441E13"/>
    <w:rsid w:val="00441EA1"/>
    <w:rsid w:val="00443C01"/>
    <w:rsid w:val="00443F04"/>
    <w:rsid w:val="00445798"/>
    <w:rsid w:val="00446AD6"/>
    <w:rsid w:val="0044725C"/>
    <w:rsid w:val="00447465"/>
    <w:rsid w:val="004536C6"/>
    <w:rsid w:val="0045409E"/>
    <w:rsid w:val="00455CBE"/>
    <w:rsid w:val="00455EB7"/>
    <w:rsid w:val="00455FD5"/>
    <w:rsid w:val="00460E8A"/>
    <w:rsid w:val="004614D1"/>
    <w:rsid w:val="0046230A"/>
    <w:rsid w:val="00462C95"/>
    <w:rsid w:val="0046486A"/>
    <w:rsid w:val="00464C69"/>
    <w:rsid w:val="0046504F"/>
    <w:rsid w:val="00465447"/>
    <w:rsid w:val="00472512"/>
    <w:rsid w:val="00475E6E"/>
    <w:rsid w:val="004773FC"/>
    <w:rsid w:val="004777ED"/>
    <w:rsid w:val="00480328"/>
    <w:rsid w:val="00480834"/>
    <w:rsid w:val="004834FC"/>
    <w:rsid w:val="00483B15"/>
    <w:rsid w:val="00483FB9"/>
    <w:rsid w:val="00484247"/>
    <w:rsid w:val="00484861"/>
    <w:rsid w:val="0049389F"/>
    <w:rsid w:val="00494AE7"/>
    <w:rsid w:val="00494E21"/>
    <w:rsid w:val="0049576F"/>
    <w:rsid w:val="00495E26"/>
    <w:rsid w:val="004A2A97"/>
    <w:rsid w:val="004A30CA"/>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B6CC5"/>
    <w:rsid w:val="004C0212"/>
    <w:rsid w:val="004C05F9"/>
    <w:rsid w:val="004C0D14"/>
    <w:rsid w:val="004C2B3F"/>
    <w:rsid w:val="004C3381"/>
    <w:rsid w:val="004C48AD"/>
    <w:rsid w:val="004C7378"/>
    <w:rsid w:val="004D3B02"/>
    <w:rsid w:val="004D41F6"/>
    <w:rsid w:val="004D6006"/>
    <w:rsid w:val="004E0194"/>
    <w:rsid w:val="004E0CC8"/>
    <w:rsid w:val="004E0F42"/>
    <w:rsid w:val="004E2E83"/>
    <w:rsid w:val="004E37BB"/>
    <w:rsid w:val="004E495D"/>
    <w:rsid w:val="004E641A"/>
    <w:rsid w:val="004E7BEB"/>
    <w:rsid w:val="004E7CD4"/>
    <w:rsid w:val="004F208B"/>
    <w:rsid w:val="004F41E7"/>
    <w:rsid w:val="004F5107"/>
    <w:rsid w:val="004F5DF9"/>
    <w:rsid w:val="004F66B4"/>
    <w:rsid w:val="004F6CEB"/>
    <w:rsid w:val="004F78C6"/>
    <w:rsid w:val="004F79E3"/>
    <w:rsid w:val="004F7D65"/>
    <w:rsid w:val="00500CE5"/>
    <w:rsid w:val="0050224C"/>
    <w:rsid w:val="005037A6"/>
    <w:rsid w:val="00505133"/>
    <w:rsid w:val="005067FE"/>
    <w:rsid w:val="00507A67"/>
    <w:rsid w:val="00510FE2"/>
    <w:rsid w:val="00512D53"/>
    <w:rsid w:val="00514883"/>
    <w:rsid w:val="00514C7D"/>
    <w:rsid w:val="00516968"/>
    <w:rsid w:val="0052077C"/>
    <w:rsid w:val="00521443"/>
    <w:rsid w:val="0052351D"/>
    <w:rsid w:val="00523C55"/>
    <w:rsid w:val="00523F32"/>
    <w:rsid w:val="0052420E"/>
    <w:rsid w:val="005251CB"/>
    <w:rsid w:val="00530489"/>
    <w:rsid w:val="0053132E"/>
    <w:rsid w:val="00532DA5"/>
    <w:rsid w:val="005357DE"/>
    <w:rsid w:val="00535B91"/>
    <w:rsid w:val="00537820"/>
    <w:rsid w:val="00537F83"/>
    <w:rsid w:val="00550185"/>
    <w:rsid w:val="00552315"/>
    <w:rsid w:val="005526C2"/>
    <w:rsid w:val="00552F74"/>
    <w:rsid w:val="0055306E"/>
    <w:rsid w:val="00553229"/>
    <w:rsid w:val="00553A31"/>
    <w:rsid w:val="00555448"/>
    <w:rsid w:val="00561C04"/>
    <w:rsid w:val="0056213B"/>
    <w:rsid w:val="00562176"/>
    <w:rsid w:val="00562F82"/>
    <w:rsid w:val="00563005"/>
    <w:rsid w:val="00564913"/>
    <w:rsid w:val="00571F84"/>
    <w:rsid w:val="00572024"/>
    <w:rsid w:val="00572193"/>
    <w:rsid w:val="00574A11"/>
    <w:rsid w:val="0057592D"/>
    <w:rsid w:val="005777A4"/>
    <w:rsid w:val="00577C4E"/>
    <w:rsid w:val="00577D7C"/>
    <w:rsid w:val="005800D8"/>
    <w:rsid w:val="005814C9"/>
    <w:rsid w:val="0058214A"/>
    <w:rsid w:val="00582B8E"/>
    <w:rsid w:val="005846C9"/>
    <w:rsid w:val="00585667"/>
    <w:rsid w:val="00586834"/>
    <w:rsid w:val="005873FC"/>
    <w:rsid w:val="00590EAF"/>
    <w:rsid w:val="00595DA6"/>
    <w:rsid w:val="005A3BE7"/>
    <w:rsid w:val="005A63F8"/>
    <w:rsid w:val="005A6A91"/>
    <w:rsid w:val="005B0066"/>
    <w:rsid w:val="005B195F"/>
    <w:rsid w:val="005B1D0B"/>
    <w:rsid w:val="005B36C2"/>
    <w:rsid w:val="005B403C"/>
    <w:rsid w:val="005B74D8"/>
    <w:rsid w:val="005C0ED3"/>
    <w:rsid w:val="005C37CC"/>
    <w:rsid w:val="005C3930"/>
    <w:rsid w:val="005C48E3"/>
    <w:rsid w:val="005C515F"/>
    <w:rsid w:val="005C5C14"/>
    <w:rsid w:val="005C76D8"/>
    <w:rsid w:val="005D09D2"/>
    <w:rsid w:val="005D2B1A"/>
    <w:rsid w:val="005D3118"/>
    <w:rsid w:val="005D3E2F"/>
    <w:rsid w:val="005D4308"/>
    <w:rsid w:val="005D45F2"/>
    <w:rsid w:val="005D4D37"/>
    <w:rsid w:val="005E0390"/>
    <w:rsid w:val="005E0A41"/>
    <w:rsid w:val="005E1321"/>
    <w:rsid w:val="005E2DD4"/>
    <w:rsid w:val="005E40E0"/>
    <w:rsid w:val="005E5AC2"/>
    <w:rsid w:val="005E5F39"/>
    <w:rsid w:val="005E6D43"/>
    <w:rsid w:val="005E7159"/>
    <w:rsid w:val="005F4F8E"/>
    <w:rsid w:val="005F512C"/>
    <w:rsid w:val="005F6F64"/>
    <w:rsid w:val="005F7B0A"/>
    <w:rsid w:val="005F7E84"/>
    <w:rsid w:val="00600BAE"/>
    <w:rsid w:val="00601146"/>
    <w:rsid w:val="00601299"/>
    <w:rsid w:val="006015BB"/>
    <w:rsid w:val="00602D5D"/>
    <w:rsid w:val="00603EFA"/>
    <w:rsid w:val="006054AD"/>
    <w:rsid w:val="00605C11"/>
    <w:rsid w:val="00606440"/>
    <w:rsid w:val="006078C2"/>
    <w:rsid w:val="00610BB7"/>
    <w:rsid w:val="006118BA"/>
    <w:rsid w:val="006171A9"/>
    <w:rsid w:val="0061787F"/>
    <w:rsid w:val="00620A05"/>
    <w:rsid w:val="006216CD"/>
    <w:rsid w:val="00622D7E"/>
    <w:rsid w:val="00623436"/>
    <w:rsid w:val="00625472"/>
    <w:rsid w:val="00634991"/>
    <w:rsid w:val="00636016"/>
    <w:rsid w:val="0063692F"/>
    <w:rsid w:val="00640863"/>
    <w:rsid w:val="00640F39"/>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1716"/>
    <w:rsid w:val="00661BD2"/>
    <w:rsid w:val="00661EB3"/>
    <w:rsid w:val="0066451B"/>
    <w:rsid w:val="00665664"/>
    <w:rsid w:val="00666EC3"/>
    <w:rsid w:val="006673E7"/>
    <w:rsid w:val="0066759F"/>
    <w:rsid w:val="00670C54"/>
    <w:rsid w:val="0067252F"/>
    <w:rsid w:val="00674964"/>
    <w:rsid w:val="00675B48"/>
    <w:rsid w:val="0067632D"/>
    <w:rsid w:val="00677F21"/>
    <w:rsid w:val="00680050"/>
    <w:rsid w:val="00680543"/>
    <w:rsid w:val="006808C7"/>
    <w:rsid w:val="00680B7E"/>
    <w:rsid w:val="00683124"/>
    <w:rsid w:val="00683B94"/>
    <w:rsid w:val="00683E3C"/>
    <w:rsid w:val="006865F8"/>
    <w:rsid w:val="00686692"/>
    <w:rsid w:val="00691D23"/>
    <w:rsid w:val="00693033"/>
    <w:rsid w:val="006932D8"/>
    <w:rsid w:val="00693321"/>
    <w:rsid w:val="00693542"/>
    <w:rsid w:val="00694363"/>
    <w:rsid w:val="006945B7"/>
    <w:rsid w:val="00694893"/>
    <w:rsid w:val="00694DD9"/>
    <w:rsid w:val="0069603B"/>
    <w:rsid w:val="006977DF"/>
    <w:rsid w:val="006A0035"/>
    <w:rsid w:val="006A042E"/>
    <w:rsid w:val="006A12B1"/>
    <w:rsid w:val="006A32C1"/>
    <w:rsid w:val="006A414A"/>
    <w:rsid w:val="006A52E8"/>
    <w:rsid w:val="006A5F42"/>
    <w:rsid w:val="006A6103"/>
    <w:rsid w:val="006B03E3"/>
    <w:rsid w:val="006B10ED"/>
    <w:rsid w:val="006B156A"/>
    <w:rsid w:val="006B366A"/>
    <w:rsid w:val="006B51B2"/>
    <w:rsid w:val="006B5B60"/>
    <w:rsid w:val="006B6DA6"/>
    <w:rsid w:val="006C035A"/>
    <w:rsid w:val="006C05F6"/>
    <w:rsid w:val="006C179B"/>
    <w:rsid w:val="006C17A0"/>
    <w:rsid w:val="006C3869"/>
    <w:rsid w:val="006C4B1C"/>
    <w:rsid w:val="006C5F00"/>
    <w:rsid w:val="006D2502"/>
    <w:rsid w:val="006D27E3"/>
    <w:rsid w:val="006D4135"/>
    <w:rsid w:val="006D579B"/>
    <w:rsid w:val="006E0653"/>
    <w:rsid w:val="006E09F2"/>
    <w:rsid w:val="006E2BF6"/>
    <w:rsid w:val="006E3DF1"/>
    <w:rsid w:val="006E4855"/>
    <w:rsid w:val="006E4E0E"/>
    <w:rsid w:val="006E5515"/>
    <w:rsid w:val="006E721C"/>
    <w:rsid w:val="006E75DC"/>
    <w:rsid w:val="006E7ADF"/>
    <w:rsid w:val="006F1224"/>
    <w:rsid w:val="006F3EE2"/>
    <w:rsid w:val="006F426A"/>
    <w:rsid w:val="006F5424"/>
    <w:rsid w:val="006F66ED"/>
    <w:rsid w:val="00700CBD"/>
    <w:rsid w:val="007028C7"/>
    <w:rsid w:val="00704462"/>
    <w:rsid w:val="0070743B"/>
    <w:rsid w:val="00710B52"/>
    <w:rsid w:val="00710C7E"/>
    <w:rsid w:val="007112FB"/>
    <w:rsid w:val="007120CE"/>
    <w:rsid w:val="00712E0E"/>
    <w:rsid w:val="00715FCC"/>
    <w:rsid w:val="00717E9A"/>
    <w:rsid w:val="0072085C"/>
    <w:rsid w:val="007217A7"/>
    <w:rsid w:val="00724CAD"/>
    <w:rsid w:val="0072732C"/>
    <w:rsid w:val="00727B84"/>
    <w:rsid w:val="00727BF6"/>
    <w:rsid w:val="00733BCC"/>
    <w:rsid w:val="00733DE0"/>
    <w:rsid w:val="007357C5"/>
    <w:rsid w:val="00736CEF"/>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873"/>
    <w:rsid w:val="00755D73"/>
    <w:rsid w:val="0075696E"/>
    <w:rsid w:val="00756ED3"/>
    <w:rsid w:val="00756F76"/>
    <w:rsid w:val="00761D03"/>
    <w:rsid w:val="00762644"/>
    <w:rsid w:val="007626F5"/>
    <w:rsid w:val="007656F9"/>
    <w:rsid w:val="00766C4B"/>
    <w:rsid w:val="007679B9"/>
    <w:rsid w:val="007701A1"/>
    <w:rsid w:val="00773BCC"/>
    <w:rsid w:val="00774B02"/>
    <w:rsid w:val="00776488"/>
    <w:rsid w:val="00776572"/>
    <w:rsid w:val="0077738D"/>
    <w:rsid w:val="007774C2"/>
    <w:rsid w:val="00784F62"/>
    <w:rsid w:val="00787D28"/>
    <w:rsid w:val="0079000C"/>
    <w:rsid w:val="00790D93"/>
    <w:rsid w:val="00791199"/>
    <w:rsid w:val="00791CD7"/>
    <w:rsid w:val="0079430D"/>
    <w:rsid w:val="00795A2B"/>
    <w:rsid w:val="0079754C"/>
    <w:rsid w:val="007A1395"/>
    <w:rsid w:val="007B19CE"/>
    <w:rsid w:val="007B4A7C"/>
    <w:rsid w:val="007B6432"/>
    <w:rsid w:val="007B6F17"/>
    <w:rsid w:val="007B7792"/>
    <w:rsid w:val="007B7C23"/>
    <w:rsid w:val="007B7E1C"/>
    <w:rsid w:val="007C0255"/>
    <w:rsid w:val="007C09C8"/>
    <w:rsid w:val="007C0C22"/>
    <w:rsid w:val="007C13ED"/>
    <w:rsid w:val="007C2707"/>
    <w:rsid w:val="007C27FD"/>
    <w:rsid w:val="007C72B2"/>
    <w:rsid w:val="007C7548"/>
    <w:rsid w:val="007D11E5"/>
    <w:rsid w:val="007D2D82"/>
    <w:rsid w:val="007D3572"/>
    <w:rsid w:val="007D4CE4"/>
    <w:rsid w:val="007D501A"/>
    <w:rsid w:val="007E1925"/>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AB0"/>
    <w:rsid w:val="008000EB"/>
    <w:rsid w:val="00801F9B"/>
    <w:rsid w:val="0080329B"/>
    <w:rsid w:val="00803805"/>
    <w:rsid w:val="008042AA"/>
    <w:rsid w:val="0080582D"/>
    <w:rsid w:val="0080756C"/>
    <w:rsid w:val="008128E0"/>
    <w:rsid w:val="0081325F"/>
    <w:rsid w:val="008139DB"/>
    <w:rsid w:val="00813C37"/>
    <w:rsid w:val="00813E50"/>
    <w:rsid w:val="008178A3"/>
    <w:rsid w:val="00821BEA"/>
    <w:rsid w:val="00822758"/>
    <w:rsid w:val="0082594B"/>
    <w:rsid w:val="00826293"/>
    <w:rsid w:val="00827ECB"/>
    <w:rsid w:val="0083076F"/>
    <w:rsid w:val="00831204"/>
    <w:rsid w:val="00831208"/>
    <w:rsid w:val="008351E1"/>
    <w:rsid w:val="0083560E"/>
    <w:rsid w:val="00835A02"/>
    <w:rsid w:val="00840D7E"/>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4E77"/>
    <w:rsid w:val="00865B0D"/>
    <w:rsid w:val="00871B33"/>
    <w:rsid w:val="00872949"/>
    <w:rsid w:val="008729C2"/>
    <w:rsid w:val="00874B15"/>
    <w:rsid w:val="00875A25"/>
    <w:rsid w:val="0087676D"/>
    <w:rsid w:val="00877468"/>
    <w:rsid w:val="00880180"/>
    <w:rsid w:val="008819F6"/>
    <w:rsid w:val="00881F71"/>
    <w:rsid w:val="00884688"/>
    <w:rsid w:val="00885C6F"/>
    <w:rsid w:val="00887146"/>
    <w:rsid w:val="00887874"/>
    <w:rsid w:val="00890128"/>
    <w:rsid w:val="008926EA"/>
    <w:rsid w:val="008930F8"/>
    <w:rsid w:val="008941DB"/>
    <w:rsid w:val="008948E0"/>
    <w:rsid w:val="00894C85"/>
    <w:rsid w:val="00895C45"/>
    <w:rsid w:val="008979B9"/>
    <w:rsid w:val="008A123A"/>
    <w:rsid w:val="008A16EA"/>
    <w:rsid w:val="008A5010"/>
    <w:rsid w:val="008A7FA6"/>
    <w:rsid w:val="008B0C2F"/>
    <w:rsid w:val="008B6162"/>
    <w:rsid w:val="008B63B9"/>
    <w:rsid w:val="008C04BB"/>
    <w:rsid w:val="008C04DF"/>
    <w:rsid w:val="008C11BB"/>
    <w:rsid w:val="008C1971"/>
    <w:rsid w:val="008C21B1"/>
    <w:rsid w:val="008C4543"/>
    <w:rsid w:val="008C45B4"/>
    <w:rsid w:val="008C4FE8"/>
    <w:rsid w:val="008D07D3"/>
    <w:rsid w:val="008D2CAF"/>
    <w:rsid w:val="008D3ACE"/>
    <w:rsid w:val="008D51CC"/>
    <w:rsid w:val="008D7FF3"/>
    <w:rsid w:val="008E06F2"/>
    <w:rsid w:val="008E17B1"/>
    <w:rsid w:val="008E20C1"/>
    <w:rsid w:val="008E4F95"/>
    <w:rsid w:val="008E58E0"/>
    <w:rsid w:val="008F1BB5"/>
    <w:rsid w:val="008F4D52"/>
    <w:rsid w:val="008F4E41"/>
    <w:rsid w:val="00903521"/>
    <w:rsid w:val="00903E5D"/>
    <w:rsid w:val="0090408D"/>
    <w:rsid w:val="00904DB6"/>
    <w:rsid w:val="00904E6B"/>
    <w:rsid w:val="00906EEC"/>
    <w:rsid w:val="00914204"/>
    <w:rsid w:val="009144B4"/>
    <w:rsid w:val="00915C7E"/>
    <w:rsid w:val="00922260"/>
    <w:rsid w:val="00922606"/>
    <w:rsid w:val="009228AD"/>
    <w:rsid w:val="00922A90"/>
    <w:rsid w:val="00922B83"/>
    <w:rsid w:val="00922D31"/>
    <w:rsid w:val="00924C39"/>
    <w:rsid w:val="0092559F"/>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673C"/>
    <w:rsid w:val="00947D27"/>
    <w:rsid w:val="00950D81"/>
    <w:rsid w:val="00951B95"/>
    <w:rsid w:val="00952CB2"/>
    <w:rsid w:val="009543EB"/>
    <w:rsid w:val="009549A5"/>
    <w:rsid w:val="00957144"/>
    <w:rsid w:val="0096164A"/>
    <w:rsid w:val="00961FB4"/>
    <w:rsid w:val="009623AB"/>
    <w:rsid w:val="00965EAC"/>
    <w:rsid w:val="00967F24"/>
    <w:rsid w:val="00970A6B"/>
    <w:rsid w:val="00971178"/>
    <w:rsid w:val="009742D3"/>
    <w:rsid w:val="009750BB"/>
    <w:rsid w:val="00975E13"/>
    <w:rsid w:val="009763C4"/>
    <w:rsid w:val="00976D57"/>
    <w:rsid w:val="009803F1"/>
    <w:rsid w:val="00980D5A"/>
    <w:rsid w:val="0098176E"/>
    <w:rsid w:val="009844F7"/>
    <w:rsid w:val="00985686"/>
    <w:rsid w:val="00987536"/>
    <w:rsid w:val="00987810"/>
    <w:rsid w:val="00990192"/>
    <w:rsid w:val="0099079E"/>
    <w:rsid w:val="00990902"/>
    <w:rsid w:val="00990EF5"/>
    <w:rsid w:val="00991DC3"/>
    <w:rsid w:val="00995010"/>
    <w:rsid w:val="00995FFD"/>
    <w:rsid w:val="00997569"/>
    <w:rsid w:val="009A45B0"/>
    <w:rsid w:val="009A6A6F"/>
    <w:rsid w:val="009A6D51"/>
    <w:rsid w:val="009A7ED9"/>
    <w:rsid w:val="009B1737"/>
    <w:rsid w:val="009B1B69"/>
    <w:rsid w:val="009B1D10"/>
    <w:rsid w:val="009B518B"/>
    <w:rsid w:val="009B5EC3"/>
    <w:rsid w:val="009C31B1"/>
    <w:rsid w:val="009C470D"/>
    <w:rsid w:val="009C638B"/>
    <w:rsid w:val="009C6999"/>
    <w:rsid w:val="009D1BFF"/>
    <w:rsid w:val="009D1FF0"/>
    <w:rsid w:val="009D2696"/>
    <w:rsid w:val="009D3626"/>
    <w:rsid w:val="009D5BFD"/>
    <w:rsid w:val="009D68FB"/>
    <w:rsid w:val="009E04B3"/>
    <w:rsid w:val="009E0500"/>
    <w:rsid w:val="009E0DFC"/>
    <w:rsid w:val="009E1D10"/>
    <w:rsid w:val="009E47BF"/>
    <w:rsid w:val="009E5B74"/>
    <w:rsid w:val="009E7C14"/>
    <w:rsid w:val="009F1266"/>
    <w:rsid w:val="009F419C"/>
    <w:rsid w:val="009F43E0"/>
    <w:rsid w:val="009F65EF"/>
    <w:rsid w:val="009F6CBB"/>
    <w:rsid w:val="00A00866"/>
    <w:rsid w:val="00A025E5"/>
    <w:rsid w:val="00A055A5"/>
    <w:rsid w:val="00A06703"/>
    <w:rsid w:val="00A12A7C"/>
    <w:rsid w:val="00A1330E"/>
    <w:rsid w:val="00A1461F"/>
    <w:rsid w:val="00A14E4B"/>
    <w:rsid w:val="00A20E8F"/>
    <w:rsid w:val="00A22DCF"/>
    <w:rsid w:val="00A22DFD"/>
    <w:rsid w:val="00A2507E"/>
    <w:rsid w:val="00A25562"/>
    <w:rsid w:val="00A340C0"/>
    <w:rsid w:val="00A36676"/>
    <w:rsid w:val="00A375DC"/>
    <w:rsid w:val="00A402A1"/>
    <w:rsid w:val="00A40E70"/>
    <w:rsid w:val="00A43154"/>
    <w:rsid w:val="00A4383C"/>
    <w:rsid w:val="00A44175"/>
    <w:rsid w:val="00A46A2D"/>
    <w:rsid w:val="00A5038D"/>
    <w:rsid w:val="00A50D22"/>
    <w:rsid w:val="00A512C3"/>
    <w:rsid w:val="00A52A4C"/>
    <w:rsid w:val="00A56D7C"/>
    <w:rsid w:val="00A571FE"/>
    <w:rsid w:val="00A60395"/>
    <w:rsid w:val="00A622B3"/>
    <w:rsid w:val="00A6287E"/>
    <w:rsid w:val="00A63609"/>
    <w:rsid w:val="00A63B8B"/>
    <w:rsid w:val="00A736B0"/>
    <w:rsid w:val="00A73CA4"/>
    <w:rsid w:val="00A76CE0"/>
    <w:rsid w:val="00A77880"/>
    <w:rsid w:val="00A77C2C"/>
    <w:rsid w:val="00A80062"/>
    <w:rsid w:val="00A804CD"/>
    <w:rsid w:val="00A82891"/>
    <w:rsid w:val="00A83F90"/>
    <w:rsid w:val="00A841CC"/>
    <w:rsid w:val="00A856EB"/>
    <w:rsid w:val="00A9016E"/>
    <w:rsid w:val="00A9022E"/>
    <w:rsid w:val="00A91B45"/>
    <w:rsid w:val="00A95BE7"/>
    <w:rsid w:val="00A96F1B"/>
    <w:rsid w:val="00A97425"/>
    <w:rsid w:val="00AA1165"/>
    <w:rsid w:val="00AA2EF5"/>
    <w:rsid w:val="00AA3B05"/>
    <w:rsid w:val="00AA3F31"/>
    <w:rsid w:val="00AA427F"/>
    <w:rsid w:val="00AA4625"/>
    <w:rsid w:val="00AA46DA"/>
    <w:rsid w:val="00AA5CD0"/>
    <w:rsid w:val="00AA664A"/>
    <w:rsid w:val="00AB1119"/>
    <w:rsid w:val="00AB135B"/>
    <w:rsid w:val="00AB13A5"/>
    <w:rsid w:val="00AB1F1A"/>
    <w:rsid w:val="00AB7468"/>
    <w:rsid w:val="00AC079B"/>
    <w:rsid w:val="00AC158A"/>
    <w:rsid w:val="00AC2E11"/>
    <w:rsid w:val="00AC4F34"/>
    <w:rsid w:val="00AC6EC2"/>
    <w:rsid w:val="00AC7C69"/>
    <w:rsid w:val="00AD0E41"/>
    <w:rsid w:val="00AD5FB4"/>
    <w:rsid w:val="00AE2826"/>
    <w:rsid w:val="00AE28BC"/>
    <w:rsid w:val="00AE3A63"/>
    <w:rsid w:val="00AE4552"/>
    <w:rsid w:val="00AE5435"/>
    <w:rsid w:val="00AE6315"/>
    <w:rsid w:val="00AF1C9A"/>
    <w:rsid w:val="00AF220D"/>
    <w:rsid w:val="00AF359F"/>
    <w:rsid w:val="00AF3ABE"/>
    <w:rsid w:val="00AF55C2"/>
    <w:rsid w:val="00AF67D3"/>
    <w:rsid w:val="00AF6959"/>
    <w:rsid w:val="00AF778C"/>
    <w:rsid w:val="00AF7C0A"/>
    <w:rsid w:val="00B00520"/>
    <w:rsid w:val="00B00F8E"/>
    <w:rsid w:val="00B014D0"/>
    <w:rsid w:val="00B028FF"/>
    <w:rsid w:val="00B032AB"/>
    <w:rsid w:val="00B0334F"/>
    <w:rsid w:val="00B03CB0"/>
    <w:rsid w:val="00B041A9"/>
    <w:rsid w:val="00B0465E"/>
    <w:rsid w:val="00B1218F"/>
    <w:rsid w:val="00B13262"/>
    <w:rsid w:val="00B14561"/>
    <w:rsid w:val="00B14C20"/>
    <w:rsid w:val="00B16238"/>
    <w:rsid w:val="00B17904"/>
    <w:rsid w:val="00B17973"/>
    <w:rsid w:val="00B20CFB"/>
    <w:rsid w:val="00B222EE"/>
    <w:rsid w:val="00B236EC"/>
    <w:rsid w:val="00B23F8B"/>
    <w:rsid w:val="00B2653B"/>
    <w:rsid w:val="00B27724"/>
    <w:rsid w:val="00B30F3D"/>
    <w:rsid w:val="00B31092"/>
    <w:rsid w:val="00B33566"/>
    <w:rsid w:val="00B34F26"/>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C3B"/>
    <w:rsid w:val="00B63C73"/>
    <w:rsid w:val="00B65FAD"/>
    <w:rsid w:val="00B672B3"/>
    <w:rsid w:val="00B73195"/>
    <w:rsid w:val="00B748AA"/>
    <w:rsid w:val="00B758EA"/>
    <w:rsid w:val="00B75C3F"/>
    <w:rsid w:val="00B76DB6"/>
    <w:rsid w:val="00B77DBF"/>
    <w:rsid w:val="00B80947"/>
    <w:rsid w:val="00B810DF"/>
    <w:rsid w:val="00B81FBB"/>
    <w:rsid w:val="00B82903"/>
    <w:rsid w:val="00B86837"/>
    <w:rsid w:val="00B902B9"/>
    <w:rsid w:val="00B904B3"/>
    <w:rsid w:val="00B90989"/>
    <w:rsid w:val="00B911C0"/>
    <w:rsid w:val="00B92C59"/>
    <w:rsid w:val="00B951B9"/>
    <w:rsid w:val="00B95BFE"/>
    <w:rsid w:val="00B96C22"/>
    <w:rsid w:val="00B972D3"/>
    <w:rsid w:val="00B97B29"/>
    <w:rsid w:val="00BA04F0"/>
    <w:rsid w:val="00BA1705"/>
    <w:rsid w:val="00BA2132"/>
    <w:rsid w:val="00BA3A25"/>
    <w:rsid w:val="00BA6694"/>
    <w:rsid w:val="00BA6F63"/>
    <w:rsid w:val="00BA7232"/>
    <w:rsid w:val="00BA77D6"/>
    <w:rsid w:val="00BB3493"/>
    <w:rsid w:val="00BB4389"/>
    <w:rsid w:val="00BB5884"/>
    <w:rsid w:val="00BB61BE"/>
    <w:rsid w:val="00BC0B6D"/>
    <w:rsid w:val="00BC2797"/>
    <w:rsid w:val="00BC4227"/>
    <w:rsid w:val="00BC48D2"/>
    <w:rsid w:val="00BC788A"/>
    <w:rsid w:val="00BD1366"/>
    <w:rsid w:val="00BD3419"/>
    <w:rsid w:val="00BD43E5"/>
    <w:rsid w:val="00BD4824"/>
    <w:rsid w:val="00BD59E3"/>
    <w:rsid w:val="00BD7FD7"/>
    <w:rsid w:val="00BE021D"/>
    <w:rsid w:val="00BE0315"/>
    <w:rsid w:val="00BE05F0"/>
    <w:rsid w:val="00BE06CF"/>
    <w:rsid w:val="00BE1772"/>
    <w:rsid w:val="00BE18B7"/>
    <w:rsid w:val="00BE1DEB"/>
    <w:rsid w:val="00BF0E8E"/>
    <w:rsid w:val="00BF0F7C"/>
    <w:rsid w:val="00BF16E5"/>
    <w:rsid w:val="00BF1A7F"/>
    <w:rsid w:val="00BF2319"/>
    <w:rsid w:val="00C00F37"/>
    <w:rsid w:val="00C02B1A"/>
    <w:rsid w:val="00C031EC"/>
    <w:rsid w:val="00C03F51"/>
    <w:rsid w:val="00C048C7"/>
    <w:rsid w:val="00C04993"/>
    <w:rsid w:val="00C04DD3"/>
    <w:rsid w:val="00C04E58"/>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77EE"/>
    <w:rsid w:val="00C31702"/>
    <w:rsid w:val="00C322F1"/>
    <w:rsid w:val="00C33284"/>
    <w:rsid w:val="00C351D1"/>
    <w:rsid w:val="00C35844"/>
    <w:rsid w:val="00C371FA"/>
    <w:rsid w:val="00C41B20"/>
    <w:rsid w:val="00C429EE"/>
    <w:rsid w:val="00C4319E"/>
    <w:rsid w:val="00C449AF"/>
    <w:rsid w:val="00C45324"/>
    <w:rsid w:val="00C45561"/>
    <w:rsid w:val="00C46019"/>
    <w:rsid w:val="00C46F61"/>
    <w:rsid w:val="00C478CB"/>
    <w:rsid w:val="00C47BB2"/>
    <w:rsid w:val="00C47CF0"/>
    <w:rsid w:val="00C51C28"/>
    <w:rsid w:val="00C532B3"/>
    <w:rsid w:val="00C53456"/>
    <w:rsid w:val="00C55B69"/>
    <w:rsid w:val="00C56E4D"/>
    <w:rsid w:val="00C57922"/>
    <w:rsid w:val="00C60C2D"/>
    <w:rsid w:val="00C61B57"/>
    <w:rsid w:val="00C636C5"/>
    <w:rsid w:val="00C6485F"/>
    <w:rsid w:val="00C654CB"/>
    <w:rsid w:val="00C65DE0"/>
    <w:rsid w:val="00C70043"/>
    <w:rsid w:val="00C701DE"/>
    <w:rsid w:val="00C735FB"/>
    <w:rsid w:val="00C73861"/>
    <w:rsid w:val="00C7432C"/>
    <w:rsid w:val="00C74532"/>
    <w:rsid w:val="00C74F03"/>
    <w:rsid w:val="00C75791"/>
    <w:rsid w:val="00C76304"/>
    <w:rsid w:val="00C824A5"/>
    <w:rsid w:val="00C82944"/>
    <w:rsid w:val="00C83B2D"/>
    <w:rsid w:val="00C84955"/>
    <w:rsid w:val="00C86467"/>
    <w:rsid w:val="00C86AB2"/>
    <w:rsid w:val="00C86B23"/>
    <w:rsid w:val="00C9060F"/>
    <w:rsid w:val="00C942C1"/>
    <w:rsid w:val="00C95C72"/>
    <w:rsid w:val="00C96B86"/>
    <w:rsid w:val="00C97DF7"/>
    <w:rsid w:val="00CA0560"/>
    <w:rsid w:val="00CA15A6"/>
    <w:rsid w:val="00CA1A6A"/>
    <w:rsid w:val="00CA6108"/>
    <w:rsid w:val="00CA664F"/>
    <w:rsid w:val="00CA7867"/>
    <w:rsid w:val="00CB19D4"/>
    <w:rsid w:val="00CB1D8D"/>
    <w:rsid w:val="00CB4667"/>
    <w:rsid w:val="00CB4E3C"/>
    <w:rsid w:val="00CB766B"/>
    <w:rsid w:val="00CC0061"/>
    <w:rsid w:val="00CC0706"/>
    <w:rsid w:val="00CC1710"/>
    <w:rsid w:val="00CC356D"/>
    <w:rsid w:val="00CC67BB"/>
    <w:rsid w:val="00CD109D"/>
    <w:rsid w:val="00CD1E9D"/>
    <w:rsid w:val="00CD42DA"/>
    <w:rsid w:val="00CD60AD"/>
    <w:rsid w:val="00CD6ABB"/>
    <w:rsid w:val="00CE1EEE"/>
    <w:rsid w:val="00CE5CF2"/>
    <w:rsid w:val="00CE6B86"/>
    <w:rsid w:val="00CE6D92"/>
    <w:rsid w:val="00CE7E6A"/>
    <w:rsid w:val="00CF13B6"/>
    <w:rsid w:val="00D00A5D"/>
    <w:rsid w:val="00D00A87"/>
    <w:rsid w:val="00D0210E"/>
    <w:rsid w:val="00D02303"/>
    <w:rsid w:val="00D02F2F"/>
    <w:rsid w:val="00D03F38"/>
    <w:rsid w:val="00D05A6C"/>
    <w:rsid w:val="00D1010E"/>
    <w:rsid w:val="00D1074E"/>
    <w:rsid w:val="00D11272"/>
    <w:rsid w:val="00D116DB"/>
    <w:rsid w:val="00D13087"/>
    <w:rsid w:val="00D15854"/>
    <w:rsid w:val="00D16FA0"/>
    <w:rsid w:val="00D17875"/>
    <w:rsid w:val="00D2214D"/>
    <w:rsid w:val="00D2604C"/>
    <w:rsid w:val="00D26DCE"/>
    <w:rsid w:val="00D30DD1"/>
    <w:rsid w:val="00D3250C"/>
    <w:rsid w:val="00D34455"/>
    <w:rsid w:val="00D37CCE"/>
    <w:rsid w:val="00D42103"/>
    <w:rsid w:val="00D442A3"/>
    <w:rsid w:val="00D44BB3"/>
    <w:rsid w:val="00D45EF2"/>
    <w:rsid w:val="00D46479"/>
    <w:rsid w:val="00D473D8"/>
    <w:rsid w:val="00D47E0A"/>
    <w:rsid w:val="00D5130A"/>
    <w:rsid w:val="00D51769"/>
    <w:rsid w:val="00D520D2"/>
    <w:rsid w:val="00D522D8"/>
    <w:rsid w:val="00D52359"/>
    <w:rsid w:val="00D5458D"/>
    <w:rsid w:val="00D5491C"/>
    <w:rsid w:val="00D554E8"/>
    <w:rsid w:val="00D55BD0"/>
    <w:rsid w:val="00D5748E"/>
    <w:rsid w:val="00D612A9"/>
    <w:rsid w:val="00D61FEF"/>
    <w:rsid w:val="00D63236"/>
    <w:rsid w:val="00D64067"/>
    <w:rsid w:val="00D66935"/>
    <w:rsid w:val="00D675E3"/>
    <w:rsid w:val="00D7051D"/>
    <w:rsid w:val="00D72CD7"/>
    <w:rsid w:val="00D7323C"/>
    <w:rsid w:val="00D76099"/>
    <w:rsid w:val="00D80021"/>
    <w:rsid w:val="00D804B8"/>
    <w:rsid w:val="00D8114A"/>
    <w:rsid w:val="00D81AD4"/>
    <w:rsid w:val="00D8415D"/>
    <w:rsid w:val="00D8724C"/>
    <w:rsid w:val="00D87DCB"/>
    <w:rsid w:val="00D903DE"/>
    <w:rsid w:val="00D919AA"/>
    <w:rsid w:val="00D92503"/>
    <w:rsid w:val="00D938C1"/>
    <w:rsid w:val="00D94858"/>
    <w:rsid w:val="00D94FEF"/>
    <w:rsid w:val="00DA2494"/>
    <w:rsid w:val="00DA47A8"/>
    <w:rsid w:val="00DA5164"/>
    <w:rsid w:val="00DA520E"/>
    <w:rsid w:val="00DA5235"/>
    <w:rsid w:val="00DB206B"/>
    <w:rsid w:val="00DB3592"/>
    <w:rsid w:val="00DB3751"/>
    <w:rsid w:val="00DB3D26"/>
    <w:rsid w:val="00DB4338"/>
    <w:rsid w:val="00DB4669"/>
    <w:rsid w:val="00DB4C93"/>
    <w:rsid w:val="00DB4FB2"/>
    <w:rsid w:val="00DB53E7"/>
    <w:rsid w:val="00DB64EF"/>
    <w:rsid w:val="00DC23E5"/>
    <w:rsid w:val="00DC3F8A"/>
    <w:rsid w:val="00DC79CF"/>
    <w:rsid w:val="00DD19B0"/>
    <w:rsid w:val="00DD2144"/>
    <w:rsid w:val="00DD3355"/>
    <w:rsid w:val="00DD3603"/>
    <w:rsid w:val="00DD46E9"/>
    <w:rsid w:val="00DE0D00"/>
    <w:rsid w:val="00DE16CD"/>
    <w:rsid w:val="00DE6492"/>
    <w:rsid w:val="00DE6AB6"/>
    <w:rsid w:val="00DE7625"/>
    <w:rsid w:val="00DF028E"/>
    <w:rsid w:val="00DF09DA"/>
    <w:rsid w:val="00DF0DC5"/>
    <w:rsid w:val="00DF1914"/>
    <w:rsid w:val="00DF280B"/>
    <w:rsid w:val="00DF28A7"/>
    <w:rsid w:val="00DF28B7"/>
    <w:rsid w:val="00DF2E5C"/>
    <w:rsid w:val="00DF56A1"/>
    <w:rsid w:val="00DF68C0"/>
    <w:rsid w:val="00DF6CD5"/>
    <w:rsid w:val="00DF7F5A"/>
    <w:rsid w:val="00E00FFD"/>
    <w:rsid w:val="00E014B9"/>
    <w:rsid w:val="00E01993"/>
    <w:rsid w:val="00E03769"/>
    <w:rsid w:val="00E04C02"/>
    <w:rsid w:val="00E053B2"/>
    <w:rsid w:val="00E0626F"/>
    <w:rsid w:val="00E06E93"/>
    <w:rsid w:val="00E07FDD"/>
    <w:rsid w:val="00E139D5"/>
    <w:rsid w:val="00E14CA5"/>
    <w:rsid w:val="00E152DF"/>
    <w:rsid w:val="00E15E2B"/>
    <w:rsid w:val="00E22D1B"/>
    <w:rsid w:val="00E235F5"/>
    <w:rsid w:val="00E23783"/>
    <w:rsid w:val="00E251A4"/>
    <w:rsid w:val="00E251E0"/>
    <w:rsid w:val="00E2621C"/>
    <w:rsid w:val="00E26411"/>
    <w:rsid w:val="00E306E7"/>
    <w:rsid w:val="00E307B6"/>
    <w:rsid w:val="00E31E10"/>
    <w:rsid w:val="00E31F10"/>
    <w:rsid w:val="00E41AD6"/>
    <w:rsid w:val="00E42017"/>
    <w:rsid w:val="00E42730"/>
    <w:rsid w:val="00E46268"/>
    <w:rsid w:val="00E552F7"/>
    <w:rsid w:val="00E55854"/>
    <w:rsid w:val="00E57624"/>
    <w:rsid w:val="00E57D2D"/>
    <w:rsid w:val="00E61DAB"/>
    <w:rsid w:val="00E628AD"/>
    <w:rsid w:val="00E64339"/>
    <w:rsid w:val="00E677BD"/>
    <w:rsid w:val="00E70C44"/>
    <w:rsid w:val="00E72B6E"/>
    <w:rsid w:val="00E74616"/>
    <w:rsid w:val="00E80B7F"/>
    <w:rsid w:val="00E80CDA"/>
    <w:rsid w:val="00E812E9"/>
    <w:rsid w:val="00E82BD5"/>
    <w:rsid w:val="00E84061"/>
    <w:rsid w:val="00E8445B"/>
    <w:rsid w:val="00E84D9B"/>
    <w:rsid w:val="00E84E5B"/>
    <w:rsid w:val="00E85E3E"/>
    <w:rsid w:val="00E86C3D"/>
    <w:rsid w:val="00E872A7"/>
    <w:rsid w:val="00E94E26"/>
    <w:rsid w:val="00E956A8"/>
    <w:rsid w:val="00E963AD"/>
    <w:rsid w:val="00E96685"/>
    <w:rsid w:val="00E96FC4"/>
    <w:rsid w:val="00EA0604"/>
    <w:rsid w:val="00EA19E9"/>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36BE"/>
    <w:rsid w:val="00EC5187"/>
    <w:rsid w:val="00EC5C89"/>
    <w:rsid w:val="00EC68EA"/>
    <w:rsid w:val="00EC7F14"/>
    <w:rsid w:val="00ED08DD"/>
    <w:rsid w:val="00ED79E7"/>
    <w:rsid w:val="00EE198A"/>
    <w:rsid w:val="00EE1F4D"/>
    <w:rsid w:val="00EE220A"/>
    <w:rsid w:val="00EE2853"/>
    <w:rsid w:val="00EE2EBF"/>
    <w:rsid w:val="00EE300B"/>
    <w:rsid w:val="00EE3DDC"/>
    <w:rsid w:val="00EE5E15"/>
    <w:rsid w:val="00EE7304"/>
    <w:rsid w:val="00EE77C8"/>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68DE"/>
    <w:rsid w:val="00F16FDF"/>
    <w:rsid w:val="00F17DCE"/>
    <w:rsid w:val="00F214DC"/>
    <w:rsid w:val="00F2241A"/>
    <w:rsid w:val="00F22750"/>
    <w:rsid w:val="00F227D0"/>
    <w:rsid w:val="00F227E8"/>
    <w:rsid w:val="00F23CA1"/>
    <w:rsid w:val="00F2401A"/>
    <w:rsid w:val="00F25596"/>
    <w:rsid w:val="00F25E34"/>
    <w:rsid w:val="00F2646F"/>
    <w:rsid w:val="00F27277"/>
    <w:rsid w:val="00F27E65"/>
    <w:rsid w:val="00F34722"/>
    <w:rsid w:val="00F37721"/>
    <w:rsid w:val="00F405C9"/>
    <w:rsid w:val="00F40A19"/>
    <w:rsid w:val="00F414CD"/>
    <w:rsid w:val="00F414F8"/>
    <w:rsid w:val="00F42254"/>
    <w:rsid w:val="00F446BE"/>
    <w:rsid w:val="00F44FA1"/>
    <w:rsid w:val="00F45CFD"/>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39E1"/>
    <w:rsid w:val="00F669C5"/>
    <w:rsid w:val="00F70F2B"/>
    <w:rsid w:val="00F72DEA"/>
    <w:rsid w:val="00F73B4B"/>
    <w:rsid w:val="00F77F40"/>
    <w:rsid w:val="00F803B0"/>
    <w:rsid w:val="00F80683"/>
    <w:rsid w:val="00F80E14"/>
    <w:rsid w:val="00F80E25"/>
    <w:rsid w:val="00F84195"/>
    <w:rsid w:val="00F869B7"/>
    <w:rsid w:val="00F9005C"/>
    <w:rsid w:val="00F904AE"/>
    <w:rsid w:val="00F91CE7"/>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2F9B"/>
    <w:rsid w:val="00FB357E"/>
    <w:rsid w:val="00FB4456"/>
    <w:rsid w:val="00FB46A1"/>
    <w:rsid w:val="00FB5676"/>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7077"/>
    <w:rsid w:val="00FE196D"/>
    <w:rsid w:val="00FE1AB9"/>
    <w:rsid w:val="00FE55F7"/>
    <w:rsid w:val="00FE5B7C"/>
    <w:rsid w:val="00FE5BBC"/>
    <w:rsid w:val="00FE785C"/>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6"/>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9"/>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36744066">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18134413">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87215113">
      <w:bodyDiv w:val="1"/>
      <w:marLeft w:val="0"/>
      <w:marRight w:val="0"/>
      <w:marTop w:val="0"/>
      <w:marBottom w:val="0"/>
      <w:divBdr>
        <w:top w:val="none" w:sz="0" w:space="0" w:color="auto"/>
        <w:left w:val="none" w:sz="0" w:space="0" w:color="auto"/>
        <w:bottom w:val="none" w:sz="0" w:space="0" w:color="auto"/>
        <w:right w:val="none" w:sz="0" w:space="0" w:color="auto"/>
      </w:divBdr>
    </w:div>
    <w:div w:id="50293901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3925252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28919">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43153478">
      <w:bodyDiv w:val="1"/>
      <w:marLeft w:val="0"/>
      <w:marRight w:val="0"/>
      <w:marTop w:val="0"/>
      <w:marBottom w:val="0"/>
      <w:divBdr>
        <w:top w:val="none" w:sz="0" w:space="0" w:color="auto"/>
        <w:left w:val="none" w:sz="0" w:space="0" w:color="auto"/>
        <w:bottom w:val="none" w:sz="0" w:space="0" w:color="auto"/>
        <w:right w:val="none" w:sz="0" w:space="0" w:color="auto"/>
      </w:divBdr>
    </w:div>
    <w:div w:id="1009260542">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120144609">
      <w:bodyDiv w:val="1"/>
      <w:marLeft w:val="0"/>
      <w:marRight w:val="0"/>
      <w:marTop w:val="0"/>
      <w:marBottom w:val="0"/>
      <w:divBdr>
        <w:top w:val="none" w:sz="0" w:space="0" w:color="auto"/>
        <w:left w:val="none" w:sz="0" w:space="0" w:color="auto"/>
        <w:bottom w:val="none" w:sz="0" w:space="0" w:color="auto"/>
        <w:right w:val="none" w:sz="0" w:space="0" w:color="auto"/>
      </w:divBdr>
    </w:div>
    <w:div w:id="1176068195">
      <w:bodyDiv w:val="1"/>
      <w:marLeft w:val="0"/>
      <w:marRight w:val="0"/>
      <w:marTop w:val="0"/>
      <w:marBottom w:val="0"/>
      <w:divBdr>
        <w:top w:val="none" w:sz="0" w:space="0" w:color="auto"/>
        <w:left w:val="none" w:sz="0" w:space="0" w:color="auto"/>
        <w:bottom w:val="none" w:sz="0" w:space="0" w:color="auto"/>
        <w:right w:val="none" w:sz="0" w:space="0" w:color="auto"/>
      </w:divBdr>
    </w:div>
    <w:div w:id="1190485051">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31381952">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4894593">
      <w:bodyDiv w:val="1"/>
      <w:marLeft w:val="0"/>
      <w:marRight w:val="0"/>
      <w:marTop w:val="0"/>
      <w:marBottom w:val="0"/>
      <w:divBdr>
        <w:top w:val="none" w:sz="0" w:space="0" w:color="auto"/>
        <w:left w:val="none" w:sz="0" w:space="0" w:color="auto"/>
        <w:bottom w:val="none" w:sz="0" w:space="0" w:color="auto"/>
        <w:right w:val="none" w:sz="0" w:space="0" w:color="auto"/>
      </w:divBdr>
    </w:div>
    <w:div w:id="1345790880">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0713256">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555A26F6-7F40-4494-B91A-4F9AE8968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6C4BF9-E77C-44D3-A676-D874BC030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14</Pages>
  <Words>18583</Words>
  <Characters>100353</Characters>
  <Application>Microsoft Office Word</Application>
  <DocSecurity>0</DocSecurity>
  <Lines>836</Lines>
  <Paragraphs>237</Paragraphs>
  <ScaleCrop>false</ScaleCrop>
  <HeadingPairs>
    <vt:vector size="4" baseType="variant">
      <vt:variant>
        <vt:lpstr>Título</vt:lpstr>
      </vt:variant>
      <vt:variant>
        <vt:i4>1</vt:i4>
      </vt:variant>
      <vt:variant>
        <vt:lpstr>Títulos</vt:lpstr>
      </vt:variant>
      <vt:variant>
        <vt:i4>100</vt:i4>
      </vt:variant>
    </vt:vector>
  </HeadingPairs>
  <TitlesOfParts>
    <vt:vector size="101" baseType="lpstr">
      <vt:lpstr>NOTAS EXPLICATIVAS</vt:lpstr>
      <vt:lpstr>DO OBJETO</vt:lpstr>
      <vt:lpstr/>
      <vt:lpstr/>
      <vt:lpstr/>
      <vt:lpstr/>
      <vt:lpstr/>
      <vt:lpstr/>
      <vt:lpstr/>
      <vt:lpstr/>
      <vt:lpstr/>
      <vt:lpstr/>
      <vt:lpstr/>
      <vt:lpstr/>
      <vt:lpstr/>
      <vt:lpstr/>
      <vt:lpstr/>
      <vt:lpstr/>
      <vt:lpstr/>
      <vt:lpstr/>
      <vt:lpstr/>
      <vt:lpstr/>
      <vt:lpstr/>
      <vt:lpstr/>
      <vt:lpstr/>
      <vt:lpstr/>
      <vt:lpstr/>
      <vt:lpstr/>
      <vt:lpstr/>
      <vt:lpstr/>
      <vt:lpstr>JUSTIFICATIVA E OBJETIVO DA CONTRATAÇÃO</vt:lpstr>
      <vt:lpstr>DO OPERADOR</vt:lpstr>
      <vt:lpstr>EMISSÂO DA APÓLICE</vt:lpstr>
      <vt:lpstr>FRANQUIAS</vt:lpstr>
      <vt:lpstr/>
      <vt:lpstr/>
      <vt:lpstr/>
      <vt:lpstr/>
      <vt:lpstr/>
      <vt:lpstr>DESCRIÇÃO DA SOLUÇÃO</vt:lpstr>
      <vt:lpstr/>
      <vt:lpstr/>
      <vt:lpstr>DA CLASSIFICAÇÃO DOS SERVIÇOS E FORMA DE SELEÇÃO DO FORNECEDOR</vt:lpstr>
      <vt:lpstr>REQUISITOS DA CONTRATAÇÃO</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EDUARDO DOTTI</Company>
  <LinksUpToDate>false</LinksUpToDate>
  <CharactersWithSpaces>118699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Marcia Carolini da Silva Vieira</cp:lastModifiedBy>
  <cp:revision>2</cp:revision>
  <cp:lastPrinted>2017-09-20T11:39:00Z</cp:lastPrinted>
  <dcterms:created xsi:type="dcterms:W3CDTF">2022-08-16T19:47:00Z</dcterms:created>
  <dcterms:modified xsi:type="dcterms:W3CDTF">2022-08-16T19:47:00Z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